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D861D55" w14:textId="56F43F41" w:rsidR="007358A9" w:rsidRPr="00A609F9" w:rsidRDefault="007358A9" w:rsidP="00A609F9">
      <w:pPr>
        <w:pStyle w:val="RLnzevsmlouvy"/>
      </w:pPr>
      <w:r w:rsidRPr="00A609F9">
        <w:t xml:space="preserve">Rámcová </w:t>
      </w:r>
      <w:r w:rsidR="000B58CD">
        <w:t xml:space="preserve">dohoda </w:t>
      </w:r>
      <w:r w:rsidR="008E2D00">
        <w:t xml:space="preserve"> na </w:t>
      </w:r>
      <w:r w:rsidR="00214EA1">
        <w:t>REALIZACI</w:t>
      </w:r>
      <w:r w:rsidR="008E2D00">
        <w:t xml:space="preserve"> staveb na klíč </w:t>
      </w:r>
      <w:r w:rsidR="00214EA1">
        <w:t>V OBDOBÍ</w:t>
      </w:r>
      <w:r w:rsidR="008E2D00">
        <w:t xml:space="preserve"> 2019 až 2021</w:t>
      </w:r>
    </w:p>
    <w:p w14:paraId="3D200A97" w14:textId="77777777" w:rsidR="00A609F9" w:rsidRPr="00F35DCC" w:rsidRDefault="00A609F9" w:rsidP="00A609F9">
      <w:pPr>
        <w:pStyle w:val="RLdajeosmluvnstran"/>
        <w:rPr>
          <w:szCs w:val="22"/>
        </w:rPr>
      </w:pPr>
      <w:r w:rsidRPr="00F35DCC">
        <w:rPr>
          <w:szCs w:val="22"/>
        </w:rPr>
        <w:t>Smluvní strany:</w:t>
      </w:r>
    </w:p>
    <w:p w14:paraId="11430BFD" w14:textId="77777777" w:rsidR="00A609F9" w:rsidRPr="00F35DCC" w:rsidRDefault="00A609F9" w:rsidP="00A609F9">
      <w:pPr>
        <w:pStyle w:val="RLdajeosmluvnstran"/>
        <w:rPr>
          <w:szCs w:val="22"/>
        </w:rPr>
      </w:pPr>
    </w:p>
    <w:p w14:paraId="542FA72D" w14:textId="77777777" w:rsidR="00A609F9" w:rsidRPr="00F35DCC" w:rsidRDefault="00A609F9" w:rsidP="00A609F9">
      <w:pPr>
        <w:pStyle w:val="RLProhlensmluvnchstran"/>
        <w:rPr>
          <w:szCs w:val="22"/>
          <w:highlight w:val="yellow"/>
        </w:rPr>
      </w:pPr>
      <w:r w:rsidRPr="007D38D9">
        <w:t>E.ON Distribuce, a.s.</w:t>
      </w:r>
    </w:p>
    <w:p w14:paraId="432D4104" w14:textId="77777777" w:rsidR="00A609F9" w:rsidRPr="00F35DCC" w:rsidRDefault="00A609F9" w:rsidP="00A609F9">
      <w:pPr>
        <w:pStyle w:val="RLdajeosmluvnstran"/>
        <w:rPr>
          <w:szCs w:val="22"/>
        </w:rPr>
      </w:pPr>
      <w:r w:rsidRPr="00F35DCC">
        <w:rPr>
          <w:szCs w:val="22"/>
        </w:rPr>
        <w:t xml:space="preserve">se sídlem: </w:t>
      </w:r>
      <w:r w:rsidRPr="00385245">
        <w:t>F.</w:t>
      </w:r>
      <w:r>
        <w:t xml:space="preserve"> </w:t>
      </w:r>
      <w:r w:rsidRPr="00385245">
        <w:t>A.</w:t>
      </w:r>
      <w:r>
        <w:t xml:space="preserve"> </w:t>
      </w:r>
      <w:r w:rsidRPr="00385245">
        <w:t>Gerstnera 2151/6, České Budějovice</w:t>
      </w:r>
      <w:r w:rsidR="004C157A">
        <w:t xml:space="preserve"> 7</w:t>
      </w:r>
      <w:r>
        <w:t xml:space="preserve">, PSČ </w:t>
      </w:r>
      <w:r w:rsidRPr="00385245">
        <w:t xml:space="preserve">370 </w:t>
      </w:r>
      <w:r w:rsidR="00D311A2">
        <w:t>01</w:t>
      </w:r>
      <w:r w:rsidR="004C157A">
        <w:t xml:space="preserve">, </w:t>
      </w:r>
      <w:r w:rsidR="004C157A" w:rsidRPr="00385245">
        <w:t>České Budějovice</w:t>
      </w:r>
    </w:p>
    <w:p w14:paraId="3A23FDDC" w14:textId="77777777" w:rsidR="00A609F9" w:rsidRPr="00F35DCC" w:rsidRDefault="00A609F9" w:rsidP="00A609F9">
      <w:pPr>
        <w:pStyle w:val="RLdajeosmluvnstran"/>
        <w:rPr>
          <w:szCs w:val="22"/>
        </w:rPr>
      </w:pPr>
      <w:r w:rsidRPr="00F35DCC">
        <w:rPr>
          <w:szCs w:val="22"/>
        </w:rPr>
        <w:t>IČ</w:t>
      </w:r>
      <w:r>
        <w:rPr>
          <w:szCs w:val="22"/>
        </w:rPr>
        <w:t>O</w:t>
      </w:r>
      <w:r w:rsidRPr="00F35DCC">
        <w:rPr>
          <w:szCs w:val="22"/>
        </w:rPr>
        <w:t xml:space="preserve">: </w:t>
      </w:r>
      <w:r w:rsidRPr="00385245">
        <w:t>28085400</w:t>
      </w:r>
      <w:r w:rsidRPr="00F35DCC">
        <w:rPr>
          <w:szCs w:val="22"/>
        </w:rPr>
        <w:t xml:space="preserve">, DIČ: </w:t>
      </w:r>
      <w:r w:rsidRPr="00385245">
        <w:t>CZ28085400</w:t>
      </w:r>
    </w:p>
    <w:p w14:paraId="11CEBEBC" w14:textId="77777777" w:rsidR="00A609F9" w:rsidRPr="00F35DCC" w:rsidRDefault="00A609F9" w:rsidP="00A609F9">
      <w:pPr>
        <w:pStyle w:val="RLdajeosmluvnstran"/>
        <w:rPr>
          <w:szCs w:val="22"/>
        </w:rPr>
      </w:pPr>
      <w:r w:rsidRPr="00F35DCC">
        <w:rPr>
          <w:szCs w:val="22"/>
        </w:rPr>
        <w:t xml:space="preserve">bank. spojení: </w:t>
      </w:r>
      <w:r w:rsidRPr="00B072E1">
        <w:t>27-9426120297/0100</w:t>
      </w:r>
      <w:r>
        <w:t>, Komerční banka a.s.</w:t>
      </w:r>
    </w:p>
    <w:p w14:paraId="4377F5A8" w14:textId="77777777" w:rsidR="00A609F9" w:rsidRPr="00F35DCC" w:rsidRDefault="00A609F9" w:rsidP="00A609F9">
      <w:pPr>
        <w:pStyle w:val="RLdajeosmluvnstran"/>
        <w:rPr>
          <w:szCs w:val="22"/>
        </w:rPr>
      </w:pPr>
      <w:r w:rsidRPr="00F35DCC">
        <w:rPr>
          <w:szCs w:val="22"/>
        </w:rPr>
        <w:t>zastoupen</w:t>
      </w:r>
      <w:r>
        <w:rPr>
          <w:szCs w:val="22"/>
        </w:rPr>
        <w:t>á</w:t>
      </w:r>
      <w:r w:rsidRPr="00F35DCC">
        <w:rPr>
          <w:szCs w:val="22"/>
        </w:rPr>
        <w:t xml:space="preserve">: </w:t>
      </w:r>
      <w:r w:rsidR="002514AD">
        <w:t xml:space="preserve">Ing. Zdeňkem Bauerem, předsedou představenstva a Ing. </w:t>
      </w:r>
      <w:r w:rsidR="00341E1D">
        <w:t>Pavlem Čadou</w:t>
      </w:r>
      <w:r w:rsidR="002514AD">
        <w:t xml:space="preserve">, </w:t>
      </w:r>
      <w:r w:rsidR="00341E1D">
        <w:t>členem</w:t>
      </w:r>
      <w:r w:rsidR="002514AD">
        <w:t xml:space="preserve"> představenstva</w:t>
      </w:r>
    </w:p>
    <w:p w14:paraId="6C18132F" w14:textId="77777777" w:rsidR="00A609F9" w:rsidRPr="00F35DCC" w:rsidRDefault="00A609F9" w:rsidP="00A609F9">
      <w:pPr>
        <w:pStyle w:val="RLdajeosmluvnstran"/>
        <w:rPr>
          <w:szCs w:val="22"/>
        </w:rPr>
      </w:pPr>
      <w:r w:rsidRPr="00F35DCC">
        <w:rPr>
          <w:szCs w:val="22"/>
        </w:rPr>
        <w:t>(dále jen „</w:t>
      </w:r>
      <w:r w:rsidRPr="00F35DCC">
        <w:rPr>
          <w:rStyle w:val="RLProhlensmluvnchstranChar"/>
          <w:szCs w:val="22"/>
        </w:rPr>
        <w:t>Objednatel</w:t>
      </w:r>
      <w:r w:rsidRPr="00F35DCC">
        <w:rPr>
          <w:szCs w:val="22"/>
        </w:rPr>
        <w:t>“)</w:t>
      </w:r>
      <w:r w:rsidR="00B90155">
        <w:rPr>
          <w:szCs w:val="22"/>
        </w:rPr>
        <w:t>,</w:t>
      </w:r>
    </w:p>
    <w:p w14:paraId="72A4D427" w14:textId="77777777" w:rsidR="00A609F9" w:rsidRPr="00F35DCC" w:rsidRDefault="00A609F9" w:rsidP="00A609F9">
      <w:pPr>
        <w:pStyle w:val="RLdajeosmluvnstran"/>
        <w:rPr>
          <w:szCs w:val="22"/>
        </w:rPr>
      </w:pPr>
      <w:r w:rsidRPr="00F35DCC">
        <w:rPr>
          <w:rStyle w:val="Kurzva"/>
          <w:szCs w:val="22"/>
        </w:rPr>
        <w:t xml:space="preserve">číslo </w:t>
      </w:r>
      <w:r w:rsidR="00586DF7">
        <w:rPr>
          <w:rStyle w:val="Kurzva"/>
          <w:szCs w:val="22"/>
        </w:rPr>
        <w:t>Smlou</w:t>
      </w:r>
      <w:r w:rsidRPr="00F35DCC">
        <w:rPr>
          <w:rStyle w:val="Kurzva"/>
          <w:szCs w:val="22"/>
        </w:rPr>
        <w:t xml:space="preserve">vy: </w:t>
      </w:r>
      <w:r w:rsidRPr="00EB36BB">
        <w:rPr>
          <w:highlight w:val="green"/>
        </w:rPr>
        <w:t>[BUDE DOPLNĚNO]</w:t>
      </w:r>
    </w:p>
    <w:p w14:paraId="386BD388" w14:textId="77777777" w:rsidR="00A609F9" w:rsidRPr="00F35DCC" w:rsidRDefault="00A609F9" w:rsidP="00A609F9">
      <w:pPr>
        <w:pStyle w:val="RLdajeosmluvnstran"/>
        <w:rPr>
          <w:szCs w:val="22"/>
        </w:rPr>
      </w:pPr>
    </w:p>
    <w:p w14:paraId="1B9EC986" w14:textId="77777777" w:rsidR="00A609F9" w:rsidRPr="00F35DCC" w:rsidRDefault="002B4924" w:rsidP="00A609F9">
      <w:pPr>
        <w:pStyle w:val="RLdajeosmluvnstran"/>
        <w:rPr>
          <w:szCs w:val="22"/>
        </w:rPr>
      </w:pPr>
      <w:r>
        <w:rPr>
          <w:szCs w:val="22"/>
        </w:rPr>
        <w:t>a</w:t>
      </w:r>
    </w:p>
    <w:p w14:paraId="35A5C73D" w14:textId="77777777" w:rsidR="00A609F9" w:rsidRPr="00F35DCC" w:rsidRDefault="00A609F9" w:rsidP="00A609F9">
      <w:pPr>
        <w:pStyle w:val="RLdajeosmluvnstran"/>
        <w:rPr>
          <w:szCs w:val="22"/>
        </w:rPr>
      </w:pPr>
    </w:p>
    <w:p w14:paraId="33D9336C" w14:textId="77777777" w:rsidR="00A609F9" w:rsidRPr="00B16DA8" w:rsidRDefault="000B58CD" w:rsidP="00A609F9">
      <w:pPr>
        <w:pStyle w:val="RLProhlensmluvnchstran"/>
        <w:rPr>
          <w:szCs w:val="22"/>
          <w:highlight w:val="yellow"/>
          <w:lang w:val="en-US"/>
        </w:rPr>
      </w:pPr>
      <w:r w:rsidRPr="000B58CD">
        <w:rPr>
          <w:szCs w:val="22"/>
          <w:highlight w:val="yellow"/>
        </w:rPr>
        <w:t>[DOPLNÍ DODAVATEL</w:t>
      </w:r>
      <w:r w:rsidRPr="000B58CD">
        <w:rPr>
          <w:szCs w:val="22"/>
          <w:highlight w:val="yellow"/>
          <w:lang w:val="en-US"/>
        </w:rPr>
        <w:t>]</w:t>
      </w:r>
    </w:p>
    <w:p w14:paraId="2E967BEB" w14:textId="77777777" w:rsidR="00A609F9" w:rsidRPr="000B58CD" w:rsidRDefault="00A609F9" w:rsidP="00A609F9">
      <w:pPr>
        <w:pStyle w:val="RLdajeosmluvnstran"/>
        <w:rPr>
          <w:szCs w:val="22"/>
        </w:rPr>
      </w:pPr>
      <w:r w:rsidRPr="000B58CD">
        <w:rPr>
          <w:szCs w:val="22"/>
        </w:rPr>
        <w:t xml:space="preserve">se sídlem: </w:t>
      </w:r>
    </w:p>
    <w:p w14:paraId="5E1CBD5D" w14:textId="77777777" w:rsidR="000B58CD" w:rsidRPr="00B16DA8" w:rsidRDefault="00A609F9" w:rsidP="001C600A">
      <w:pPr>
        <w:pStyle w:val="RLProhlensmluvnchstran"/>
        <w:rPr>
          <w:b w:val="0"/>
          <w:szCs w:val="22"/>
        </w:rPr>
      </w:pPr>
      <w:r w:rsidRPr="00B16DA8">
        <w:rPr>
          <w:b w:val="0"/>
          <w:szCs w:val="22"/>
        </w:rPr>
        <w:t xml:space="preserve">IČO: </w:t>
      </w:r>
      <w:r w:rsidR="000B58CD" w:rsidRPr="00B16DA8">
        <w:rPr>
          <w:b w:val="0"/>
          <w:szCs w:val="22"/>
          <w:highlight w:val="yellow"/>
        </w:rPr>
        <w:t>[DOPLNÍ DODAVATEL</w:t>
      </w:r>
      <w:r w:rsidR="000B58CD" w:rsidRPr="00895AE8">
        <w:rPr>
          <w:b w:val="0"/>
          <w:szCs w:val="22"/>
          <w:highlight w:val="yellow"/>
        </w:rPr>
        <w:t>]</w:t>
      </w:r>
      <w:r w:rsidRPr="00B16DA8">
        <w:rPr>
          <w:b w:val="0"/>
          <w:szCs w:val="22"/>
        </w:rPr>
        <w:t xml:space="preserve">, DIČ: </w:t>
      </w:r>
      <w:r w:rsidR="000B58CD" w:rsidRPr="00B16DA8">
        <w:rPr>
          <w:b w:val="0"/>
          <w:szCs w:val="22"/>
          <w:highlight w:val="yellow"/>
        </w:rPr>
        <w:t>[DOPLNÍ DODAVATEL</w:t>
      </w:r>
      <w:r w:rsidR="000B58CD" w:rsidRPr="00895AE8">
        <w:rPr>
          <w:b w:val="0"/>
          <w:szCs w:val="22"/>
          <w:highlight w:val="yellow"/>
        </w:rPr>
        <w:t>]</w:t>
      </w:r>
    </w:p>
    <w:p w14:paraId="0F996E35" w14:textId="77777777" w:rsidR="00A609F9" w:rsidRPr="000B58CD" w:rsidRDefault="00A609F9" w:rsidP="00A609F9">
      <w:pPr>
        <w:pStyle w:val="RLdajeosmluvnstran"/>
        <w:rPr>
          <w:szCs w:val="22"/>
        </w:rPr>
      </w:pPr>
      <w:r w:rsidRPr="000B58CD">
        <w:rPr>
          <w:szCs w:val="22"/>
        </w:rPr>
        <w:t xml:space="preserve">společnost zapsaná v obchodním rejstříku vedeném </w:t>
      </w:r>
      <w:r w:rsidR="000B58CD" w:rsidRPr="00B16DA8">
        <w:rPr>
          <w:szCs w:val="22"/>
          <w:highlight w:val="yellow"/>
        </w:rPr>
        <w:t>[DOPLNÍ DODAVATEL</w:t>
      </w:r>
      <w:r w:rsidR="000B58CD" w:rsidRPr="00895AE8">
        <w:rPr>
          <w:szCs w:val="22"/>
          <w:highlight w:val="yellow"/>
        </w:rPr>
        <w:t>]</w:t>
      </w:r>
      <w:r w:rsidRPr="000B58CD">
        <w:rPr>
          <w:szCs w:val="22"/>
        </w:rPr>
        <w:t xml:space="preserve"> soudem v </w:t>
      </w:r>
      <w:r w:rsidR="000B58CD" w:rsidRPr="00B16DA8">
        <w:rPr>
          <w:szCs w:val="22"/>
          <w:highlight w:val="yellow"/>
        </w:rPr>
        <w:t>[DOPLNÍ DODAVATEL</w:t>
      </w:r>
      <w:r w:rsidR="000B58CD" w:rsidRPr="00895AE8">
        <w:rPr>
          <w:szCs w:val="22"/>
          <w:highlight w:val="yellow"/>
        </w:rPr>
        <w:t>]</w:t>
      </w:r>
      <w:r w:rsidRPr="000B58CD">
        <w:rPr>
          <w:szCs w:val="22"/>
        </w:rPr>
        <w:t>,</w:t>
      </w:r>
    </w:p>
    <w:p w14:paraId="0C259D6E" w14:textId="77777777" w:rsidR="00A609F9" w:rsidRPr="000B58CD" w:rsidRDefault="00A609F9" w:rsidP="00A609F9">
      <w:pPr>
        <w:pStyle w:val="RLdajeosmluvnstran"/>
        <w:rPr>
          <w:szCs w:val="22"/>
        </w:rPr>
      </w:pPr>
      <w:r w:rsidRPr="000B58CD">
        <w:rPr>
          <w:szCs w:val="22"/>
        </w:rPr>
        <w:t xml:space="preserve">oddíl </w:t>
      </w:r>
      <w:r w:rsidR="000B58CD" w:rsidRPr="00B16DA8">
        <w:rPr>
          <w:szCs w:val="22"/>
          <w:highlight w:val="yellow"/>
        </w:rPr>
        <w:t>[DOPLNÍ DODAVATEL</w:t>
      </w:r>
      <w:r w:rsidR="000B58CD" w:rsidRPr="00895AE8">
        <w:rPr>
          <w:szCs w:val="22"/>
          <w:highlight w:val="yellow"/>
        </w:rPr>
        <w:t>]</w:t>
      </w:r>
      <w:r w:rsidRPr="000B58CD">
        <w:rPr>
          <w:szCs w:val="22"/>
        </w:rPr>
        <w:t xml:space="preserve">, vložka </w:t>
      </w:r>
      <w:r w:rsidR="000B58CD" w:rsidRPr="00B16DA8">
        <w:rPr>
          <w:szCs w:val="22"/>
          <w:highlight w:val="yellow"/>
        </w:rPr>
        <w:t>[DOPLNÍ DODAVATEL</w:t>
      </w:r>
      <w:r w:rsidR="000B58CD" w:rsidRPr="00895AE8">
        <w:rPr>
          <w:szCs w:val="22"/>
          <w:highlight w:val="yellow"/>
        </w:rPr>
        <w:t>]</w:t>
      </w:r>
    </w:p>
    <w:p w14:paraId="1A1544F4" w14:textId="77777777" w:rsidR="00A609F9" w:rsidRPr="000B58CD" w:rsidRDefault="00A609F9" w:rsidP="00A609F9">
      <w:pPr>
        <w:pStyle w:val="RLdajeosmluvnstran"/>
        <w:rPr>
          <w:szCs w:val="22"/>
        </w:rPr>
      </w:pPr>
      <w:r w:rsidRPr="000B58CD">
        <w:rPr>
          <w:szCs w:val="22"/>
        </w:rPr>
        <w:t xml:space="preserve">bank. spojení: </w:t>
      </w:r>
      <w:r w:rsidR="000B58CD" w:rsidRPr="00B16DA8">
        <w:rPr>
          <w:szCs w:val="22"/>
          <w:highlight w:val="yellow"/>
        </w:rPr>
        <w:t>[DOPLNÍ DODAVATEL</w:t>
      </w:r>
      <w:r w:rsidR="000B58CD" w:rsidRPr="00895AE8">
        <w:rPr>
          <w:szCs w:val="22"/>
          <w:highlight w:val="yellow"/>
        </w:rPr>
        <w:t>]</w:t>
      </w:r>
      <w:r w:rsidRPr="000B58CD">
        <w:rPr>
          <w:szCs w:val="22"/>
        </w:rPr>
        <w:t xml:space="preserve">, č. účtu: </w:t>
      </w:r>
      <w:r w:rsidR="000B58CD" w:rsidRPr="00B16DA8">
        <w:rPr>
          <w:szCs w:val="22"/>
          <w:highlight w:val="yellow"/>
        </w:rPr>
        <w:t>[DOPLNÍ DODAVATEL</w:t>
      </w:r>
      <w:r w:rsidR="000B58CD" w:rsidRPr="00895AE8">
        <w:rPr>
          <w:szCs w:val="22"/>
          <w:highlight w:val="yellow"/>
        </w:rPr>
        <w:t>]</w:t>
      </w:r>
    </w:p>
    <w:p w14:paraId="3D02FCC3" w14:textId="77777777" w:rsidR="00A609F9" w:rsidRPr="000B58CD" w:rsidRDefault="00A609F9" w:rsidP="00A609F9">
      <w:pPr>
        <w:pStyle w:val="RLdajeosmluvnstran"/>
        <w:rPr>
          <w:szCs w:val="22"/>
        </w:rPr>
      </w:pPr>
      <w:r w:rsidRPr="000B58CD">
        <w:rPr>
          <w:szCs w:val="22"/>
        </w:rPr>
        <w:t>zastoupen</w:t>
      </w:r>
      <w:r w:rsidR="00B90155" w:rsidRPr="000B58CD">
        <w:rPr>
          <w:szCs w:val="22"/>
        </w:rPr>
        <w:t>ý</w:t>
      </w:r>
      <w:r w:rsidRPr="000B58CD">
        <w:rPr>
          <w:szCs w:val="22"/>
        </w:rPr>
        <w:t xml:space="preserve">: </w:t>
      </w:r>
      <w:r w:rsidR="000B58CD" w:rsidRPr="00B16DA8">
        <w:rPr>
          <w:szCs w:val="22"/>
          <w:highlight w:val="yellow"/>
        </w:rPr>
        <w:t>[DOPLNÍ DODAVATEL</w:t>
      </w:r>
      <w:r w:rsidR="000B58CD" w:rsidRPr="00895AE8">
        <w:rPr>
          <w:szCs w:val="22"/>
          <w:highlight w:val="yellow"/>
        </w:rPr>
        <w:t>]</w:t>
      </w:r>
      <w:r w:rsidRPr="000B58CD">
        <w:rPr>
          <w:szCs w:val="22"/>
        </w:rPr>
        <w:t xml:space="preserve">, </w:t>
      </w:r>
      <w:r w:rsidR="000B58CD" w:rsidRPr="00B16DA8">
        <w:rPr>
          <w:szCs w:val="22"/>
          <w:highlight w:val="yellow"/>
        </w:rPr>
        <w:t>[DOPLNÍ DODAVATEL</w:t>
      </w:r>
      <w:r w:rsidR="000B58CD" w:rsidRPr="00895AE8">
        <w:rPr>
          <w:szCs w:val="22"/>
          <w:highlight w:val="yellow"/>
        </w:rPr>
        <w:t>]</w:t>
      </w:r>
    </w:p>
    <w:p w14:paraId="36A7A08E" w14:textId="77777777" w:rsidR="00A609F9" w:rsidRDefault="00A609F9" w:rsidP="00A609F9">
      <w:pPr>
        <w:pStyle w:val="RLdajeosmluvnstran"/>
        <w:rPr>
          <w:szCs w:val="22"/>
        </w:rPr>
      </w:pPr>
      <w:r w:rsidRPr="00F35DCC">
        <w:rPr>
          <w:szCs w:val="22"/>
        </w:rPr>
        <w:t>(dále jen „</w:t>
      </w:r>
      <w:r w:rsidR="00B90155">
        <w:rPr>
          <w:rStyle w:val="RLProhlensmluvnchstranChar"/>
          <w:szCs w:val="22"/>
        </w:rPr>
        <w:t>Zhotovitel 1</w:t>
      </w:r>
      <w:r w:rsidRPr="00F35DCC">
        <w:rPr>
          <w:szCs w:val="22"/>
        </w:rPr>
        <w:t>“)</w:t>
      </w:r>
      <w:r w:rsidR="00B90155">
        <w:rPr>
          <w:szCs w:val="22"/>
        </w:rPr>
        <w:t>,</w:t>
      </w:r>
    </w:p>
    <w:p w14:paraId="57C727A6" w14:textId="77777777" w:rsidR="00B90155" w:rsidRDefault="00B90155" w:rsidP="00A609F9">
      <w:pPr>
        <w:pStyle w:val="RLdajeosmluvnstran"/>
        <w:rPr>
          <w:szCs w:val="22"/>
        </w:rPr>
      </w:pPr>
    </w:p>
    <w:p w14:paraId="0E48F0C3" w14:textId="77777777" w:rsidR="002B4924" w:rsidRDefault="002B4924" w:rsidP="00A609F9">
      <w:pPr>
        <w:pStyle w:val="RLdajeosmluvnstran"/>
        <w:rPr>
          <w:szCs w:val="22"/>
        </w:rPr>
      </w:pPr>
      <w:r>
        <w:rPr>
          <w:szCs w:val="22"/>
        </w:rPr>
        <w:t>a</w:t>
      </w:r>
    </w:p>
    <w:p w14:paraId="1F491A12" w14:textId="77777777" w:rsidR="00B90155" w:rsidRPr="00F35DCC" w:rsidRDefault="00B90155" w:rsidP="00B90155">
      <w:pPr>
        <w:pStyle w:val="RLProhlensmluvnchstran"/>
        <w:keepNext/>
        <w:rPr>
          <w:szCs w:val="22"/>
          <w:highlight w:val="yellow"/>
        </w:rPr>
      </w:pPr>
      <w:r w:rsidRPr="00EB36BB">
        <w:rPr>
          <w:highlight w:val="green"/>
        </w:rPr>
        <w:lastRenderedPageBreak/>
        <w:t>[BUDE DOPLNĚNO]</w:t>
      </w:r>
    </w:p>
    <w:p w14:paraId="5279E4FA" w14:textId="77777777" w:rsidR="00B90155" w:rsidRPr="00F35DCC" w:rsidRDefault="00B90155" w:rsidP="00B90155">
      <w:pPr>
        <w:pStyle w:val="RLdajeosmluvnstran"/>
        <w:keepNext/>
        <w:rPr>
          <w:szCs w:val="22"/>
        </w:rPr>
      </w:pPr>
      <w:r w:rsidRPr="00F35DCC">
        <w:rPr>
          <w:szCs w:val="22"/>
        </w:rPr>
        <w:t xml:space="preserve">se sídlem: </w:t>
      </w:r>
      <w:r w:rsidRPr="00EB36BB">
        <w:rPr>
          <w:highlight w:val="green"/>
        </w:rPr>
        <w:t>[BUDE DOPLNĚNO]</w:t>
      </w:r>
    </w:p>
    <w:p w14:paraId="29522CC1" w14:textId="77777777" w:rsidR="00B90155" w:rsidRPr="00F35DCC" w:rsidRDefault="00B90155" w:rsidP="00B90155">
      <w:pPr>
        <w:pStyle w:val="RLdajeosmluvnstran"/>
        <w:keepNext/>
        <w:rPr>
          <w:szCs w:val="22"/>
        </w:rPr>
      </w:pPr>
      <w:r w:rsidRPr="00F35DCC">
        <w:rPr>
          <w:szCs w:val="22"/>
        </w:rPr>
        <w:t>IČ</w:t>
      </w:r>
      <w:r>
        <w:rPr>
          <w:szCs w:val="22"/>
        </w:rPr>
        <w:t>O</w:t>
      </w:r>
      <w:r w:rsidRPr="00F35DCC">
        <w:rPr>
          <w:szCs w:val="22"/>
        </w:rPr>
        <w:t xml:space="preserve">: </w:t>
      </w:r>
      <w:r w:rsidRPr="00EB36BB">
        <w:rPr>
          <w:highlight w:val="green"/>
        </w:rPr>
        <w:t>[BUDE DOPLNĚNO]</w:t>
      </w:r>
      <w:r w:rsidRPr="00F35DCC">
        <w:rPr>
          <w:szCs w:val="22"/>
        </w:rPr>
        <w:t xml:space="preserve">, DIČ: </w:t>
      </w:r>
      <w:r w:rsidRPr="00EB36BB">
        <w:rPr>
          <w:highlight w:val="green"/>
        </w:rPr>
        <w:t>[BUDE DOPLNĚNO]</w:t>
      </w:r>
    </w:p>
    <w:p w14:paraId="508BAB19" w14:textId="77777777" w:rsidR="00B90155" w:rsidRPr="00F35DCC" w:rsidRDefault="00B90155" w:rsidP="00B90155">
      <w:pPr>
        <w:pStyle w:val="RLdajeosmluvnstran"/>
        <w:keepNext/>
        <w:rPr>
          <w:szCs w:val="22"/>
        </w:rPr>
      </w:pPr>
      <w:r w:rsidRPr="00F35DCC">
        <w:rPr>
          <w:szCs w:val="22"/>
        </w:rPr>
        <w:t xml:space="preserve">společnost zapsaná v obchodním rejstříku vedeném </w:t>
      </w:r>
      <w:r w:rsidRPr="00EB36BB">
        <w:rPr>
          <w:highlight w:val="green"/>
        </w:rPr>
        <w:t>[BUDE DOPLNĚNO]</w:t>
      </w:r>
      <w:r w:rsidRPr="00F35DCC">
        <w:rPr>
          <w:szCs w:val="22"/>
        </w:rPr>
        <w:t xml:space="preserve"> soudem v </w:t>
      </w:r>
      <w:r w:rsidRPr="00EB36BB">
        <w:rPr>
          <w:highlight w:val="green"/>
        </w:rPr>
        <w:t>[BUDE DOPLNĚNO]</w:t>
      </w:r>
      <w:r w:rsidRPr="00F35DCC">
        <w:rPr>
          <w:szCs w:val="22"/>
        </w:rPr>
        <w:t>,</w:t>
      </w:r>
    </w:p>
    <w:p w14:paraId="192FC6C2" w14:textId="77777777" w:rsidR="00B90155" w:rsidRPr="00F35DCC" w:rsidRDefault="00B90155" w:rsidP="00B90155">
      <w:pPr>
        <w:pStyle w:val="RLdajeosmluvnstran"/>
        <w:keepNext/>
        <w:rPr>
          <w:szCs w:val="22"/>
        </w:rPr>
      </w:pPr>
      <w:r w:rsidRPr="00F35DCC">
        <w:rPr>
          <w:szCs w:val="22"/>
        </w:rPr>
        <w:t xml:space="preserve">oddíl </w:t>
      </w:r>
      <w:r w:rsidRPr="00EB36BB">
        <w:rPr>
          <w:highlight w:val="green"/>
        </w:rPr>
        <w:t>[BUDE DOPLNĚNO]</w:t>
      </w:r>
      <w:r w:rsidRPr="00F35DCC">
        <w:rPr>
          <w:szCs w:val="22"/>
        </w:rPr>
        <w:t xml:space="preserve">, vložka </w:t>
      </w:r>
      <w:r w:rsidRPr="00EB36BB">
        <w:rPr>
          <w:highlight w:val="green"/>
        </w:rPr>
        <w:t>[BUDE DOPLNĚNO]</w:t>
      </w:r>
    </w:p>
    <w:p w14:paraId="58E8D0CC" w14:textId="77777777" w:rsidR="00B90155" w:rsidRPr="00F35DCC" w:rsidRDefault="00B90155" w:rsidP="00B90155">
      <w:pPr>
        <w:pStyle w:val="RLdajeosmluvnstran"/>
        <w:keepNext/>
        <w:rPr>
          <w:szCs w:val="22"/>
        </w:rPr>
      </w:pPr>
      <w:r w:rsidRPr="00F35DCC">
        <w:rPr>
          <w:szCs w:val="22"/>
        </w:rPr>
        <w:t xml:space="preserve">bank. spojení: </w:t>
      </w:r>
      <w:r w:rsidRPr="00EB36BB">
        <w:rPr>
          <w:highlight w:val="green"/>
        </w:rPr>
        <w:t>[BUDE DOPLNĚNO]</w:t>
      </w:r>
      <w:r w:rsidRPr="00F35DCC">
        <w:rPr>
          <w:szCs w:val="22"/>
        </w:rPr>
        <w:t xml:space="preserve">, č. účtu: </w:t>
      </w:r>
      <w:r w:rsidRPr="00EB36BB">
        <w:rPr>
          <w:highlight w:val="green"/>
        </w:rPr>
        <w:t>[BUDE DOPLNĚNO]</w:t>
      </w:r>
    </w:p>
    <w:p w14:paraId="769F1785" w14:textId="77777777" w:rsidR="00B90155" w:rsidRPr="00F35DCC" w:rsidRDefault="00B90155" w:rsidP="00B90155">
      <w:pPr>
        <w:pStyle w:val="RLdajeosmluvnstran"/>
        <w:keepNext/>
        <w:rPr>
          <w:szCs w:val="22"/>
        </w:rPr>
      </w:pPr>
      <w:r w:rsidRPr="00F35DCC">
        <w:rPr>
          <w:szCs w:val="22"/>
        </w:rPr>
        <w:t>zastoupen</w:t>
      </w:r>
      <w:r>
        <w:rPr>
          <w:szCs w:val="22"/>
        </w:rPr>
        <w:t>ý</w:t>
      </w:r>
      <w:r w:rsidRPr="00F35DCC">
        <w:rPr>
          <w:szCs w:val="22"/>
        </w:rPr>
        <w:t xml:space="preserve">: </w:t>
      </w:r>
      <w:r w:rsidRPr="00EB36BB">
        <w:rPr>
          <w:highlight w:val="green"/>
        </w:rPr>
        <w:t>[BUDE DOPLNĚNO]</w:t>
      </w:r>
      <w:r w:rsidRPr="00F35DCC">
        <w:rPr>
          <w:szCs w:val="22"/>
        </w:rPr>
        <w:t xml:space="preserve">, </w:t>
      </w:r>
      <w:r w:rsidRPr="00EB36BB">
        <w:rPr>
          <w:highlight w:val="green"/>
        </w:rPr>
        <w:t>[BUDE DOPLNĚNO]</w:t>
      </w:r>
    </w:p>
    <w:p w14:paraId="50563B5B" w14:textId="77777777" w:rsidR="00B90155" w:rsidRDefault="00B90155" w:rsidP="00B90155">
      <w:pPr>
        <w:pStyle w:val="RLdajeosmluvnstran"/>
        <w:rPr>
          <w:szCs w:val="22"/>
        </w:rPr>
      </w:pPr>
      <w:r w:rsidRPr="00F35DCC">
        <w:rPr>
          <w:szCs w:val="22"/>
        </w:rPr>
        <w:t>(dále jen „</w:t>
      </w:r>
      <w:r>
        <w:rPr>
          <w:rStyle w:val="RLProhlensmluvnchstranChar"/>
          <w:szCs w:val="22"/>
        </w:rPr>
        <w:t>Zhotovitel 2</w:t>
      </w:r>
      <w:r w:rsidRPr="00F35DCC">
        <w:rPr>
          <w:szCs w:val="22"/>
        </w:rPr>
        <w:t>“)</w:t>
      </w:r>
      <w:r>
        <w:rPr>
          <w:szCs w:val="22"/>
        </w:rPr>
        <w:t>,</w:t>
      </w:r>
    </w:p>
    <w:p w14:paraId="172FFD95" w14:textId="77777777" w:rsidR="00B90155" w:rsidRDefault="00B90155" w:rsidP="00B90155">
      <w:pPr>
        <w:pStyle w:val="RLdajeosmluvnstran"/>
        <w:rPr>
          <w:szCs w:val="22"/>
        </w:rPr>
      </w:pPr>
    </w:p>
    <w:p w14:paraId="272009B5" w14:textId="77777777" w:rsidR="002B4924" w:rsidRDefault="002B4924" w:rsidP="00B90155">
      <w:pPr>
        <w:pStyle w:val="RLdajeosmluvnstran"/>
        <w:rPr>
          <w:szCs w:val="22"/>
        </w:rPr>
      </w:pPr>
      <w:r>
        <w:rPr>
          <w:szCs w:val="22"/>
        </w:rPr>
        <w:t>a</w:t>
      </w:r>
    </w:p>
    <w:p w14:paraId="132130A9" w14:textId="77777777" w:rsidR="002B4924" w:rsidRDefault="002B4924" w:rsidP="00B90155">
      <w:pPr>
        <w:pStyle w:val="RLdajeosmluvnstran"/>
        <w:rPr>
          <w:szCs w:val="22"/>
        </w:rPr>
      </w:pPr>
    </w:p>
    <w:p w14:paraId="7B5476F1" w14:textId="77777777" w:rsidR="00B90155" w:rsidRPr="00F35DCC" w:rsidRDefault="00B90155" w:rsidP="00B90155">
      <w:pPr>
        <w:pStyle w:val="RLProhlensmluvnchstran"/>
        <w:keepNext/>
        <w:rPr>
          <w:szCs w:val="22"/>
          <w:highlight w:val="yellow"/>
        </w:rPr>
      </w:pPr>
      <w:r w:rsidRPr="00EB36BB">
        <w:rPr>
          <w:highlight w:val="green"/>
        </w:rPr>
        <w:t>[BUDE DOPLNĚNO]</w:t>
      </w:r>
    </w:p>
    <w:p w14:paraId="7263FA8D" w14:textId="77777777" w:rsidR="00B90155" w:rsidRPr="00F35DCC" w:rsidRDefault="00B90155" w:rsidP="00B90155">
      <w:pPr>
        <w:pStyle w:val="RLdajeosmluvnstran"/>
        <w:keepNext/>
        <w:rPr>
          <w:szCs w:val="22"/>
        </w:rPr>
      </w:pPr>
      <w:r w:rsidRPr="00F35DCC">
        <w:rPr>
          <w:szCs w:val="22"/>
        </w:rPr>
        <w:t xml:space="preserve">se sídlem: </w:t>
      </w:r>
      <w:r w:rsidRPr="00EB36BB">
        <w:rPr>
          <w:highlight w:val="green"/>
        </w:rPr>
        <w:t>[BUDE DOPLNĚNO]</w:t>
      </w:r>
    </w:p>
    <w:p w14:paraId="008FEEEF" w14:textId="77777777" w:rsidR="00B90155" w:rsidRPr="00F35DCC" w:rsidRDefault="00B90155" w:rsidP="00B90155">
      <w:pPr>
        <w:pStyle w:val="RLdajeosmluvnstran"/>
        <w:keepNext/>
        <w:rPr>
          <w:szCs w:val="22"/>
        </w:rPr>
      </w:pPr>
      <w:r w:rsidRPr="00F35DCC">
        <w:rPr>
          <w:szCs w:val="22"/>
        </w:rPr>
        <w:t>IČ</w:t>
      </w:r>
      <w:r>
        <w:rPr>
          <w:szCs w:val="22"/>
        </w:rPr>
        <w:t>O</w:t>
      </w:r>
      <w:r w:rsidRPr="00F35DCC">
        <w:rPr>
          <w:szCs w:val="22"/>
        </w:rPr>
        <w:t xml:space="preserve">: </w:t>
      </w:r>
      <w:r w:rsidRPr="00EB36BB">
        <w:rPr>
          <w:highlight w:val="green"/>
        </w:rPr>
        <w:t>[BUDE DOPLNĚNO]</w:t>
      </w:r>
      <w:r w:rsidRPr="00F35DCC">
        <w:rPr>
          <w:szCs w:val="22"/>
        </w:rPr>
        <w:t xml:space="preserve">, DIČ: </w:t>
      </w:r>
      <w:r w:rsidRPr="00EB36BB">
        <w:rPr>
          <w:highlight w:val="green"/>
        </w:rPr>
        <w:t>[BUDE DOPLNĚNO]</w:t>
      </w:r>
    </w:p>
    <w:p w14:paraId="2CCDF61B" w14:textId="77777777" w:rsidR="00B90155" w:rsidRPr="00F35DCC" w:rsidRDefault="00B90155" w:rsidP="00B90155">
      <w:pPr>
        <w:pStyle w:val="RLdajeosmluvnstran"/>
        <w:keepNext/>
        <w:rPr>
          <w:szCs w:val="22"/>
        </w:rPr>
      </w:pPr>
      <w:r w:rsidRPr="00F35DCC">
        <w:rPr>
          <w:szCs w:val="22"/>
        </w:rPr>
        <w:t xml:space="preserve">společnost zapsaná v obchodním rejstříku vedeném </w:t>
      </w:r>
      <w:r w:rsidRPr="00EB36BB">
        <w:rPr>
          <w:highlight w:val="green"/>
        </w:rPr>
        <w:t>[BUDE DOPLNĚNO]</w:t>
      </w:r>
      <w:r w:rsidRPr="00F35DCC">
        <w:rPr>
          <w:szCs w:val="22"/>
        </w:rPr>
        <w:t xml:space="preserve"> soudem v </w:t>
      </w:r>
      <w:r w:rsidRPr="00EB36BB">
        <w:rPr>
          <w:highlight w:val="green"/>
        </w:rPr>
        <w:t>[BUDE DOPLNĚNO]</w:t>
      </w:r>
      <w:r w:rsidRPr="00F35DCC">
        <w:rPr>
          <w:szCs w:val="22"/>
        </w:rPr>
        <w:t>,</w:t>
      </w:r>
    </w:p>
    <w:p w14:paraId="746734E3" w14:textId="77777777" w:rsidR="00B90155" w:rsidRPr="00F35DCC" w:rsidRDefault="00B90155" w:rsidP="00B90155">
      <w:pPr>
        <w:pStyle w:val="RLdajeosmluvnstran"/>
        <w:keepNext/>
        <w:rPr>
          <w:szCs w:val="22"/>
        </w:rPr>
      </w:pPr>
      <w:r w:rsidRPr="00F35DCC">
        <w:rPr>
          <w:szCs w:val="22"/>
        </w:rPr>
        <w:t xml:space="preserve">oddíl </w:t>
      </w:r>
      <w:r w:rsidRPr="00EB36BB">
        <w:rPr>
          <w:highlight w:val="green"/>
        </w:rPr>
        <w:t>[BUDE DOPLNĚNO]</w:t>
      </w:r>
      <w:r w:rsidRPr="00F35DCC">
        <w:rPr>
          <w:szCs w:val="22"/>
        </w:rPr>
        <w:t xml:space="preserve">, vložka </w:t>
      </w:r>
      <w:r w:rsidRPr="00EB36BB">
        <w:rPr>
          <w:highlight w:val="green"/>
        </w:rPr>
        <w:t>[BUDE DOPLNĚNO]</w:t>
      </w:r>
    </w:p>
    <w:p w14:paraId="3664CDF5" w14:textId="77777777" w:rsidR="00B90155" w:rsidRPr="00F35DCC" w:rsidRDefault="00B90155" w:rsidP="00B90155">
      <w:pPr>
        <w:pStyle w:val="RLdajeosmluvnstran"/>
        <w:keepNext/>
        <w:rPr>
          <w:szCs w:val="22"/>
        </w:rPr>
      </w:pPr>
      <w:r w:rsidRPr="00F35DCC">
        <w:rPr>
          <w:szCs w:val="22"/>
        </w:rPr>
        <w:t xml:space="preserve">bank. spojení: </w:t>
      </w:r>
      <w:r w:rsidRPr="00EB36BB">
        <w:rPr>
          <w:highlight w:val="green"/>
        </w:rPr>
        <w:t>[BUDE DOPLNĚNO]</w:t>
      </w:r>
      <w:r w:rsidRPr="00F35DCC">
        <w:rPr>
          <w:szCs w:val="22"/>
        </w:rPr>
        <w:t xml:space="preserve">, č. účtu: </w:t>
      </w:r>
      <w:r w:rsidRPr="00EB36BB">
        <w:rPr>
          <w:highlight w:val="green"/>
        </w:rPr>
        <w:t>[BUDE DOPLNĚNO]</w:t>
      </w:r>
    </w:p>
    <w:p w14:paraId="543DF802" w14:textId="77777777" w:rsidR="00B90155" w:rsidRPr="00F35DCC" w:rsidRDefault="00B90155" w:rsidP="00B90155">
      <w:pPr>
        <w:pStyle w:val="RLdajeosmluvnstran"/>
        <w:keepNext/>
        <w:rPr>
          <w:szCs w:val="22"/>
        </w:rPr>
      </w:pPr>
      <w:r w:rsidRPr="00F35DCC">
        <w:rPr>
          <w:szCs w:val="22"/>
        </w:rPr>
        <w:t>zastoupen</w:t>
      </w:r>
      <w:r>
        <w:rPr>
          <w:szCs w:val="22"/>
        </w:rPr>
        <w:t>ý</w:t>
      </w:r>
      <w:r w:rsidRPr="00F35DCC">
        <w:rPr>
          <w:szCs w:val="22"/>
        </w:rPr>
        <w:t xml:space="preserve">: </w:t>
      </w:r>
      <w:r w:rsidRPr="00EB36BB">
        <w:rPr>
          <w:highlight w:val="green"/>
        </w:rPr>
        <w:t>[BUDE DOPLNĚNO]</w:t>
      </w:r>
      <w:r w:rsidRPr="00F35DCC">
        <w:rPr>
          <w:szCs w:val="22"/>
        </w:rPr>
        <w:t xml:space="preserve">, </w:t>
      </w:r>
      <w:r w:rsidRPr="00EB36BB">
        <w:rPr>
          <w:highlight w:val="green"/>
        </w:rPr>
        <w:t>[BUDE DOPLNĚNO]</w:t>
      </w:r>
    </w:p>
    <w:p w14:paraId="686053EB" w14:textId="77777777" w:rsidR="00B90155" w:rsidRDefault="00B90155" w:rsidP="00B90155">
      <w:pPr>
        <w:pStyle w:val="RLdajeosmluvnstran"/>
        <w:rPr>
          <w:szCs w:val="22"/>
        </w:rPr>
      </w:pPr>
      <w:r w:rsidRPr="00F35DCC">
        <w:rPr>
          <w:szCs w:val="22"/>
        </w:rPr>
        <w:t>(dále jen „</w:t>
      </w:r>
      <w:r>
        <w:rPr>
          <w:rStyle w:val="RLProhlensmluvnchstranChar"/>
          <w:szCs w:val="22"/>
        </w:rPr>
        <w:t>Zhotovitel 3</w:t>
      </w:r>
      <w:r w:rsidRPr="00F35DCC">
        <w:rPr>
          <w:szCs w:val="22"/>
        </w:rPr>
        <w:t>“)</w:t>
      </w:r>
      <w:r>
        <w:rPr>
          <w:szCs w:val="22"/>
        </w:rPr>
        <w:t>,</w:t>
      </w:r>
    </w:p>
    <w:p w14:paraId="52804D7D" w14:textId="77777777" w:rsidR="00B90155" w:rsidRPr="00F35DCC" w:rsidRDefault="00B90155" w:rsidP="00B90155">
      <w:pPr>
        <w:pStyle w:val="RLdajeosmluvnstran"/>
        <w:rPr>
          <w:szCs w:val="22"/>
        </w:rPr>
      </w:pPr>
    </w:p>
    <w:p w14:paraId="1F299C90" w14:textId="77777777" w:rsidR="00B90155" w:rsidRDefault="00B90155" w:rsidP="00A609F9">
      <w:pPr>
        <w:pStyle w:val="RLdajeosmluvnstran"/>
      </w:pPr>
      <w:r w:rsidRPr="00EB36BB">
        <w:rPr>
          <w:highlight w:val="green"/>
        </w:rPr>
        <w:t>[BUDE DOPLNĚNO</w:t>
      </w:r>
      <w:r>
        <w:rPr>
          <w:highlight w:val="green"/>
        </w:rPr>
        <w:t xml:space="preserve"> DLE SKUTEČNÉHO POČTU ÚČASTNÍKŮ RÁMCOVÉ </w:t>
      </w:r>
      <w:r w:rsidR="00287EEE">
        <w:rPr>
          <w:highlight w:val="green"/>
        </w:rPr>
        <w:t>DOHODY</w:t>
      </w:r>
      <w:r w:rsidRPr="00EB36BB">
        <w:rPr>
          <w:highlight w:val="green"/>
        </w:rPr>
        <w:t>]</w:t>
      </w:r>
    </w:p>
    <w:p w14:paraId="1A680639" w14:textId="77777777" w:rsidR="00B90155" w:rsidRPr="00F35DCC" w:rsidRDefault="00B90155" w:rsidP="00A609F9">
      <w:pPr>
        <w:pStyle w:val="RLdajeosmluvnstran"/>
        <w:rPr>
          <w:szCs w:val="22"/>
        </w:rPr>
      </w:pPr>
      <w:r>
        <w:t>(</w:t>
      </w:r>
      <w:r w:rsidR="001F6347">
        <w:t>společně či každý samostatně bez určení konkrétního pořadí dále též jako „</w:t>
      </w:r>
      <w:r w:rsidR="001F6347" w:rsidRPr="001F6347">
        <w:rPr>
          <w:b/>
        </w:rPr>
        <w:t>Zhotovitel</w:t>
      </w:r>
      <w:r w:rsidR="001F6347">
        <w:t>“)</w:t>
      </w:r>
    </w:p>
    <w:p w14:paraId="23C37E3E" w14:textId="77777777" w:rsidR="00E03400" w:rsidRDefault="00E03400" w:rsidP="00E03400">
      <w:pPr>
        <w:pStyle w:val="RLdajeosmluvnstran"/>
        <w:rPr>
          <w:b/>
        </w:rPr>
      </w:pPr>
    </w:p>
    <w:p w14:paraId="1DCED995" w14:textId="6FC9D58E" w:rsidR="00E03400" w:rsidRPr="00E03400" w:rsidRDefault="00E03400" w:rsidP="00840313">
      <w:pPr>
        <w:pStyle w:val="RLdajeosmluvnstran"/>
        <w:jc w:val="both"/>
        <w:rPr>
          <w:rFonts w:asciiTheme="minorHAnsi" w:hAnsiTheme="minorHAnsi" w:cstheme="minorHAnsi"/>
          <w:szCs w:val="22"/>
        </w:rPr>
      </w:pPr>
      <w:r w:rsidRPr="00382D5C">
        <w:rPr>
          <w:rFonts w:asciiTheme="minorHAnsi" w:hAnsiTheme="minorHAnsi" w:cstheme="minorHAnsi"/>
          <w:szCs w:val="22"/>
        </w:rPr>
        <w:t xml:space="preserve">dnešního dne uzavřely tuto </w:t>
      </w:r>
      <w:r w:rsidR="00EA3DD8" w:rsidRPr="00382D5C">
        <w:rPr>
          <w:rFonts w:asciiTheme="minorHAnsi" w:hAnsiTheme="minorHAnsi" w:cstheme="minorHAnsi"/>
          <w:szCs w:val="22"/>
        </w:rPr>
        <w:t xml:space="preserve">rámcovou </w:t>
      </w:r>
      <w:r w:rsidR="000B58CD">
        <w:rPr>
          <w:rFonts w:asciiTheme="minorHAnsi" w:hAnsiTheme="minorHAnsi" w:cstheme="minorHAnsi"/>
          <w:szCs w:val="22"/>
        </w:rPr>
        <w:t>dohodu</w:t>
      </w:r>
      <w:r w:rsidR="000B58CD" w:rsidRPr="00382D5C">
        <w:rPr>
          <w:rFonts w:asciiTheme="minorHAnsi" w:hAnsiTheme="minorHAnsi" w:cstheme="minorHAnsi"/>
          <w:szCs w:val="22"/>
        </w:rPr>
        <w:t xml:space="preserve"> </w:t>
      </w:r>
      <w:r w:rsidR="00EA3DD8" w:rsidRPr="00382D5C">
        <w:rPr>
          <w:rFonts w:asciiTheme="minorHAnsi" w:hAnsiTheme="minorHAnsi" w:cstheme="minorHAnsi"/>
        </w:rPr>
        <w:t xml:space="preserve">na </w:t>
      </w:r>
      <w:r w:rsidR="00840313">
        <w:rPr>
          <w:rFonts w:asciiTheme="minorHAnsi" w:hAnsiTheme="minorHAnsi" w:cstheme="minorHAnsi"/>
        </w:rPr>
        <w:t>realizaci staveb na klíč</w:t>
      </w:r>
      <w:r w:rsidR="00EA3DD8" w:rsidRPr="00382D5C">
        <w:rPr>
          <w:rFonts w:asciiTheme="minorHAnsi" w:hAnsiTheme="minorHAnsi" w:cstheme="minorHAnsi"/>
        </w:rPr>
        <w:t xml:space="preserve"> </w:t>
      </w:r>
      <w:r w:rsidRPr="00382D5C">
        <w:rPr>
          <w:rFonts w:asciiTheme="minorHAnsi" w:hAnsiTheme="minorHAnsi" w:cstheme="minorHAnsi"/>
          <w:szCs w:val="22"/>
        </w:rPr>
        <w:t>v souladu s ustanovením § 1746 odst. 2</w:t>
      </w:r>
      <w:r w:rsidR="00F47630" w:rsidRPr="00382D5C">
        <w:rPr>
          <w:rFonts w:asciiTheme="minorHAnsi" w:hAnsiTheme="minorHAnsi" w:cstheme="minorHAnsi"/>
          <w:szCs w:val="22"/>
        </w:rPr>
        <w:t>, § 2586</w:t>
      </w:r>
      <w:r w:rsidRPr="00382D5C">
        <w:rPr>
          <w:rFonts w:asciiTheme="minorHAnsi" w:hAnsiTheme="minorHAnsi" w:cstheme="minorHAnsi"/>
          <w:szCs w:val="22"/>
        </w:rPr>
        <w:t xml:space="preserve"> zákona č. 89/2012 Sb., občanský zákoník (dále jen „</w:t>
      </w:r>
      <w:r w:rsidRPr="00382D5C">
        <w:rPr>
          <w:rStyle w:val="RLProhlensmluvnchstranChar"/>
          <w:rFonts w:asciiTheme="minorHAnsi" w:hAnsiTheme="minorHAnsi" w:cstheme="minorHAnsi"/>
          <w:szCs w:val="22"/>
        </w:rPr>
        <w:t>občanský zákoník</w:t>
      </w:r>
      <w:r w:rsidRPr="00382D5C">
        <w:rPr>
          <w:rFonts w:asciiTheme="minorHAnsi" w:hAnsiTheme="minorHAnsi" w:cstheme="minorHAnsi"/>
          <w:szCs w:val="22"/>
        </w:rPr>
        <w:t>“) a § </w:t>
      </w:r>
      <w:r w:rsidR="000B58CD">
        <w:rPr>
          <w:rFonts w:asciiTheme="minorHAnsi" w:hAnsiTheme="minorHAnsi" w:cstheme="minorHAnsi"/>
          <w:szCs w:val="22"/>
        </w:rPr>
        <w:t>131</w:t>
      </w:r>
      <w:r w:rsidR="000B58CD" w:rsidRPr="00382D5C">
        <w:rPr>
          <w:rFonts w:asciiTheme="minorHAnsi" w:hAnsiTheme="minorHAnsi" w:cstheme="minorHAnsi"/>
          <w:szCs w:val="22"/>
        </w:rPr>
        <w:t xml:space="preserve"> </w:t>
      </w:r>
      <w:r w:rsidRPr="00382D5C">
        <w:rPr>
          <w:rFonts w:asciiTheme="minorHAnsi" w:hAnsiTheme="minorHAnsi" w:cstheme="minorHAnsi"/>
          <w:szCs w:val="22"/>
        </w:rPr>
        <w:t>zákona č. 13</w:t>
      </w:r>
      <w:r w:rsidR="00D311A2">
        <w:rPr>
          <w:rFonts w:asciiTheme="minorHAnsi" w:hAnsiTheme="minorHAnsi" w:cstheme="minorHAnsi"/>
          <w:szCs w:val="22"/>
        </w:rPr>
        <w:t>4</w:t>
      </w:r>
      <w:r w:rsidRPr="00382D5C">
        <w:rPr>
          <w:rFonts w:asciiTheme="minorHAnsi" w:hAnsiTheme="minorHAnsi" w:cstheme="minorHAnsi"/>
          <w:szCs w:val="22"/>
        </w:rPr>
        <w:t>/20</w:t>
      </w:r>
      <w:r w:rsidR="00D311A2">
        <w:rPr>
          <w:rFonts w:asciiTheme="minorHAnsi" w:hAnsiTheme="minorHAnsi" w:cstheme="minorHAnsi"/>
          <w:szCs w:val="22"/>
        </w:rPr>
        <w:t>1</w:t>
      </w:r>
      <w:r w:rsidRPr="00382D5C">
        <w:rPr>
          <w:rFonts w:asciiTheme="minorHAnsi" w:hAnsiTheme="minorHAnsi" w:cstheme="minorHAnsi"/>
          <w:szCs w:val="22"/>
        </w:rPr>
        <w:t xml:space="preserve">6 Sb., o </w:t>
      </w:r>
      <w:r w:rsidR="000B58CD">
        <w:rPr>
          <w:rFonts w:asciiTheme="minorHAnsi" w:hAnsiTheme="minorHAnsi" w:cstheme="minorHAnsi"/>
          <w:szCs w:val="22"/>
        </w:rPr>
        <w:t xml:space="preserve">zadávání </w:t>
      </w:r>
      <w:r w:rsidRPr="00382D5C">
        <w:rPr>
          <w:rFonts w:asciiTheme="minorHAnsi" w:hAnsiTheme="minorHAnsi" w:cstheme="minorHAnsi"/>
          <w:szCs w:val="22"/>
        </w:rPr>
        <w:t>veřejných zakáz</w:t>
      </w:r>
      <w:r w:rsidR="000B58CD">
        <w:rPr>
          <w:rFonts w:asciiTheme="minorHAnsi" w:hAnsiTheme="minorHAnsi" w:cstheme="minorHAnsi"/>
          <w:szCs w:val="22"/>
        </w:rPr>
        <w:t>ek</w:t>
      </w:r>
      <w:r w:rsidRPr="00382D5C">
        <w:rPr>
          <w:rFonts w:asciiTheme="minorHAnsi" w:hAnsiTheme="minorHAnsi" w:cstheme="minorHAnsi"/>
          <w:szCs w:val="22"/>
        </w:rPr>
        <w:t xml:space="preserve"> (dále jen</w:t>
      </w:r>
      <w:r w:rsidRPr="00E03400">
        <w:rPr>
          <w:rFonts w:asciiTheme="minorHAnsi" w:hAnsiTheme="minorHAnsi" w:cstheme="minorHAnsi"/>
          <w:szCs w:val="22"/>
        </w:rPr>
        <w:t xml:space="preserve"> „</w:t>
      </w:r>
      <w:r w:rsidR="00D311A2" w:rsidRPr="00E75EB5">
        <w:rPr>
          <w:rFonts w:asciiTheme="minorHAnsi" w:hAnsiTheme="minorHAnsi" w:cstheme="minorHAnsi"/>
          <w:b/>
          <w:szCs w:val="22"/>
        </w:rPr>
        <w:t>Z</w:t>
      </w:r>
      <w:r w:rsidRPr="00E03400">
        <w:rPr>
          <w:rFonts w:asciiTheme="minorHAnsi" w:hAnsiTheme="minorHAnsi" w:cstheme="minorHAnsi"/>
          <w:b/>
          <w:szCs w:val="22"/>
        </w:rPr>
        <w:t>ZVZ</w:t>
      </w:r>
      <w:r w:rsidRPr="00E03400">
        <w:rPr>
          <w:rFonts w:asciiTheme="minorHAnsi" w:hAnsiTheme="minorHAnsi" w:cstheme="minorHAnsi"/>
          <w:szCs w:val="22"/>
        </w:rPr>
        <w:t>“).</w:t>
      </w:r>
    </w:p>
    <w:p w14:paraId="237DE06E" w14:textId="77777777" w:rsidR="00E03400" w:rsidRDefault="00E03400" w:rsidP="00E03400">
      <w:pPr>
        <w:widowControl w:val="0"/>
        <w:spacing w:before="240" w:after="0" w:line="240" w:lineRule="auto"/>
        <w:jc w:val="center"/>
        <w:rPr>
          <w:rFonts w:asciiTheme="minorHAnsi" w:hAnsiTheme="minorHAnsi" w:cstheme="minorHAnsi"/>
        </w:rPr>
      </w:pPr>
      <w:r w:rsidRPr="00E03400">
        <w:rPr>
          <w:rFonts w:asciiTheme="minorHAnsi" w:hAnsiTheme="minorHAnsi" w:cstheme="minorHAnsi"/>
        </w:rPr>
        <w:t>(dále jen „</w:t>
      </w:r>
      <w:r w:rsidRPr="00E03400">
        <w:rPr>
          <w:rStyle w:val="RLProhlensmluvnchstranChar"/>
          <w:rFonts w:asciiTheme="minorHAnsi" w:eastAsiaTheme="minorHAnsi" w:hAnsiTheme="minorHAnsi" w:cstheme="minorHAnsi"/>
        </w:rPr>
        <w:t>Smlouva</w:t>
      </w:r>
      <w:r w:rsidRPr="00E03400">
        <w:rPr>
          <w:rFonts w:asciiTheme="minorHAnsi" w:hAnsiTheme="minorHAnsi" w:cstheme="minorHAnsi"/>
        </w:rPr>
        <w:t>“)</w:t>
      </w:r>
    </w:p>
    <w:p w14:paraId="2F179163" w14:textId="77777777" w:rsidR="00E03400" w:rsidRDefault="00E03400">
      <w:pPr>
        <w:spacing w:line="276" w:lineRule="auto"/>
        <w:rPr>
          <w:rFonts w:asciiTheme="minorHAnsi" w:hAnsiTheme="minorHAnsi" w:cstheme="minorHAnsi"/>
        </w:rPr>
      </w:pPr>
      <w:r>
        <w:rPr>
          <w:rFonts w:asciiTheme="minorHAnsi" w:hAnsiTheme="minorHAnsi" w:cstheme="minorHAnsi"/>
        </w:rPr>
        <w:br w:type="page"/>
      </w:r>
    </w:p>
    <w:p w14:paraId="363149FF" w14:textId="77777777" w:rsidR="002942C6" w:rsidRPr="00F35DCC" w:rsidRDefault="002942C6" w:rsidP="002942C6">
      <w:pPr>
        <w:pStyle w:val="RLProhlensmluvnchstran"/>
        <w:rPr>
          <w:szCs w:val="22"/>
        </w:rPr>
      </w:pPr>
      <w:bookmarkStart w:id="0" w:name="_Toc387057213"/>
      <w:r w:rsidRPr="00F35DCC">
        <w:rPr>
          <w:szCs w:val="22"/>
        </w:rPr>
        <w:lastRenderedPageBreak/>
        <w:t>Smluvní strany, vědomy si svých závazků v této Smlouvě obsažených a s úmyslem být touto Smlouvou vázány, dohodly se na následujícím znění Smlouvy:</w:t>
      </w:r>
    </w:p>
    <w:p w14:paraId="1BF09CF9" w14:textId="77777777" w:rsidR="002942C6" w:rsidRPr="00F35DCC" w:rsidRDefault="002942C6" w:rsidP="006F03E2">
      <w:pPr>
        <w:pStyle w:val="RLlneksmlouvy"/>
        <w:numPr>
          <w:ilvl w:val="0"/>
          <w:numId w:val="8"/>
        </w:numPr>
        <w:rPr>
          <w:szCs w:val="22"/>
        </w:rPr>
      </w:pPr>
      <w:r w:rsidRPr="00F35DCC">
        <w:rPr>
          <w:szCs w:val="22"/>
        </w:rPr>
        <w:t>ÚVODNÍ USTANOVENÍ</w:t>
      </w:r>
    </w:p>
    <w:p w14:paraId="78C2AE0E" w14:textId="637A2102" w:rsidR="002942C6" w:rsidRDefault="002942C6" w:rsidP="006F03E2">
      <w:pPr>
        <w:pStyle w:val="RLTextlnkuslovan"/>
        <w:numPr>
          <w:ilvl w:val="1"/>
          <w:numId w:val="8"/>
        </w:numPr>
        <w:rPr>
          <w:lang w:eastAsia="en-US"/>
        </w:rPr>
      </w:pPr>
      <w:bookmarkStart w:id="1" w:name="_Ref430022564"/>
      <w:bookmarkEnd w:id="0"/>
      <w:r w:rsidRPr="000430DB">
        <w:t>Objednatel oznámil dne</w:t>
      </w:r>
      <w:r w:rsidR="00D03CE4">
        <w:t xml:space="preserve"> 20. 7. 2018</w:t>
      </w:r>
      <w:r w:rsidR="00796CCE" w:rsidRPr="000430DB">
        <w:t xml:space="preserve"> </w:t>
      </w:r>
      <w:r w:rsidRPr="000430DB">
        <w:t>oznámením jednacího řízení s uveřejněním svůj úmysl zadat veřejnou zakázku s názvem „</w:t>
      </w:r>
      <w:r w:rsidR="00185D09" w:rsidRPr="000430DB">
        <w:rPr>
          <w:b/>
          <w:bCs/>
          <w:iCs/>
          <w:caps/>
          <w:lang w:eastAsia="en-US"/>
        </w:rPr>
        <w:t>Stavby na klíč</w:t>
      </w:r>
      <w:r w:rsidR="001E29CB">
        <w:rPr>
          <w:b/>
          <w:bCs/>
          <w:iCs/>
          <w:caps/>
          <w:lang w:eastAsia="en-US"/>
        </w:rPr>
        <w:t xml:space="preserve"> v období 2019 - 2021</w:t>
      </w:r>
      <w:r w:rsidRPr="000430DB">
        <w:t xml:space="preserve">“, </w:t>
      </w:r>
      <w:r w:rsidRPr="00D03CE4">
        <w:t>ev. č</w:t>
      </w:r>
      <w:r w:rsidR="00185D09" w:rsidRPr="00D03CE4">
        <w:t xml:space="preserve">.  </w:t>
      </w:r>
      <w:r w:rsidR="00D03CE4">
        <w:t>Z</w:t>
      </w:r>
      <w:r w:rsidR="00C029CD" w:rsidRPr="00D03CE4">
        <w:t>2018</w:t>
      </w:r>
      <w:r w:rsidR="00C029CD">
        <w:t>-</w:t>
      </w:r>
      <w:r w:rsidR="00D03CE4">
        <w:t>024693</w:t>
      </w:r>
      <w:r w:rsidRPr="000430DB">
        <w:rPr>
          <w:szCs w:val="22"/>
        </w:rPr>
        <w:t>, a to konkrétně její část</w:t>
      </w:r>
      <w:r w:rsidR="000430DB">
        <w:rPr>
          <w:szCs w:val="22"/>
        </w:rPr>
        <w:t xml:space="preserve"> </w:t>
      </w:r>
      <w:r w:rsidR="001E29CB" w:rsidRPr="00B16DA8">
        <w:rPr>
          <w:szCs w:val="22"/>
          <w:highlight w:val="yellow"/>
        </w:rPr>
        <w:t>[</w:t>
      </w:r>
      <w:r w:rsidR="001E29CB">
        <w:rPr>
          <w:szCs w:val="22"/>
          <w:highlight w:val="yellow"/>
        </w:rPr>
        <w:t xml:space="preserve">číslo - </w:t>
      </w:r>
      <w:r w:rsidR="001E29CB" w:rsidRPr="00B16DA8">
        <w:rPr>
          <w:szCs w:val="22"/>
          <w:highlight w:val="yellow"/>
        </w:rPr>
        <w:t>DOPLNÍ DODAVATEL</w:t>
      </w:r>
      <w:r w:rsidR="001E29CB" w:rsidRPr="00895AE8">
        <w:rPr>
          <w:szCs w:val="22"/>
          <w:highlight w:val="yellow"/>
        </w:rPr>
        <w:t>]</w:t>
      </w:r>
      <w:r w:rsidR="008E2D00" w:rsidRPr="000430DB">
        <w:rPr>
          <w:szCs w:val="22"/>
        </w:rPr>
        <w:t>:</w:t>
      </w:r>
      <w:r w:rsidR="005E51E0" w:rsidRPr="000430DB">
        <w:rPr>
          <w:szCs w:val="22"/>
        </w:rPr>
        <w:t xml:space="preserve"> </w:t>
      </w:r>
      <w:r w:rsidR="001E29CB" w:rsidRPr="00B16DA8">
        <w:rPr>
          <w:szCs w:val="22"/>
          <w:highlight w:val="yellow"/>
        </w:rPr>
        <w:t>[</w:t>
      </w:r>
      <w:r w:rsidR="001E29CB">
        <w:rPr>
          <w:szCs w:val="22"/>
          <w:highlight w:val="yellow"/>
        </w:rPr>
        <w:t xml:space="preserve">Region - </w:t>
      </w:r>
      <w:r w:rsidR="001E29CB" w:rsidRPr="00B16DA8">
        <w:rPr>
          <w:szCs w:val="22"/>
          <w:highlight w:val="yellow"/>
        </w:rPr>
        <w:t>DOPLNÍ DODAVATEL</w:t>
      </w:r>
      <w:r w:rsidR="001E29CB" w:rsidRPr="00895AE8">
        <w:rPr>
          <w:szCs w:val="22"/>
          <w:highlight w:val="yellow"/>
        </w:rPr>
        <w:t>]</w:t>
      </w:r>
      <w:r w:rsidR="001E29CB">
        <w:rPr>
          <w:szCs w:val="22"/>
        </w:rPr>
        <w:t xml:space="preserve"> </w:t>
      </w:r>
      <w:r w:rsidR="005E51E0" w:rsidRPr="000430DB">
        <w:rPr>
          <w:szCs w:val="22"/>
        </w:rPr>
        <w:t>–</w:t>
      </w:r>
      <w:r w:rsidR="008E2D00" w:rsidRPr="000430DB">
        <w:rPr>
          <w:szCs w:val="22"/>
        </w:rPr>
        <w:t xml:space="preserve"> </w:t>
      </w:r>
      <w:r w:rsidR="005E51E0" w:rsidRPr="000430DB">
        <w:rPr>
          <w:szCs w:val="22"/>
        </w:rPr>
        <w:t>SNK v</w:t>
      </w:r>
      <w:r w:rsidR="008E2D00" w:rsidRPr="000430DB">
        <w:rPr>
          <w:szCs w:val="22"/>
        </w:rPr>
        <w:t xml:space="preserve"> kabelových sítích NN s připojením na </w:t>
      </w:r>
      <w:r w:rsidR="005D189E" w:rsidRPr="000430DB">
        <w:rPr>
          <w:szCs w:val="22"/>
        </w:rPr>
        <w:t>venkovní vedení</w:t>
      </w:r>
      <w:r w:rsidR="008D574C" w:rsidRPr="000430DB">
        <w:rPr>
          <w:szCs w:val="22"/>
        </w:rPr>
        <w:t xml:space="preserve"> NN</w:t>
      </w:r>
      <w:r w:rsidRPr="000430DB">
        <w:t>; touto zkratkou se dle povahy jednotlivých ustanovení této Smlouvy míní buď označená veřejná zakázka</w:t>
      </w:r>
      <w:r>
        <w:t xml:space="preserve"> jako celek, nebo pouze její část, v níž došlo k uzavření této Smlouvy</w:t>
      </w:r>
      <w:r w:rsidRPr="00892BE5">
        <w:t>. Na základě tohoto zadávacího řízení byl</w:t>
      </w:r>
      <w:r>
        <w:t>y</w:t>
      </w:r>
      <w:r w:rsidRPr="00892BE5">
        <w:t xml:space="preserve"> </w:t>
      </w:r>
      <w:r>
        <w:t>jako nejvhodnější</w:t>
      </w:r>
      <w:r w:rsidRPr="00892BE5">
        <w:t xml:space="preserve"> vybrán</w:t>
      </w:r>
      <w:r>
        <w:t>y</w:t>
      </w:r>
      <w:r w:rsidRPr="00892BE5">
        <w:t xml:space="preserve"> nabídk</w:t>
      </w:r>
      <w:r>
        <w:t>y</w:t>
      </w:r>
      <w:r w:rsidRPr="00892BE5">
        <w:t xml:space="preserve"> </w:t>
      </w:r>
      <w:r w:rsidR="002B4924">
        <w:t>Zhotovitelů</w:t>
      </w:r>
      <w:r w:rsidR="002B4924" w:rsidRPr="00892BE5">
        <w:t xml:space="preserve"> </w:t>
      </w:r>
      <w:r w:rsidRPr="00892BE5">
        <w:t>v souladu s ustanovením § </w:t>
      </w:r>
      <w:r w:rsidR="001D1D32">
        <w:t>122</w:t>
      </w:r>
      <w:r w:rsidRPr="00892BE5">
        <w:t xml:space="preserve"> odst. 1 </w:t>
      </w:r>
      <w:r w:rsidR="00D311A2">
        <w:t>Z</w:t>
      </w:r>
      <w:r w:rsidRPr="00892BE5">
        <w:t>ZVZ.</w:t>
      </w:r>
      <w:bookmarkEnd w:id="1"/>
    </w:p>
    <w:p w14:paraId="5F9C58BA" w14:textId="4152D09E" w:rsidR="008B501C" w:rsidRDefault="008B501C" w:rsidP="006F03E2">
      <w:pPr>
        <w:pStyle w:val="RLTextlnkuslovan"/>
        <w:numPr>
          <w:ilvl w:val="1"/>
          <w:numId w:val="8"/>
        </w:numPr>
        <w:rPr>
          <w:lang w:eastAsia="en-US"/>
        </w:rPr>
      </w:pPr>
      <w:r>
        <w:t xml:space="preserve">Účelem této Smlouvy je vytvoření rámcových podmínek </w:t>
      </w:r>
      <w:r w:rsidR="00A56DBD">
        <w:t xml:space="preserve">realizaci tzv. staveb na klíč, tj. </w:t>
      </w:r>
      <w:r w:rsidR="00943B0A">
        <w:t>pro</w:t>
      </w:r>
      <w:r w:rsidR="008E2D00">
        <w:t xml:space="preserve"> provádění projekčních prací, </w:t>
      </w:r>
      <w:r w:rsidR="00943B0A">
        <w:t xml:space="preserve"> </w:t>
      </w:r>
      <w:r w:rsidRPr="008B501C">
        <w:t xml:space="preserve">elektromontážních a stavebně montážních prací, drobných stavebních a zemních prací a dokončovacích prací na elektrických zařízeních DS provozované </w:t>
      </w:r>
      <w:r>
        <w:t>Objednatelem</w:t>
      </w:r>
      <w:r w:rsidRPr="008B501C">
        <w:t xml:space="preserve">, včetně dodávky </w:t>
      </w:r>
      <w:r w:rsidR="00725E4B">
        <w:t xml:space="preserve">jiného než skladového </w:t>
      </w:r>
      <w:r w:rsidR="002514AD">
        <w:t xml:space="preserve">materiálu </w:t>
      </w:r>
      <w:r w:rsidRPr="008B501C">
        <w:t>(betony, písky, apod.), dovozu veškerého potřebného materiálu na místo plnění, zajištění souvisejících geodetických prací a dalších</w:t>
      </w:r>
      <w:r>
        <w:t xml:space="preserve"> činností</w:t>
      </w:r>
      <w:r w:rsidRPr="008B501C">
        <w:t>.</w:t>
      </w:r>
    </w:p>
    <w:p w14:paraId="0C04CB57" w14:textId="77777777" w:rsidR="00895AE8" w:rsidRDefault="00895AE8" w:rsidP="006F03E2">
      <w:pPr>
        <w:pStyle w:val="RLTextlnkuslovan"/>
        <w:numPr>
          <w:ilvl w:val="1"/>
          <w:numId w:val="8"/>
        </w:numPr>
        <w:rPr>
          <w:lang w:eastAsia="en-US"/>
        </w:rPr>
      </w:pPr>
      <w:r w:rsidRPr="007819B8">
        <w:rPr>
          <w:lang w:eastAsia="en-US"/>
        </w:rPr>
        <w:t xml:space="preserve">Pokud jsou </w:t>
      </w:r>
      <w:r>
        <w:rPr>
          <w:lang w:eastAsia="en-US"/>
        </w:rPr>
        <w:t>v</w:t>
      </w:r>
      <w:r w:rsidRPr="007819B8">
        <w:rPr>
          <w:lang w:eastAsia="en-US"/>
        </w:rPr>
        <w:t xml:space="preserve"> této </w:t>
      </w:r>
      <w:r>
        <w:rPr>
          <w:lang w:eastAsia="en-US"/>
        </w:rPr>
        <w:t>smlouvě nebo v jejích přílohách</w:t>
      </w:r>
      <w:r w:rsidRPr="007819B8">
        <w:rPr>
          <w:lang w:eastAsia="en-US"/>
        </w:rPr>
        <w:t xml:space="preserve"> uvedeny právní či ostatní předpisy (např. normy), rozumí se tím vždy tyto předpisy ve znění pozdějších předpisů či v platné podobě, pokud není uvedeno jinak.</w:t>
      </w:r>
    </w:p>
    <w:p w14:paraId="2EF96E12" w14:textId="77777777" w:rsidR="008B501C" w:rsidRDefault="008B501C" w:rsidP="006F03E2">
      <w:pPr>
        <w:pStyle w:val="RLlneksmlouvy"/>
        <w:numPr>
          <w:ilvl w:val="0"/>
          <w:numId w:val="8"/>
        </w:numPr>
        <w:rPr>
          <w:caps/>
          <w:szCs w:val="22"/>
        </w:rPr>
      </w:pPr>
      <w:bookmarkStart w:id="2" w:name="_Ref440557358"/>
      <w:r w:rsidRPr="008B501C">
        <w:rPr>
          <w:caps/>
          <w:szCs w:val="22"/>
        </w:rPr>
        <w:t>Vymezení pojmů</w:t>
      </w:r>
      <w:r w:rsidR="00D6550D">
        <w:rPr>
          <w:caps/>
          <w:szCs w:val="22"/>
        </w:rPr>
        <w:t xml:space="preserve"> a zkratek</w:t>
      </w:r>
      <w:bookmarkEnd w:id="2"/>
    </w:p>
    <w:p w14:paraId="32007B7C" w14:textId="77777777" w:rsidR="004C23DD" w:rsidRDefault="004C23DD" w:rsidP="006F03E2">
      <w:pPr>
        <w:pStyle w:val="RLTextlnkuslovan"/>
        <w:numPr>
          <w:ilvl w:val="1"/>
          <w:numId w:val="8"/>
        </w:numPr>
      </w:pPr>
      <w:r>
        <w:t>Pro účely této Smlouvy mají níže uvedené pojmy následující význam, nevyplývá-li z konkrétního ustanovení Smlouvy jinak:</w:t>
      </w:r>
    </w:p>
    <w:p w14:paraId="578E20CF" w14:textId="5FBBF161" w:rsidR="000768F9" w:rsidRPr="00FA3C07" w:rsidRDefault="00433BD1" w:rsidP="008E40E0">
      <w:pPr>
        <w:pStyle w:val="RLTextlnkuslovan"/>
        <w:numPr>
          <w:ilvl w:val="2"/>
          <w:numId w:val="8"/>
        </w:numPr>
      </w:pPr>
      <w:r>
        <w:t xml:space="preserve"> </w:t>
      </w:r>
      <w:r w:rsidR="003C0C24">
        <w:t>„</w:t>
      </w:r>
      <w:r w:rsidR="008E40E0">
        <w:rPr>
          <w:b/>
          <w:bCs/>
          <w:szCs w:val="22"/>
        </w:rPr>
        <w:t xml:space="preserve">DBSW </w:t>
      </w:r>
      <w:r w:rsidR="008E40E0" w:rsidRPr="00167B98">
        <w:rPr>
          <w:b/>
        </w:rPr>
        <w:t>KO</w:t>
      </w:r>
      <w:r w:rsidR="008E40E0">
        <w:t xml:space="preserve">“ je </w:t>
      </w:r>
      <w:r w:rsidR="008E40E0">
        <w:rPr>
          <w:szCs w:val="22"/>
        </w:rPr>
        <w:t>databázová softwarová kontrola;</w:t>
      </w:r>
    </w:p>
    <w:p w14:paraId="0891BCD8" w14:textId="13122ECE" w:rsidR="003C0C24" w:rsidRPr="00840313" w:rsidRDefault="00357C45" w:rsidP="006F03E2">
      <w:pPr>
        <w:pStyle w:val="RLTextlnkuslovan"/>
        <w:numPr>
          <w:ilvl w:val="2"/>
          <w:numId w:val="8"/>
        </w:numPr>
        <w:rPr>
          <w:b/>
        </w:rPr>
      </w:pPr>
      <w:r w:rsidRPr="00840313">
        <w:rPr>
          <w:b/>
        </w:rPr>
        <w:t>„</w:t>
      </w:r>
      <w:r w:rsidR="000768F9" w:rsidRPr="00840313">
        <w:rPr>
          <w:b/>
          <w:szCs w:val="22"/>
        </w:rPr>
        <w:t xml:space="preserve">BOZP“  </w:t>
      </w:r>
      <w:r w:rsidR="000768F9" w:rsidRPr="00840313">
        <w:rPr>
          <w:szCs w:val="22"/>
        </w:rPr>
        <w:t>zásady bezpečnosti práce a ochrany zdraví při práci;</w:t>
      </w:r>
    </w:p>
    <w:p w14:paraId="1A75428C" w14:textId="0B7D393D" w:rsidR="00751CA0" w:rsidRPr="00A56DBD" w:rsidRDefault="00751CA0" w:rsidP="006F03E2">
      <w:pPr>
        <w:pStyle w:val="RLTextlnkuslovan"/>
        <w:numPr>
          <w:ilvl w:val="2"/>
          <w:numId w:val="8"/>
        </w:numPr>
      </w:pPr>
      <w:r w:rsidRPr="00A56DBD">
        <w:rPr>
          <w:b/>
        </w:rPr>
        <w:t>„deník“</w:t>
      </w:r>
      <w:r w:rsidRPr="00A56DBD">
        <w:t xml:space="preserve"> je stavební deník ve smyslu odst. </w:t>
      </w:r>
      <w:r w:rsidR="00E7297E" w:rsidRPr="00A56DBD">
        <w:fldChar w:fldCharType="begin"/>
      </w:r>
      <w:r w:rsidRPr="00A56DBD">
        <w:instrText xml:space="preserve"> REF _Ref434356339 \r \h </w:instrText>
      </w:r>
      <w:r w:rsidR="007A268C" w:rsidRPr="00A56DBD">
        <w:instrText xml:space="preserve"> \* MERGEFORMAT </w:instrText>
      </w:r>
      <w:r w:rsidR="00E7297E" w:rsidRPr="00A56DBD">
        <w:fldChar w:fldCharType="separate"/>
      </w:r>
      <w:r w:rsidR="0010551A" w:rsidRPr="00A56DBD">
        <w:t>9.1.6</w:t>
      </w:r>
      <w:r w:rsidR="00E7297E" w:rsidRPr="00A56DBD">
        <w:fldChar w:fldCharType="end"/>
      </w:r>
      <w:r w:rsidR="00C67FFE" w:rsidRPr="00A56DBD">
        <w:t>.</w:t>
      </w:r>
      <w:r w:rsidRPr="00A56DBD">
        <w:t xml:space="preserve"> Smlouvy;</w:t>
      </w:r>
    </w:p>
    <w:p w14:paraId="1F86A797" w14:textId="2D87F05B" w:rsidR="002075E4" w:rsidRPr="00A56DBD" w:rsidRDefault="00F71EA3" w:rsidP="006F03E2">
      <w:pPr>
        <w:pStyle w:val="RLTextlnkuslovan"/>
        <w:numPr>
          <w:ilvl w:val="2"/>
          <w:numId w:val="8"/>
        </w:numPr>
      </w:pPr>
      <w:r w:rsidRPr="00A56DBD">
        <w:rPr>
          <w:b/>
        </w:rPr>
        <w:t xml:space="preserve"> </w:t>
      </w:r>
      <w:r w:rsidR="002075E4" w:rsidRPr="00A56DBD">
        <w:rPr>
          <w:b/>
        </w:rPr>
        <w:t xml:space="preserve">„dílčí plnění“ </w:t>
      </w:r>
      <w:r w:rsidR="002075E4" w:rsidRPr="00A56DBD">
        <w:t>je jednotlivé plnění</w:t>
      </w:r>
      <w:r w:rsidR="00AF0F06" w:rsidRPr="00A56DBD">
        <w:t xml:space="preserve"> dle</w:t>
      </w:r>
      <w:r w:rsidR="008F2B41" w:rsidRPr="00A56DBD">
        <w:t xml:space="preserve"> </w:t>
      </w:r>
      <w:r w:rsidR="002075E4" w:rsidRPr="00A56DBD">
        <w:t xml:space="preserve">této Smlouvy, realizované na základě </w:t>
      </w:r>
      <w:r w:rsidR="00586DF7" w:rsidRPr="00A56DBD">
        <w:t>dílčí smlou</w:t>
      </w:r>
      <w:r w:rsidR="002075E4" w:rsidRPr="00A56DBD">
        <w:t>vy o dílo, uzavřené</w:t>
      </w:r>
      <w:r w:rsidR="008F2B41" w:rsidRPr="00A56DBD">
        <w:t xml:space="preserve"> způsobem </w:t>
      </w:r>
      <w:r w:rsidR="002075E4" w:rsidRPr="00A56DBD">
        <w:t xml:space="preserve">předvídaným v čl. </w:t>
      </w:r>
      <w:r w:rsidR="00E7297E" w:rsidRPr="00A56DBD">
        <w:fldChar w:fldCharType="begin"/>
      </w:r>
      <w:r w:rsidR="002075E4" w:rsidRPr="00A56DBD">
        <w:instrText xml:space="preserve"> REF _Ref430089864 \r \h </w:instrText>
      </w:r>
      <w:r w:rsidR="007A268C" w:rsidRPr="00A56DBD">
        <w:instrText xml:space="preserve"> \* MERGEFORMAT </w:instrText>
      </w:r>
      <w:r w:rsidR="00E7297E" w:rsidRPr="00A56DBD">
        <w:fldChar w:fldCharType="separate"/>
      </w:r>
      <w:r w:rsidR="0010551A" w:rsidRPr="00A56DBD">
        <w:t>4</w:t>
      </w:r>
      <w:r w:rsidR="00E7297E" w:rsidRPr="00A56DBD">
        <w:fldChar w:fldCharType="end"/>
      </w:r>
      <w:r w:rsidR="00C67FFE" w:rsidRPr="00A56DBD">
        <w:t>.</w:t>
      </w:r>
      <w:r w:rsidR="002075E4" w:rsidRPr="00A56DBD">
        <w:t xml:space="preserve"> této Smlouvy;</w:t>
      </w:r>
      <w:r w:rsidR="00AF0F06" w:rsidRPr="00A56DBD">
        <w:t xml:space="preserve"> na základě elektronického podpisu</w:t>
      </w:r>
    </w:p>
    <w:p w14:paraId="0BD7FE36" w14:textId="5721B415" w:rsidR="00F71EA3" w:rsidRPr="00A56DBD" w:rsidRDefault="00F71EA3" w:rsidP="006F03E2">
      <w:pPr>
        <w:pStyle w:val="RLTextlnkuslovan"/>
        <w:numPr>
          <w:ilvl w:val="2"/>
          <w:numId w:val="8"/>
        </w:numPr>
      </w:pPr>
      <w:r w:rsidRPr="00A56DBD">
        <w:rPr>
          <w:b/>
        </w:rPr>
        <w:t xml:space="preserve"> „Dílčí smlouva“ </w:t>
      </w:r>
      <w:r w:rsidRPr="00A56DBD">
        <w:t>je smlouva na dílčí plnění</w:t>
      </w:r>
      <w:r w:rsidR="008E2D00" w:rsidRPr="00A56DBD">
        <w:t xml:space="preserve"> (odvolací objednávka)</w:t>
      </w:r>
      <w:r w:rsidRPr="00A56DBD">
        <w:t>;</w:t>
      </w:r>
      <w:r w:rsidRPr="00A56DBD">
        <w:rPr>
          <w:b/>
        </w:rPr>
        <w:t xml:space="preserve"> </w:t>
      </w:r>
    </w:p>
    <w:p w14:paraId="7840137D" w14:textId="7A2ECBFD" w:rsidR="004C23DD" w:rsidRPr="00840313" w:rsidRDefault="00C67FFE" w:rsidP="006F03E2">
      <w:pPr>
        <w:pStyle w:val="RLTextlnkuslovan"/>
        <w:numPr>
          <w:ilvl w:val="2"/>
          <w:numId w:val="8"/>
        </w:numPr>
      </w:pPr>
      <w:r w:rsidRPr="00A56DBD">
        <w:rPr>
          <w:b/>
        </w:rPr>
        <w:t xml:space="preserve"> </w:t>
      </w:r>
      <w:r w:rsidR="004C23DD" w:rsidRPr="00A56DBD">
        <w:rPr>
          <w:b/>
        </w:rPr>
        <w:t>„Dodavatel“</w:t>
      </w:r>
      <w:r w:rsidR="004C23DD" w:rsidRPr="00A56DBD">
        <w:t xml:space="preserve"> </w:t>
      </w:r>
      <w:r w:rsidR="00726F00" w:rsidRPr="00A56DBD">
        <w:t>pokud</w:t>
      </w:r>
      <w:r w:rsidR="00726F00" w:rsidRPr="00840313">
        <w:t xml:space="preserve"> se v textu vyskytuje </w:t>
      </w:r>
      <w:r w:rsidR="00726F00" w:rsidRPr="00840313">
        <w:rPr>
          <w:b/>
        </w:rPr>
        <w:t>Dodavatel</w:t>
      </w:r>
      <w:r w:rsidR="008F2B41">
        <w:rPr>
          <w:b/>
        </w:rPr>
        <w:t>,</w:t>
      </w:r>
      <w:r w:rsidR="00726F00" w:rsidRPr="00840313">
        <w:t xml:space="preserve"> odpovídá významu </w:t>
      </w:r>
      <w:r w:rsidR="00726F00" w:rsidRPr="008F2B41">
        <w:rPr>
          <w:b/>
        </w:rPr>
        <w:t>Zhotovitel</w:t>
      </w:r>
      <w:r w:rsidR="000C547A" w:rsidRPr="008F2B41">
        <w:rPr>
          <w:b/>
        </w:rPr>
        <w:t>;</w:t>
      </w:r>
    </w:p>
    <w:p w14:paraId="0E75ED5F" w14:textId="6ADBDFCF" w:rsidR="007C4FF3" w:rsidRPr="009B7A4B" w:rsidRDefault="00C67FFE" w:rsidP="006F03E2">
      <w:pPr>
        <w:pStyle w:val="RLTextlnkuslovan"/>
        <w:numPr>
          <w:ilvl w:val="2"/>
          <w:numId w:val="8"/>
        </w:numPr>
        <w:rPr>
          <w:b/>
        </w:rPr>
      </w:pPr>
      <w:r w:rsidRPr="009B7A4B">
        <w:rPr>
          <w:b/>
        </w:rPr>
        <w:t xml:space="preserve"> „DpTE“</w:t>
      </w:r>
      <w:r w:rsidRPr="009B7A4B">
        <w:t xml:space="preserve"> je dokumentace pro technickou evidenci</w:t>
      </w:r>
      <w:r w:rsidR="000C547A" w:rsidRPr="009B7A4B">
        <w:t>;</w:t>
      </w:r>
    </w:p>
    <w:p w14:paraId="5D20174C" w14:textId="03801BA3" w:rsidR="004C23DD" w:rsidRPr="00840313" w:rsidRDefault="004C23DD" w:rsidP="006F03E2">
      <w:pPr>
        <w:pStyle w:val="RLTextlnkuslovan"/>
        <w:numPr>
          <w:ilvl w:val="2"/>
          <w:numId w:val="8"/>
        </w:numPr>
      </w:pPr>
      <w:r w:rsidRPr="00840313">
        <w:rPr>
          <w:b/>
        </w:rPr>
        <w:t>„DS“</w:t>
      </w:r>
      <w:r w:rsidRPr="00840313">
        <w:t xml:space="preserve"> je distribuční soustava</w:t>
      </w:r>
      <w:r w:rsidR="006242C1" w:rsidRPr="00840313">
        <w:t xml:space="preserve"> dle</w:t>
      </w:r>
      <w:r w:rsidR="00C72D2A" w:rsidRPr="00840313">
        <w:t xml:space="preserve"> defin</w:t>
      </w:r>
      <w:r w:rsidR="006242C1" w:rsidRPr="00840313">
        <w:t>ice obsažené v</w:t>
      </w:r>
      <w:r w:rsidR="00C72D2A" w:rsidRPr="00840313">
        <w:t xml:space="preserve"> Energetick</w:t>
      </w:r>
      <w:r w:rsidR="006242C1" w:rsidRPr="00840313">
        <w:t>ém</w:t>
      </w:r>
      <w:r w:rsidR="00C72D2A" w:rsidRPr="00840313">
        <w:t xml:space="preserve"> zákon</w:t>
      </w:r>
      <w:r w:rsidR="006242C1" w:rsidRPr="00840313">
        <w:t>ě</w:t>
      </w:r>
      <w:r w:rsidRPr="00840313">
        <w:t>;</w:t>
      </w:r>
    </w:p>
    <w:p w14:paraId="332AAAE2" w14:textId="793A99E5" w:rsidR="0038652A" w:rsidRPr="00997434" w:rsidRDefault="0038652A" w:rsidP="006F03E2">
      <w:pPr>
        <w:pStyle w:val="RLTextlnkuslovan"/>
        <w:numPr>
          <w:ilvl w:val="2"/>
          <w:numId w:val="8"/>
        </w:numPr>
      </w:pPr>
      <w:r w:rsidRPr="00840313">
        <w:rPr>
          <w:b/>
        </w:rPr>
        <w:t xml:space="preserve">„DSPSg“ </w:t>
      </w:r>
      <w:r w:rsidRPr="00840313">
        <w:t>je</w:t>
      </w:r>
      <w:r w:rsidRPr="00840313">
        <w:rPr>
          <w:b/>
        </w:rPr>
        <w:t xml:space="preserve"> </w:t>
      </w:r>
      <w:r w:rsidRPr="00840313">
        <w:rPr>
          <w:szCs w:val="22"/>
        </w:rPr>
        <w:t>dokumentace skutečného provedení stavby - geodetická část</w:t>
      </w:r>
      <w:r w:rsidR="006A1275" w:rsidRPr="00840313">
        <w:rPr>
          <w:szCs w:val="22"/>
        </w:rPr>
        <w:t>;</w:t>
      </w:r>
    </w:p>
    <w:p w14:paraId="582EDBFA" w14:textId="4AE6C0FF" w:rsidR="00997434" w:rsidRPr="00840313" w:rsidRDefault="008E40E0" w:rsidP="008E40E0">
      <w:pPr>
        <w:pStyle w:val="RLTextlnkuslovan"/>
        <w:numPr>
          <w:ilvl w:val="2"/>
          <w:numId w:val="8"/>
        </w:numPr>
      </w:pPr>
      <w:r>
        <w:rPr>
          <w:b/>
        </w:rPr>
        <w:t>„</w:t>
      </w:r>
      <w:r w:rsidR="00997434">
        <w:rPr>
          <w:b/>
        </w:rPr>
        <w:t>EMS</w:t>
      </w:r>
      <w:r>
        <w:rPr>
          <w:b/>
        </w:rPr>
        <w:t>18“</w:t>
      </w:r>
      <w:r w:rsidR="00A9599A">
        <w:rPr>
          <w:b/>
        </w:rPr>
        <w:t xml:space="preserve"> </w:t>
      </w:r>
      <w:r w:rsidRPr="008E40E0">
        <w:rPr>
          <w:b/>
        </w:rPr>
        <w:t xml:space="preserve"> </w:t>
      </w:r>
      <w:r w:rsidRPr="009B7A4B">
        <w:t>je  externí mapová služba;</w:t>
      </w:r>
    </w:p>
    <w:p w14:paraId="6949E745" w14:textId="66D35857" w:rsidR="001B740A" w:rsidRPr="00840313" w:rsidRDefault="00470F00" w:rsidP="006F03E2">
      <w:pPr>
        <w:pStyle w:val="RLTextlnkuslovan"/>
        <w:numPr>
          <w:ilvl w:val="2"/>
          <w:numId w:val="8"/>
        </w:numPr>
      </w:pPr>
      <w:r w:rsidRPr="00840313" w:rsidDel="00470F00">
        <w:rPr>
          <w:b/>
        </w:rPr>
        <w:t xml:space="preserve"> </w:t>
      </w:r>
      <w:r w:rsidR="001B740A" w:rsidRPr="00840313">
        <w:rPr>
          <w:b/>
        </w:rPr>
        <w:t>„ELEP“ je elektronický podpis (bez časového razítka)</w:t>
      </w:r>
      <w:r w:rsidR="00987E63" w:rsidRPr="00840313">
        <w:t>;</w:t>
      </w:r>
    </w:p>
    <w:p w14:paraId="533A1FBA" w14:textId="77777777" w:rsidR="00DD2F48" w:rsidRPr="00840313" w:rsidRDefault="00DD2F48" w:rsidP="006F03E2">
      <w:pPr>
        <w:pStyle w:val="RLTextlnkuslovan"/>
        <w:numPr>
          <w:ilvl w:val="2"/>
          <w:numId w:val="8"/>
        </w:numPr>
      </w:pPr>
      <w:r w:rsidRPr="00840313">
        <w:rPr>
          <w:b/>
        </w:rPr>
        <w:t>„Energetický zákon“</w:t>
      </w:r>
      <w:r w:rsidRPr="00840313">
        <w:t xml:space="preserve"> je zákon č. 458/2000 Sb., o podmínkách podnikání a o výkonu státní správy v energetických odvětvích a o změně některých zákonů (energetický zákon), ve znění pozdějších předpisů;</w:t>
      </w:r>
    </w:p>
    <w:p w14:paraId="77DFFE5B" w14:textId="51BAB069" w:rsidR="00037E99" w:rsidRPr="00840313" w:rsidRDefault="00037E99" w:rsidP="006F03E2">
      <w:pPr>
        <w:pStyle w:val="RLTextlnkuslovan"/>
        <w:numPr>
          <w:ilvl w:val="2"/>
          <w:numId w:val="8"/>
        </w:numPr>
      </w:pPr>
      <w:r w:rsidRPr="00840313">
        <w:lastRenderedPageBreak/>
        <w:t>„</w:t>
      </w:r>
      <w:r w:rsidRPr="00840313">
        <w:rPr>
          <w:b/>
        </w:rPr>
        <w:t>Extranet</w:t>
      </w:r>
      <w:r w:rsidRPr="00840313">
        <w:t>“</w:t>
      </w:r>
      <w:r w:rsidR="003F5132" w:rsidRPr="00840313">
        <w:t xml:space="preserve"> </w:t>
      </w:r>
      <w:r w:rsidRPr="00840313">
        <w:t>je aplikace Objednatele sloužící pro vykazování skladového materiálu</w:t>
      </w:r>
      <w:r w:rsidR="009B78DE">
        <w:t xml:space="preserve"> a jednotlivých skutečně provedených výkonů na konkrétní SNK</w:t>
      </w:r>
      <w:r w:rsidRPr="00840313">
        <w:t xml:space="preserve">, který je ve vlastnictví Objednatele. Na základě </w:t>
      </w:r>
      <w:r w:rsidR="00987E63" w:rsidRPr="00840313">
        <w:t xml:space="preserve">Objednatelem uděleného </w:t>
      </w:r>
      <w:r w:rsidRPr="00840313">
        <w:t xml:space="preserve">přístupu </w:t>
      </w:r>
      <w:r w:rsidR="00987E63" w:rsidRPr="00840313">
        <w:t xml:space="preserve">bude </w:t>
      </w:r>
      <w:r w:rsidRPr="00840313">
        <w:t>tuto aplikaci využívat i Zhotovitel</w:t>
      </w:r>
      <w:r w:rsidR="00987E63" w:rsidRPr="00840313">
        <w:t>;</w:t>
      </w:r>
    </w:p>
    <w:p w14:paraId="672DD674" w14:textId="77777777" w:rsidR="004C23DD" w:rsidRPr="009B7A4B" w:rsidRDefault="0012560C" w:rsidP="006F03E2">
      <w:pPr>
        <w:pStyle w:val="RLTextlnkuslovan"/>
        <w:numPr>
          <w:ilvl w:val="2"/>
          <w:numId w:val="8"/>
        </w:numPr>
      </w:pPr>
      <w:r w:rsidRPr="00840313" w:rsidDel="0012560C">
        <w:t xml:space="preserve"> </w:t>
      </w:r>
      <w:r w:rsidR="004C23DD" w:rsidRPr="009B7A4B">
        <w:rPr>
          <w:b/>
        </w:rPr>
        <w:t>„Geoportál“</w:t>
      </w:r>
      <w:r w:rsidR="001B740A" w:rsidRPr="009B7A4B">
        <w:rPr>
          <w:b/>
        </w:rPr>
        <w:t xml:space="preserve"> nebo „GPE“</w:t>
      </w:r>
      <w:r w:rsidR="004C23DD" w:rsidRPr="009B7A4B">
        <w:t xml:space="preserve"> je webový portál Objednatele, který slouží pro přístup ke geografickým informacím o zařízení DS;</w:t>
      </w:r>
    </w:p>
    <w:p w14:paraId="62B57F03" w14:textId="7FAE8A28" w:rsidR="001B740A" w:rsidRPr="008D574C" w:rsidRDefault="001B740A" w:rsidP="006F03E2">
      <w:pPr>
        <w:pStyle w:val="RLTextlnkuslovan"/>
        <w:numPr>
          <w:ilvl w:val="2"/>
          <w:numId w:val="8"/>
        </w:numPr>
      </w:pPr>
      <w:r w:rsidRPr="009B7A4B">
        <w:rPr>
          <w:b/>
        </w:rPr>
        <w:t xml:space="preserve">„GIS“ </w:t>
      </w:r>
      <w:r w:rsidRPr="009B7A4B">
        <w:t>je geografický informační systém v E.ON</w:t>
      </w:r>
      <w:r w:rsidR="00987E63" w:rsidRPr="009B7A4B">
        <w:t>;</w:t>
      </w:r>
    </w:p>
    <w:p w14:paraId="2C736263" w14:textId="4AE06E0E" w:rsidR="003368F4" w:rsidRPr="009B7A4B" w:rsidRDefault="008E40E0" w:rsidP="006F03E2">
      <w:pPr>
        <w:pStyle w:val="RLTextlnkuslovan"/>
        <w:numPr>
          <w:ilvl w:val="2"/>
          <w:numId w:val="8"/>
        </w:numPr>
      </w:pPr>
      <w:r w:rsidRPr="009B7A4B">
        <w:rPr>
          <w:b/>
        </w:rPr>
        <w:t xml:space="preserve"> </w:t>
      </w:r>
      <w:r w:rsidR="004C23DD" w:rsidRPr="009B7A4B">
        <w:rPr>
          <w:b/>
        </w:rPr>
        <w:t>„Kabelové vedení“</w:t>
      </w:r>
      <w:r w:rsidR="004C23DD" w:rsidRPr="009B7A4B">
        <w:t> </w:t>
      </w:r>
      <w:r w:rsidR="00EA4073" w:rsidRPr="009B7A4B">
        <w:t>elektrické vedení s izolovanými vodiči (kabely) uložené přímo v zemi, kabelových kanálech, trubkách, žlabech apod.;</w:t>
      </w:r>
    </w:p>
    <w:p w14:paraId="431DC168" w14:textId="33324A19" w:rsidR="001B740A" w:rsidRDefault="00470F00" w:rsidP="006F03E2">
      <w:pPr>
        <w:pStyle w:val="RLTextlnkuslovan"/>
        <w:numPr>
          <w:ilvl w:val="2"/>
          <w:numId w:val="8"/>
        </w:numPr>
      </w:pPr>
      <w:r w:rsidRPr="00840313" w:rsidDel="00470F00">
        <w:rPr>
          <w:b/>
        </w:rPr>
        <w:t xml:space="preserve"> </w:t>
      </w:r>
      <w:r w:rsidR="001B740A" w:rsidRPr="009B7A4B">
        <w:t>„</w:t>
      </w:r>
      <w:r w:rsidR="001B740A" w:rsidRPr="009B7A4B">
        <w:rPr>
          <w:b/>
        </w:rPr>
        <w:t>KM</w:t>
      </w:r>
      <w:r w:rsidR="001B740A" w:rsidRPr="009B7A4B">
        <w:t>“ je katastrální mapa</w:t>
      </w:r>
      <w:r w:rsidR="008B637D" w:rsidRPr="009B7A4B">
        <w:t>;</w:t>
      </w:r>
    </w:p>
    <w:p w14:paraId="02AAD11B" w14:textId="77777777" w:rsidR="00326D5C" w:rsidRDefault="00326D5C" w:rsidP="006F03E2">
      <w:pPr>
        <w:pStyle w:val="RLTextlnkuslovan"/>
        <w:numPr>
          <w:ilvl w:val="2"/>
          <w:numId w:val="8"/>
        </w:numPr>
      </w:pPr>
      <w:r w:rsidRPr="001D1716">
        <w:rPr>
          <w:b/>
        </w:rPr>
        <w:t>„KN</w:t>
      </w:r>
      <w:r w:rsidRPr="0008105B">
        <w:rPr>
          <w:b/>
        </w:rPr>
        <w:t>“</w:t>
      </w:r>
      <w:r>
        <w:t xml:space="preserve"> je katastr nemovitostí;</w:t>
      </w:r>
    </w:p>
    <w:p w14:paraId="13418553" w14:textId="38F8E57C" w:rsidR="004C23DD" w:rsidRPr="009B7A4B" w:rsidRDefault="004C23DD" w:rsidP="006F03E2">
      <w:pPr>
        <w:pStyle w:val="RLTextlnkuslovan"/>
        <w:numPr>
          <w:ilvl w:val="2"/>
          <w:numId w:val="8"/>
        </w:numPr>
      </w:pPr>
      <w:r w:rsidRPr="009B7A4B">
        <w:rPr>
          <w:b/>
        </w:rPr>
        <w:t>„NN“</w:t>
      </w:r>
      <w:r w:rsidRPr="009B7A4B">
        <w:t xml:space="preserve"> je nízké napětí</w:t>
      </w:r>
      <w:r w:rsidR="00D6550D" w:rsidRPr="009B7A4B">
        <w:t xml:space="preserve"> v napěťové hladině do 1 kV;</w:t>
      </w:r>
    </w:p>
    <w:p w14:paraId="2FBB329A" w14:textId="0D195121" w:rsidR="00A86E59" w:rsidRPr="00840313" w:rsidRDefault="00F71EA3" w:rsidP="006F03E2">
      <w:pPr>
        <w:pStyle w:val="RLTextlnkuslovan"/>
        <w:numPr>
          <w:ilvl w:val="2"/>
          <w:numId w:val="8"/>
        </w:numPr>
      </w:pPr>
      <w:r w:rsidRPr="009B7A4B">
        <w:rPr>
          <w:b/>
        </w:rPr>
        <w:t>„</w:t>
      </w:r>
      <w:r w:rsidRPr="009B7A4B">
        <w:rPr>
          <w:b/>
          <w:bCs/>
        </w:rPr>
        <w:t>Obchodní podmínky Objednatele</w:t>
      </w:r>
      <w:r w:rsidRPr="009B7A4B">
        <w:rPr>
          <w:bCs/>
        </w:rPr>
        <w:t xml:space="preserve"> </w:t>
      </w:r>
      <w:r w:rsidRPr="009B7A4B">
        <w:rPr>
          <w:b/>
        </w:rPr>
        <w:t>”</w:t>
      </w:r>
      <w:r w:rsidRPr="009B7A4B">
        <w:t xml:space="preserve"> jsou interní dokumenty objednatele sloužící pro upřesnění předmětu a podmínek plnění ve smyslu odst. </w:t>
      </w:r>
      <w:r w:rsidR="00E7297E" w:rsidRPr="00840313">
        <w:fldChar w:fldCharType="begin"/>
      </w:r>
      <w:r w:rsidRPr="00840313">
        <w:instrText xml:space="preserve"> REF _Ref437350467 \r \h </w:instrText>
      </w:r>
      <w:r w:rsidR="007A268C" w:rsidRPr="00840313">
        <w:instrText xml:space="preserve"> \* MERGEFORMAT </w:instrText>
      </w:r>
      <w:r w:rsidR="00E7297E" w:rsidRPr="00840313">
        <w:fldChar w:fldCharType="separate"/>
      </w:r>
      <w:r w:rsidR="0010551A">
        <w:t>10.8</w:t>
      </w:r>
      <w:r w:rsidR="00E7297E" w:rsidRPr="00840313">
        <w:fldChar w:fldCharType="end"/>
      </w:r>
      <w:r w:rsidR="00C67FFE" w:rsidRPr="00840313">
        <w:t>.</w:t>
      </w:r>
      <w:r w:rsidRPr="00840313">
        <w:t xml:space="preserve"> Smlouvy;</w:t>
      </w:r>
    </w:p>
    <w:p w14:paraId="3B90FDA3" w14:textId="77777777" w:rsidR="004C23DD" w:rsidRPr="00840313" w:rsidRDefault="004C23DD" w:rsidP="006F03E2">
      <w:pPr>
        <w:pStyle w:val="RLTextlnkuslovan"/>
        <w:numPr>
          <w:ilvl w:val="2"/>
          <w:numId w:val="8"/>
        </w:numPr>
      </w:pPr>
      <w:r w:rsidRPr="00840313">
        <w:rPr>
          <w:b/>
        </w:rPr>
        <w:t>„OP“</w:t>
      </w:r>
      <w:r w:rsidRPr="00840313">
        <w:t xml:space="preserve"> je ochranné pásmo</w:t>
      </w:r>
      <w:r w:rsidR="00D6550D" w:rsidRPr="00840313">
        <w:t>;</w:t>
      </w:r>
    </w:p>
    <w:p w14:paraId="445F18D3" w14:textId="4003F1C2" w:rsidR="004C23DD" w:rsidRPr="00840313" w:rsidRDefault="004C23DD" w:rsidP="006F03E2">
      <w:pPr>
        <w:pStyle w:val="RLTextlnkuslovan"/>
        <w:numPr>
          <w:ilvl w:val="2"/>
          <w:numId w:val="8"/>
        </w:numPr>
      </w:pPr>
      <w:r w:rsidRPr="00840313">
        <w:rPr>
          <w:b/>
        </w:rPr>
        <w:t>„OPDs“</w:t>
      </w:r>
      <w:r w:rsidRPr="00840313">
        <w:t xml:space="preserve"> je operativní pracoviště distribuční</w:t>
      </w:r>
      <w:r w:rsidR="000143C3" w:rsidRPr="00840313">
        <w:t>ch služeb</w:t>
      </w:r>
      <w:r w:rsidRPr="00840313">
        <w:t xml:space="preserve">; jedná se o organizační jednotku </w:t>
      </w:r>
      <w:r w:rsidR="00EC46D6" w:rsidRPr="00840313">
        <w:t>Objednatele;</w:t>
      </w:r>
    </w:p>
    <w:p w14:paraId="0F4842DA" w14:textId="77777777" w:rsidR="004C23DD" w:rsidRPr="00840313" w:rsidRDefault="004C23DD" w:rsidP="006F03E2">
      <w:pPr>
        <w:pStyle w:val="RLTextlnkuslovan"/>
        <w:numPr>
          <w:ilvl w:val="2"/>
          <w:numId w:val="8"/>
        </w:numPr>
      </w:pPr>
      <w:r w:rsidRPr="00840313">
        <w:rPr>
          <w:b/>
        </w:rPr>
        <w:t>„PD“</w:t>
      </w:r>
      <w:r w:rsidRPr="00840313">
        <w:t xml:space="preserve"> je projektová dokumentace</w:t>
      </w:r>
      <w:r w:rsidR="00D6550D" w:rsidRPr="00840313">
        <w:t>;</w:t>
      </w:r>
    </w:p>
    <w:p w14:paraId="0722BEF1" w14:textId="61473E52" w:rsidR="00726F00" w:rsidRDefault="00726F00" w:rsidP="006F03E2">
      <w:pPr>
        <w:pStyle w:val="RLTextlnkuslovan"/>
        <w:numPr>
          <w:ilvl w:val="2"/>
          <w:numId w:val="8"/>
        </w:numPr>
        <w:tabs>
          <w:tab w:val="left" w:pos="708"/>
        </w:tabs>
      </w:pPr>
      <w:r w:rsidRPr="00840313">
        <w:t>„</w:t>
      </w:r>
      <w:r w:rsidRPr="00840313">
        <w:rPr>
          <w:b/>
        </w:rPr>
        <w:t>PO</w:t>
      </w:r>
      <w:r w:rsidRPr="00840313">
        <w:t>“ požání ochrana</w:t>
      </w:r>
      <w:r w:rsidR="00F33B6F" w:rsidRPr="00840313">
        <w:t>;</w:t>
      </w:r>
    </w:p>
    <w:p w14:paraId="5FB15A95" w14:textId="77777777" w:rsidR="00CF655A" w:rsidRPr="00C35ED8" w:rsidRDefault="00CF655A" w:rsidP="006F03E2">
      <w:pPr>
        <w:pStyle w:val="RLTextlnkuslovan"/>
        <w:numPr>
          <w:ilvl w:val="2"/>
          <w:numId w:val="8"/>
        </w:numPr>
      </w:pPr>
      <w:r w:rsidRPr="00C35ED8">
        <w:rPr>
          <w:b/>
        </w:rPr>
        <w:t xml:space="preserve">„poptávkový protokol“ </w:t>
      </w:r>
      <w:r w:rsidRPr="00C35ED8">
        <w:t>je předběžná specifikace požadavk</w:t>
      </w:r>
      <w:r>
        <w:t>ů na rozsah požadovaného dílčího plnění;</w:t>
      </w:r>
    </w:p>
    <w:p w14:paraId="31ECF878" w14:textId="78CD6B03" w:rsidR="00CF655A" w:rsidRDefault="00CF655A" w:rsidP="006F03E2">
      <w:pPr>
        <w:pStyle w:val="RLTextlnkuslovan"/>
        <w:numPr>
          <w:ilvl w:val="2"/>
          <w:numId w:val="8"/>
        </w:numPr>
        <w:rPr>
          <w:szCs w:val="22"/>
        </w:rPr>
      </w:pPr>
      <w:r w:rsidRPr="00E42A20">
        <w:rPr>
          <w:b/>
        </w:rPr>
        <w:t>„Projektant“</w:t>
      </w:r>
      <w:r w:rsidRPr="00E42A20">
        <w:rPr>
          <w:szCs w:val="22"/>
        </w:rPr>
        <w:t xml:space="preserve"> je osoba</w:t>
      </w:r>
      <w:r>
        <w:rPr>
          <w:szCs w:val="22"/>
        </w:rPr>
        <w:t xml:space="preserve"> splňující kvalifikační požadavky vymezené v kvalifikační části podmínek </w:t>
      </w:r>
      <w:r w:rsidR="00A56DBD">
        <w:rPr>
          <w:szCs w:val="22"/>
        </w:rPr>
        <w:t>zadávacího</w:t>
      </w:r>
      <w:r>
        <w:rPr>
          <w:szCs w:val="22"/>
        </w:rPr>
        <w:t xml:space="preserve"> řízení</w:t>
      </w:r>
      <w:r w:rsidRPr="00E42A20">
        <w:rPr>
          <w:szCs w:val="22"/>
        </w:rPr>
        <w:t>, která provádí projekční činno</w:t>
      </w:r>
      <w:r>
        <w:rPr>
          <w:szCs w:val="22"/>
        </w:rPr>
        <w:t xml:space="preserve">st (projektuje) za účelem vytvoření díla </w:t>
      </w:r>
      <w:r w:rsidRPr="00E42A20">
        <w:rPr>
          <w:szCs w:val="22"/>
        </w:rPr>
        <w:t>(projektové dokumentace)</w:t>
      </w:r>
      <w:r>
        <w:rPr>
          <w:szCs w:val="22"/>
        </w:rPr>
        <w:t xml:space="preserve"> dle této Smlouvy</w:t>
      </w:r>
      <w:r w:rsidRPr="00E42A20">
        <w:rPr>
          <w:szCs w:val="22"/>
        </w:rPr>
        <w:t>;</w:t>
      </w:r>
    </w:p>
    <w:p w14:paraId="52D81AA8" w14:textId="4D6395B8" w:rsidR="00B72D35" w:rsidRPr="00B72D35" w:rsidRDefault="00726F00" w:rsidP="006F03E2">
      <w:pPr>
        <w:pStyle w:val="RLTextlnkuslovan"/>
        <w:numPr>
          <w:ilvl w:val="2"/>
          <w:numId w:val="8"/>
        </w:numPr>
      </w:pPr>
      <w:r w:rsidRPr="00CF655A">
        <w:rPr>
          <w:b/>
        </w:rPr>
        <w:t xml:space="preserve"> </w:t>
      </w:r>
      <w:r w:rsidR="001B740A" w:rsidRPr="00CF655A">
        <w:rPr>
          <w:b/>
        </w:rPr>
        <w:t>„PECZR</w:t>
      </w:r>
      <w:r w:rsidR="00CF655A" w:rsidRPr="00CF655A">
        <w:rPr>
          <w:b/>
        </w:rPr>
        <w:t>18</w:t>
      </w:r>
      <w:r w:rsidR="001B740A" w:rsidRPr="00CF655A">
        <w:rPr>
          <w:b/>
        </w:rPr>
        <w:t>“</w:t>
      </w:r>
      <w:r w:rsidR="001B740A" w:rsidRPr="00840313">
        <w:t xml:space="preserve"> jsou </w:t>
      </w:r>
      <w:r w:rsidR="00CF655A" w:rsidRPr="00CF655A">
        <w:t>Pravidla pro tvorbu geodetické části dokumentace energetického zařízení pro elektro a zemní plyn</w:t>
      </w:r>
      <w:r w:rsidR="00A56DBD">
        <w:t>;</w:t>
      </w:r>
      <w:r w:rsidR="00CF655A" w:rsidRPr="00CF655A" w:rsidDel="00CF655A">
        <w:t xml:space="preserve"> </w:t>
      </w:r>
    </w:p>
    <w:p w14:paraId="5507D8F0" w14:textId="4A94A764" w:rsidR="00997434" w:rsidRDefault="008E40E0" w:rsidP="006F03E2">
      <w:pPr>
        <w:pStyle w:val="RLTextlnkuslovan"/>
        <w:numPr>
          <w:ilvl w:val="2"/>
          <w:numId w:val="8"/>
        </w:numPr>
      </w:pPr>
      <w:r>
        <w:rPr>
          <w:b/>
        </w:rPr>
        <w:t xml:space="preserve">„Plán </w:t>
      </w:r>
      <w:r w:rsidR="00997434">
        <w:rPr>
          <w:b/>
        </w:rPr>
        <w:t>BOZP</w:t>
      </w:r>
      <w:r>
        <w:rPr>
          <w:b/>
        </w:rPr>
        <w:t>“</w:t>
      </w:r>
      <w:r w:rsidR="00A9599A" w:rsidRPr="00A9599A">
        <w:t xml:space="preserve"> je nedílnou součástí projektové dokumentace; vypracovává ho doda</w:t>
      </w:r>
      <w:r w:rsidR="001776D0">
        <w:t>v</w:t>
      </w:r>
      <w:r w:rsidR="00A9599A" w:rsidRPr="00A9599A">
        <w:t>atel stavby na klíč z typového plán</w:t>
      </w:r>
      <w:r w:rsidR="00A56DBD">
        <w:t>u</w:t>
      </w:r>
      <w:r w:rsidR="00A9599A" w:rsidRPr="00A9599A">
        <w:t xml:space="preserve"> </w:t>
      </w:r>
      <w:r w:rsidR="00A56DBD">
        <w:t>zpracovaného koordinátorem BOZP;</w:t>
      </w:r>
    </w:p>
    <w:p w14:paraId="5678357B" w14:textId="1DE903BF" w:rsidR="008E40E0" w:rsidRPr="00A9599A" w:rsidRDefault="008E40E0" w:rsidP="006F03E2">
      <w:pPr>
        <w:pStyle w:val="RLTextlnkuslovan"/>
        <w:numPr>
          <w:ilvl w:val="2"/>
          <w:numId w:val="8"/>
        </w:numPr>
      </w:pPr>
      <w:r w:rsidRPr="008E40E0">
        <w:rPr>
          <w:b/>
        </w:rPr>
        <w:t>„PLUTO“</w:t>
      </w:r>
      <w:r w:rsidRPr="008E40E0">
        <w:t xml:space="preserve"> aplikace pro nacenění náhrad za VB</w:t>
      </w:r>
      <w:r w:rsidR="00A56DBD">
        <w:t>;</w:t>
      </w:r>
    </w:p>
    <w:p w14:paraId="30E4F116" w14:textId="77777777" w:rsidR="00FD582F" w:rsidRPr="00840313" w:rsidRDefault="00FD582F" w:rsidP="006F03E2">
      <w:pPr>
        <w:pStyle w:val="RLTextlnkuslovan"/>
        <w:numPr>
          <w:ilvl w:val="2"/>
          <w:numId w:val="8"/>
        </w:numPr>
      </w:pPr>
      <w:r w:rsidRPr="00CF655A">
        <w:rPr>
          <w:b/>
        </w:rPr>
        <w:t>„Poddodavatel“</w:t>
      </w:r>
      <w:r w:rsidRPr="00840313">
        <w:t xml:space="preserve"> je fyzická nebo právnická osoba, pomocí které má Zhotovitel plnit určitou část předmětu plnění této Smlouvy, nebo která má poskytnout Zhotoviteli k plnění předmětu plnění této Smlouvy určité věci či práva;</w:t>
      </w:r>
    </w:p>
    <w:p w14:paraId="4EB4FD04" w14:textId="143C767D" w:rsidR="000143C3" w:rsidRPr="008E40E0" w:rsidRDefault="00FD582F" w:rsidP="006F03E2">
      <w:pPr>
        <w:pStyle w:val="RLTextlnkuslovan"/>
        <w:numPr>
          <w:ilvl w:val="2"/>
          <w:numId w:val="8"/>
        </w:numPr>
      </w:pPr>
      <w:r w:rsidRPr="008E40E0">
        <w:rPr>
          <w:b/>
        </w:rPr>
        <w:t xml:space="preserve"> </w:t>
      </w:r>
      <w:r w:rsidR="000143C3" w:rsidRPr="008E40E0">
        <w:rPr>
          <w:b/>
        </w:rPr>
        <w:t>„PPN</w:t>
      </w:r>
      <w:r w:rsidR="00CF655A" w:rsidRPr="008E40E0">
        <w:rPr>
          <w:b/>
        </w:rPr>
        <w:t xml:space="preserve"> NN</w:t>
      </w:r>
      <w:r w:rsidR="000143C3" w:rsidRPr="008E40E0">
        <w:rPr>
          <w:b/>
        </w:rPr>
        <w:t>“</w:t>
      </w:r>
      <w:r w:rsidR="000143C3" w:rsidRPr="008E40E0">
        <w:t xml:space="preserve"> </w:t>
      </w:r>
      <w:r w:rsidR="000768F9" w:rsidRPr="008E40E0">
        <w:t xml:space="preserve"> jsou vybrané práce pod napětím</w:t>
      </w:r>
      <w:r w:rsidR="00CF655A" w:rsidRPr="008E40E0">
        <w:t xml:space="preserve"> NN</w:t>
      </w:r>
      <w:r w:rsidR="000768F9" w:rsidRPr="008E40E0">
        <w:t>;</w:t>
      </w:r>
    </w:p>
    <w:p w14:paraId="105B5FBE" w14:textId="68419AA6" w:rsidR="004C23DD" w:rsidRPr="008F2B41" w:rsidRDefault="00FB5FFD" w:rsidP="006F03E2">
      <w:pPr>
        <w:pStyle w:val="RLTextlnkuslovan"/>
        <w:numPr>
          <w:ilvl w:val="2"/>
          <w:numId w:val="8"/>
        </w:numPr>
      </w:pPr>
      <w:r w:rsidRPr="008F2B41" w:rsidDel="00FB5FFD">
        <w:rPr>
          <w:b/>
        </w:rPr>
        <w:t xml:space="preserve"> </w:t>
      </w:r>
      <w:r w:rsidR="004C23DD" w:rsidRPr="008F2B41">
        <w:rPr>
          <w:b/>
        </w:rPr>
        <w:t>„Pracoviště“</w:t>
      </w:r>
      <w:r w:rsidR="004C23DD" w:rsidRPr="008F2B41">
        <w:t xml:space="preserve"> </w:t>
      </w:r>
      <w:r w:rsidR="00A3505D" w:rsidRPr="008F2B41">
        <w:t>je prostor vymezený pro práci na elektrickém zařízení nebo v jeho blízkosti, definováno dle PNE 33 0000-6</w:t>
      </w:r>
      <w:r w:rsidR="00FB68E4" w:rsidRPr="008F2B41">
        <w:t>;</w:t>
      </w:r>
      <w:r w:rsidR="00A3505D" w:rsidRPr="008F2B41">
        <w:t xml:space="preserve"> </w:t>
      </w:r>
    </w:p>
    <w:p w14:paraId="1C74B4F9" w14:textId="77777777" w:rsidR="00F71EA3" w:rsidRPr="00840313" w:rsidRDefault="007C54F5" w:rsidP="006F03E2">
      <w:pPr>
        <w:pStyle w:val="RLTextlnkuslovan"/>
        <w:numPr>
          <w:ilvl w:val="2"/>
          <w:numId w:val="8"/>
        </w:numPr>
      </w:pPr>
      <w:r w:rsidRPr="00840313" w:rsidDel="007C54F5">
        <w:rPr>
          <w:b/>
        </w:rPr>
        <w:t xml:space="preserve"> </w:t>
      </w:r>
      <w:r w:rsidR="00F71EA3" w:rsidRPr="00840313">
        <w:rPr>
          <w:b/>
        </w:rPr>
        <w:t xml:space="preserve">„PZS“ </w:t>
      </w:r>
      <w:r w:rsidR="00F71EA3" w:rsidRPr="00840313">
        <w:t>je</w:t>
      </w:r>
      <w:r w:rsidR="00F71EA3" w:rsidRPr="00840313">
        <w:rPr>
          <w:b/>
        </w:rPr>
        <w:t xml:space="preserve"> </w:t>
      </w:r>
      <w:r w:rsidR="00F71EA3" w:rsidRPr="00840313">
        <w:rPr>
          <w:szCs w:val="22"/>
        </w:rPr>
        <w:t>předprojektové zaměření stavby;</w:t>
      </w:r>
    </w:p>
    <w:p w14:paraId="444F69BB" w14:textId="01B77BFC" w:rsidR="004024D5" w:rsidRPr="00D03CE4" w:rsidRDefault="00F71EA3" w:rsidP="006F03E2">
      <w:pPr>
        <w:pStyle w:val="RLTextlnkuslovan"/>
        <w:numPr>
          <w:ilvl w:val="2"/>
          <w:numId w:val="8"/>
        </w:numPr>
      </w:pPr>
      <w:r w:rsidRPr="00840313">
        <w:rPr>
          <w:b/>
        </w:rPr>
        <w:t xml:space="preserve"> </w:t>
      </w:r>
      <w:r w:rsidR="004024D5" w:rsidRPr="00D03CE4">
        <w:rPr>
          <w:b/>
        </w:rPr>
        <w:t>„</w:t>
      </w:r>
      <w:r w:rsidR="00A77A01" w:rsidRPr="00D03CE4">
        <w:rPr>
          <w:b/>
        </w:rPr>
        <w:t>S</w:t>
      </w:r>
      <w:r w:rsidR="008F2B41" w:rsidRPr="00D03CE4">
        <w:rPr>
          <w:b/>
        </w:rPr>
        <w:t>N</w:t>
      </w:r>
      <w:r w:rsidR="00A77A01" w:rsidRPr="00D03CE4">
        <w:rPr>
          <w:b/>
        </w:rPr>
        <w:t xml:space="preserve">K </w:t>
      </w:r>
      <w:r w:rsidR="00A77A01" w:rsidRPr="00D03CE4">
        <w:rPr>
          <w:szCs w:val="22"/>
        </w:rPr>
        <w:t>v kabelových sítích NN</w:t>
      </w:r>
      <w:r w:rsidR="009B78DE" w:rsidRPr="00D03CE4">
        <w:rPr>
          <w:szCs w:val="22"/>
        </w:rPr>
        <w:t xml:space="preserve">  </w:t>
      </w:r>
      <w:r w:rsidR="003A2BC9" w:rsidRPr="00D03CE4">
        <w:rPr>
          <w:szCs w:val="22"/>
        </w:rPr>
        <w:t xml:space="preserve"> – </w:t>
      </w:r>
      <w:r w:rsidR="00835489" w:rsidRPr="00D03CE4">
        <w:rPr>
          <w:szCs w:val="22"/>
        </w:rPr>
        <w:t>stavby vymezené v příloze č. 1 Smlouvy</w:t>
      </w:r>
      <w:r w:rsidR="00A77A01" w:rsidRPr="00D03CE4">
        <w:rPr>
          <w:szCs w:val="22"/>
        </w:rPr>
        <w:t>,</w:t>
      </w:r>
    </w:p>
    <w:p w14:paraId="35980A65" w14:textId="0D0C509D" w:rsidR="004C23DD" w:rsidRPr="004E7AEE" w:rsidRDefault="000C08A2" w:rsidP="006F03E2">
      <w:pPr>
        <w:pStyle w:val="RLTextlnkuslovan"/>
        <w:numPr>
          <w:ilvl w:val="2"/>
          <w:numId w:val="8"/>
        </w:numPr>
      </w:pPr>
      <w:r w:rsidRPr="00A56DBD" w:rsidDel="000C08A2">
        <w:rPr>
          <w:szCs w:val="22"/>
        </w:rPr>
        <w:t xml:space="preserve"> </w:t>
      </w:r>
      <w:r w:rsidR="004C23DD" w:rsidRPr="004E7AEE">
        <w:rPr>
          <w:b/>
        </w:rPr>
        <w:t>„Region“</w:t>
      </w:r>
      <w:r w:rsidR="004C23DD" w:rsidRPr="004E7AEE">
        <w:t xml:space="preserve"> </w:t>
      </w:r>
      <w:r w:rsidR="00930BE7" w:rsidRPr="004E7AEE">
        <w:rPr>
          <w:rFonts w:cs="Calibri"/>
          <w:szCs w:val="22"/>
        </w:rPr>
        <w:t xml:space="preserve">územní oblast, kde zadavatel vykonává svou činnost a k níž se váže </w:t>
      </w:r>
      <w:r w:rsidR="00A56DBD">
        <w:rPr>
          <w:rFonts w:cs="Calibri"/>
          <w:szCs w:val="22"/>
        </w:rPr>
        <w:t>přísušná část</w:t>
      </w:r>
      <w:r w:rsidR="00930BE7" w:rsidRPr="004E7AEE">
        <w:rPr>
          <w:rFonts w:cs="Calibri"/>
          <w:szCs w:val="22"/>
        </w:rPr>
        <w:t xml:space="preserve"> této veřejné zakázky</w:t>
      </w:r>
      <w:r w:rsidR="00D6550D" w:rsidRPr="004E7AEE">
        <w:t>;</w:t>
      </w:r>
    </w:p>
    <w:p w14:paraId="24D387E7" w14:textId="29BD9009" w:rsidR="00D80F4D" w:rsidRPr="004E7AEE" w:rsidRDefault="00D80F4D" w:rsidP="006F03E2">
      <w:pPr>
        <w:pStyle w:val="RLTextlnkuslovan"/>
        <w:numPr>
          <w:ilvl w:val="2"/>
          <w:numId w:val="8"/>
        </w:numPr>
      </w:pPr>
      <w:r w:rsidRPr="004E7AEE">
        <w:lastRenderedPageBreak/>
        <w:t>„</w:t>
      </w:r>
      <w:r w:rsidRPr="004E7AEE">
        <w:rPr>
          <w:b/>
        </w:rPr>
        <w:t>SBVB</w:t>
      </w:r>
      <w:r w:rsidRPr="004E7AEE">
        <w:t>“ je Smlouva o budoucí smlouvě o zřízení práva odpovídajícího věcnému břemenu</w:t>
      </w:r>
      <w:r w:rsidR="006019DB" w:rsidRPr="009B7A4B">
        <w:t>;</w:t>
      </w:r>
    </w:p>
    <w:p w14:paraId="4E1AC99F" w14:textId="5F3DF381" w:rsidR="00A77A01" w:rsidRPr="008F2B41" w:rsidRDefault="00A77A01" w:rsidP="006F03E2">
      <w:pPr>
        <w:pStyle w:val="RLTextlnkuslovan"/>
        <w:numPr>
          <w:ilvl w:val="2"/>
          <w:numId w:val="8"/>
        </w:numPr>
      </w:pPr>
      <w:r w:rsidRPr="004E7AEE">
        <w:rPr>
          <w:b/>
        </w:rPr>
        <w:t xml:space="preserve">„SVB“ </w:t>
      </w:r>
      <w:r w:rsidRPr="008F2B41">
        <w:t>je smlouva o zřízení práva odpovídajícího věcnému břemenu</w:t>
      </w:r>
    </w:p>
    <w:p w14:paraId="62118022" w14:textId="16A00A6E" w:rsidR="00F71EA3" w:rsidRPr="00D30DA4" w:rsidRDefault="00F71EA3" w:rsidP="006F03E2">
      <w:pPr>
        <w:pStyle w:val="RLTextlnkuslovan"/>
        <w:numPr>
          <w:ilvl w:val="2"/>
          <w:numId w:val="8"/>
        </w:numPr>
      </w:pPr>
      <w:r w:rsidRPr="004E7AEE">
        <w:rPr>
          <w:b/>
        </w:rPr>
        <w:t xml:space="preserve">„sklad“ </w:t>
      </w:r>
      <w:r w:rsidRPr="004E7AEE">
        <w:t xml:space="preserve">je sklad definovaný v odst. </w:t>
      </w:r>
      <w:r w:rsidR="00E7297E" w:rsidRPr="004E7AEE">
        <w:fldChar w:fldCharType="begin"/>
      </w:r>
      <w:r w:rsidRPr="004E7AEE">
        <w:instrText xml:space="preserve"> REF _Ref433358047 \r \h </w:instrText>
      </w:r>
      <w:r w:rsidR="007A268C" w:rsidRPr="004E7AEE">
        <w:instrText xml:space="preserve"> \* MERGEFORMAT </w:instrText>
      </w:r>
      <w:r w:rsidR="00E7297E" w:rsidRPr="004E7AEE">
        <w:fldChar w:fldCharType="separate"/>
      </w:r>
      <w:r w:rsidR="0010551A">
        <w:t>7.2</w:t>
      </w:r>
      <w:r w:rsidR="00E7297E" w:rsidRPr="004E7AEE">
        <w:fldChar w:fldCharType="end"/>
      </w:r>
      <w:r w:rsidR="00C67FFE" w:rsidRPr="004E7AEE">
        <w:t>.</w:t>
      </w:r>
      <w:r w:rsidRPr="004E7AEE">
        <w:t xml:space="preserve"> Smlouvy </w:t>
      </w:r>
      <w:r w:rsidRPr="00D30DA4">
        <w:t xml:space="preserve">a v příloze číslo </w:t>
      </w:r>
      <w:r w:rsidR="00082077">
        <w:t>21</w:t>
      </w:r>
      <w:r w:rsidRPr="00D30DA4">
        <w:t>;</w:t>
      </w:r>
    </w:p>
    <w:p w14:paraId="2B29A4B5" w14:textId="4374E29E" w:rsidR="00FD582F" w:rsidRPr="00D30DA4" w:rsidRDefault="00F71EA3" w:rsidP="006F03E2">
      <w:pPr>
        <w:pStyle w:val="RLTextlnkuslovan"/>
        <w:numPr>
          <w:ilvl w:val="2"/>
          <w:numId w:val="8"/>
        </w:numPr>
      </w:pPr>
      <w:r w:rsidRPr="00D30DA4">
        <w:t>„</w:t>
      </w:r>
      <w:r w:rsidR="00F9061C" w:rsidRPr="00D30DA4">
        <w:rPr>
          <w:b/>
        </w:rPr>
        <w:t>Provozovatel skl</w:t>
      </w:r>
      <w:r w:rsidR="002D7F18" w:rsidRPr="00D30DA4">
        <w:rPr>
          <w:b/>
        </w:rPr>
        <w:t>a</w:t>
      </w:r>
      <w:r w:rsidR="00F9061C" w:rsidRPr="00D30DA4">
        <w:rPr>
          <w:b/>
        </w:rPr>
        <w:t>du</w:t>
      </w:r>
      <w:r w:rsidRPr="00D30DA4">
        <w:t xml:space="preserve">“ je Zhotovitel, který pro potřebu Objednatele provozuje vlastní sklad se skladovým materiálem ve vlastnictví Objednatele dle odst. </w:t>
      </w:r>
      <w:r w:rsidR="00E7297E" w:rsidRPr="00D30DA4">
        <w:fldChar w:fldCharType="begin"/>
      </w:r>
      <w:r w:rsidR="006420F0" w:rsidRPr="00D30DA4">
        <w:instrText xml:space="preserve"> REF _Ref440549525 \r \h  \* MERGEFORMAT </w:instrText>
      </w:r>
      <w:r w:rsidR="00E7297E" w:rsidRPr="00D30DA4">
        <w:fldChar w:fldCharType="separate"/>
      </w:r>
      <w:r w:rsidR="0010551A" w:rsidRPr="00D30DA4">
        <w:t>7.2</w:t>
      </w:r>
      <w:r w:rsidR="00E7297E" w:rsidRPr="00D30DA4">
        <w:fldChar w:fldCharType="end"/>
      </w:r>
      <w:r w:rsidR="00C67FFE" w:rsidRPr="00D30DA4">
        <w:t>.</w:t>
      </w:r>
      <w:r w:rsidRPr="00D30DA4">
        <w:t xml:space="preserve"> Smlouvy;</w:t>
      </w:r>
      <w:r w:rsidR="00FD582F" w:rsidRPr="00D30DA4">
        <w:rPr>
          <w:b/>
        </w:rPr>
        <w:t xml:space="preserve"> </w:t>
      </w:r>
    </w:p>
    <w:p w14:paraId="7F361F0B" w14:textId="712DBC17" w:rsidR="00FD582F" w:rsidRPr="00D30DA4" w:rsidRDefault="00FD582F" w:rsidP="006F03E2">
      <w:pPr>
        <w:pStyle w:val="RLTextlnkuslovan"/>
        <w:numPr>
          <w:ilvl w:val="2"/>
          <w:numId w:val="8"/>
        </w:numPr>
      </w:pPr>
      <w:r w:rsidRPr="00D30DA4">
        <w:rPr>
          <w:b/>
        </w:rPr>
        <w:t>„Zřizovatel skladu“</w:t>
      </w:r>
      <w:r w:rsidRPr="00D30DA4">
        <w:t xml:space="preserve"> je Objednatel, který skladový materiál ve svém vlastnictví uložil u </w:t>
      </w:r>
      <w:r w:rsidRPr="00D30DA4">
        <w:rPr>
          <w:b/>
        </w:rPr>
        <w:t>Provozovatele skladu</w:t>
      </w:r>
      <w:r w:rsidRPr="00D30DA4">
        <w:t xml:space="preserve"> v jeho skladu dle odst. </w:t>
      </w:r>
      <w:r w:rsidRPr="00D30DA4">
        <w:fldChar w:fldCharType="begin"/>
      </w:r>
      <w:r w:rsidRPr="00D30DA4">
        <w:instrText xml:space="preserve"> REF _Ref433358047 \r \h </w:instrText>
      </w:r>
      <w:r w:rsidR="007A268C" w:rsidRPr="00D30DA4">
        <w:instrText xml:space="preserve"> \* MERGEFORMAT </w:instrText>
      </w:r>
      <w:r w:rsidRPr="00D30DA4">
        <w:fldChar w:fldCharType="separate"/>
      </w:r>
      <w:r w:rsidR="0010551A" w:rsidRPr="00D30DA4">
        <w:t>7.2</w:t>
      </w:r>
      <w:r w:rsidRPr="00D30DA4">
        <w:fldChar w:fldCharType="end"/>
      </w:r>
      <w:r w:rsidRPr="00D30DA4">
        <w:t>. a přílohy č. 2</w:t>
      </w:r>
      <w:r w:rsidR="00082077">
        <w:t>1</w:t>
      </w:r>
      <w:r w:rsidRPr="00D30DA4">
        <w:t xml:space="preserve"> Smlouvy;</w:t>
      </w:r>
    </w:p>
    <w:p w14:paraId="083AF706" w14:textId="3DCF8C7C" w:rsidR="00F71EA3" w:rsidRPr="004E7AEE" w:rsidRDefault="00F71EA3" w:rsidP="006F03E2">
      <w:pPr>
        <w:pStyle w:val="RLTextlnkuslovan"/>
        <w:numPr>
          <w:ilvl w:val="2"/>
          <w:numId w:val="8"/>
        </w:numPr>
      </w:pPr>
      <w:r w:rsidRPr="00D30DA4">
        <w:t>„</w:t>
      </w:r>
      <w:r w:rsidRPr="00D30DA4">
        <w:rPr>
          <w:b/>
        </w:rPr>
        <w:t>Skladový materiál</w:t>
      </w:r>
      <w:r w:rsidRPr="00D30DA4">
        <w:t>“ je materiál ve vlastnictví Objednatele a je definovaný</w:t>
      </w:r>
      <w:r w:rsidRPr="004E7AEE">
        <w:t xml:space="preserve"> pod tímto označením v odst. </w:t>
      </w:r>
      <w:r w:rsidR="00E7297E" w:rsidRPr="004E7AEE">
        <w:fldChar w:fldCharType="begin"/>
      </w:r>
      <w:r w:rsidRPr="004E7AEE">
        <w:instrText xml:space="preserve"> REF _Ref433358047 \r \h </w:instrText>
      </w:r>
      <w:r w:rsidR="004612B8" w:rsidRPr="004E7AEE">
        <w:instrText xml:space="preserve"> \* MERGEFORMAT </w:instrText>
      </w:r>
      <w:r w:rsidR="00E7297E" w:rsidRPr="004E7AEE">
        <w:fldChar w:fldCharType="separate"/>
      </w:r>
      <w:r w:rsidR="0010551A">
        <w:t>7.2</w:t>
      </w:r>
      <w:r w:rsidR="00E7297E" w:rsidRPr="004E7AEE">
        <w:fldChar w:fldCharType="end"/>
      </w:r>
      <w:r w:rsidR="00C67FFE" w:rsidRPr="004E7AEE">
        <w:t>.</w:t>
      </w:r>
      <w:r w:rsidRPr="004E7AEE">
        <w:t xml:space="preserve"> Smlouvy. </w:t>
      </w:r>
      <w:r w:rsidRPr="004E7AEE">
        <w:rPr>
          <w:bCs/>
        </w:rPr>
        <w:t xml:space="preserve">Skladový materiál Zhotovitel využije při realizaci </w:t>
      </w:r>
      <w:r w:rsidRPr="004E7AEE">
        <w:t>stavebně montážních, elektromontážních, drobných stavebních a zemních prací pro Objednatele;</w:t>
      </w:r>
    </w:p>
    <w:p w14:paraId="3F7954E2" w14:textId="637394A4" w:rsidR="00BC6083" w:rsidRPr="004E7AEE" w:rsidRDefault="00470F00" w:rsidP="006F03E2">
      <w:pPr>
        <w:pStyle w:val="RLTextlnkuslovan"/>
        <w:numPr>
          <w:ilvl w:val="2"/>
          <w:numId w:val="8"/>
        </w:numPr>
      </w:pPr>
      <w:r w:rsidRPr="004E7AEE" w:rsidDel="00470F00">
        <w:t xml:space="preserve"> </w:t>
      </w:r>
      <w:r w:rsidR="00BC6083" w:rsidRPr="004E7AEE">
        <w:t>„</w:t>
      </w:r>
      <w:r w:rsidR="00BC6083" w:rsidRPr="004E7AEE">
        <w:rPr>
          <w:b/>
        </w:rPr>
        <w:t>stavební zákon</w:t>
      </w:r>
      <w:r w:rsidR="00BC6083" w:rsidRPr="004E7AEE">
        <w:t xml:space="preserve">“ je zákon </w:t>
      </w:r>
      <w:r w:rsidR="00BC6083" w:rsidRPr="004E7AEE">
        <w:rPr>
          <w:rFonts w:asciiTheme="minorHAnsi" w:hAnsiTheme="minorHAnsi" w:cstheme="minorHAnsi"/>
        </w:rPr>
        <w:t>č. 183/2006 Sb., o územním plánování a stavebním řádu (stavební zákon), ve znění pozdějších předpisů;</w:t>
      </w:r>
    </w:p>
    <w:p w14:paraId="2CBA27C9" w14:textId="29601D87" w:rsidR="00F71EA3" w:rsidRPr="004E7AEE" w:rsidRDefault="00F71EA3" w:rsidP="006F03E2">
      <w:pPr>
        <w:pStyle w:val="RLTextlnkuslovan"/>
        <w:numPr>
          <w:ilvl w:val="2"/>
          <w:numId w:val="8"/>
        </w:numPr>
      </w:pPr>
      <w:r w:rsidRPr="004E7AEE">
        <w:rPr>
          <w:b/>
        </w:rPr>
        <w:t>„Staveniště“</w:t>
      </w:r>
      <w:r w:rsidRPr="004E7AEE">
        <w:t xml:space="preserve"> je místo, na kterém se provádí </w:t>
      </w:r>
      <w:hyperlink r:id="rId11" w:tooltip="Stavba" w:history="1">
        <w:r w:rsidRPr="004E7AEE">
          <w:t>stavba</w:t>
        </w:r>
      </w:hyperlink>
      <w:r w:rsidRPr="004E7AEE">
        <w:t xml:space="preserve"> (§ 3 odst. 3 zákona č.183/2006 Sb., o územním plánování a stavebním řádu, ve znění pozdějších předpisů); </w:t>
      </w:r>
    </w:p>
    <w:p w14:paraId="7C952102" w14:textId="0C011575" w:rsidR="003C0C24" w:rsidRPr="008F2B41" w:rsidRDefault="003C0C24" w:rsidP="006F03E2">
      <w:pPr>
        <w:pStyle w:val="RLTextlnkuslovan"/>
        <w:numPr>
          <w:ilvl w:val="2"/>
          <w:numId w:val="8"/>
        </w:numPr>
      </w:pPr>
      <w:r w:rsidRPr="004E7AEE">
        <w:t>„</w:t>
      </w:r>
      <w:r w:rsidRPr="004E7AEE">
        <w:rPr>
          <w:b/>
        </w:rPr>
        <w:t>STE</w:t>
      </w:r>
      <w:r w:rsidRPr="004E7AEE">
        <w:t xml:space="preserve">“ je </w:t>
      </w:r>
      <w:r w:rsidRPr="004E7AEE">
        <w:rPr>
          <w:szCs w:val="22"/>
        </w:rPr>
        <w:t>Správa technické evidence a GIS</w:t>
      </w:r>
      <w:r w:rsidR="00CB2932" w:rsidRPr="004E7AEE">
        <w:rPr>
          <w:szCs w:val="22"/>
        </w:rPr>
        <w:t>;</w:t>
      </w:r>
    </w:p>
    <w:p w14:paraId="20A0E201" w14:textId="338AC84D" w:rsidR="008F2B41" w:rsidRPr="004E7AEE" w:rsidRDefault="008F2B41" w:rsidP="006F03E2">
      <w:pPr>
        <w:pStyle w:val="RLTextlnkuslovan"/>
        <w:numPr>
          <w:ilvl w:val="2"/>
          <w:numId w:val="8"/>
        </w:numPr>
      </w:pPr>
      <w:r>
        <w:t xml:space="preserve">  „</w:t>
      </w:r>
      <w:r w:rsidRPr="00F420A7">
        <w:rPr>
          <w:b/>
        </w:rPr>
        <w:t>Středisko zhotovitele“</w:t>
      </w:r>
      <w:r>
        <w:t xml:space="preserve"> je</w:t>
      </w:r>
      <w:r w:rsidR="00F420A7">
        <w:t xml:space="preserve"> z</w:t>
      </w:r>
      <w:r w:rsidRPr="008F2B41">
        <w:t xml:space="preserve">ázemí </w:t>
      </w:r>
      <w:r w:rsidR="00F420A7">
        <w:t>zhotovitele</w:t>
      </w:r>
      <w:r w:rsidRPr="008F2B41">
        <w:t xml:space="preserve">, ve kterém </w:t>
      </w:r>
      <w:r w:rsidR="00A56DBD">
        <w:t xml:space="preserve">bude </w:t>
      </w:r>
      <w:r w:rsidR="00F420A7">
        <w:t>zhotovitel</w:t>
      </w:r>
      <w:r w:rsidRPr="008F2B41">
        <w:t xml:space="preserve"> pr</w:t>
      </w:r>
      <w:r w:rsidR="00F420A7">
        <w:t>ovozvat sklad s materiálem E.ON.  Nenachází-li se středisko</w:t>
      </w:r>
      <w:r w:rsidRPr="008F2B41">
        <w:t xml:space="preserve"> </w:t>
      </w:r>
      <w:r w:rsidR="00F420A7">
        <w:t>zhotovitele v příslušném regionu, k němuž se tato smlouva vztahuje, považuje se</w:t>
      </w:r>
      <w:r w:rsidRPr="008F2B41">
        <w:t xml:space="preserve"> </w:t>
      </w:r>
      <w:r w:rsidR="00F420A7">
        <w:t xml:space="preserve">pro účely výpočtu vzdáleností v souvislosti s plněním dle této smlouvy za sídlo střediska zhotovitele sídlo </w:t>
      </w:r>
      <w:r w:rsidRPr="008F2B41">
        <w:t xml:space="preserve">regionální správy </w:t>
      </w:r>
      <w:r w:rsidR="00A56DBD">
        <w:t xml:space="preserve"> Objednatele v rámci </w:t>
      </w:r>
      <w:r w:rsidRPr="008F2B41">
        <w:t>příslušného regionu.</w:t>
      </w:r>
    </w:p>
    <w:p w14:paraId="499C323D" w14:textId="77777777" w:rsidR="00CA4A57" w:rsidRDefault="00470F00" w:rsidP="006F03E2">
      <w:pPr>
        <w:pStyle w:val="RLTextlnkuslovan"/>
        <w:numPr>
          <w:ilvl w:val="2"/>
          <w:numId w:val="8"/>
        </w:numPr>
      </w:pPr>
      <w:r w:rsidRPr="00CA4A57" w:rsidDel="00470F00">
        <w:rPr>
          <w:b/>
          <w:bCs/>
        </w:rPr>
        <w:t xml:space="preserve"> </w:t>
      </w:r>
      <w:r w:rsidR="004D51BB" w:rsidRPr="00CA4A57">
        <w:rPr>
          <w:b/>
        </w:rPr>
        <w:t xml:space="preserve">„TNS“ – </w:t>
      </w:r>
      <w:r w:rsidR="004D51BB" w:rsidRPr="004E7AEE">
        <w:t>technické normy společnosti E.ON;</w:t>
      </w:r>
    </w:p>
    <w:p w14:paraId="47B8A528" w14:textId="1607F059" w:rsidR="006B53DA" w:rsidRDefault="006B53DA" w:rsidP="006F03E2">
      <w:pPr>
        <w:pStyle w:val="RLTextlnkuslovan"/>
        <w:numPr>
          <w:ilvl w:val="2"/>
          <w:numId w:val="8"/>
        </w:numPr>
      </w:pPr>
      <w:r w:rsidRPr="00CA4A57">
        <w:rPr>
          <w:rFonts w:asciiTheme="minorHAnsi" w:hAnsiTheme="minorHAnsi" w:cstheme="minorHAnsi"/>
          <w:b/>
        </w:rPr>
        <w:t>„TPPD“</w:t>
      </w:r>
      <w:r w:rsidRPr="00CA4A57">
        <w:rPr>
          <w:rFonts w:asciiTheme="minorHAnsi" w:hAnsiTheme="minorHAnsi" w:cstheme="minorHAnsi"/>
        </w:rPr>
        <w:t xml:space="preserve"> jsou Technické podmínky pro zpracování projektové dokumentace liniových staveb a transformoven distribuční soustavy NN a VN;</w:t>
      </w:r>
    </w:p>
    <w:p w14:paraId="2A1AE732" w14:textId="28798E9A" w:rsidR="001B740A" w:rsidRPr="004E7AEE" w:rsidRDefault="00013C9A" w:rsidP="006F03E2">
      <w:pPr>
        <w:pStyle w:val="RLTextlnkuslovan"/>
        <w:numPr>
          <w:ilvl w:val="2"/>
          <w:numId w:val="8"/>
        </w:numPr>
      </w:pPr>
      <w:r w:rsidRPr="004E7AEE">
        <w:rPr>
          <w:b/>
        </w:rPr>
        <w:t xml:space="preserve"> </w:t>
      </w:r>
      <w:r w:rsidR="001B740A" w:rsidRPr="004E7AEE">
        <w:rPr>
          <w:b/>
        </w:rPr>
        <w:t xml:space="preserve">„ÚOZI“ </w:t>
      </w:r>
      <w:r w:rsidR="001B740A" w:rsidRPr="004E7AEE">
        <w:t>je úředně oprávněný zeměměřický inženýr</w:t>
      </w:r>
      <w:r w:rsidR="00757ABA" w:rsidRPr="004E7AEE">
        <w:t>;</w:t>
      </w:r>
    </w:p>
    <w:p w14:paraId="65242FAB" w14:textId="77777777" w:rsidR="00EB2032" w:rsidRPr="009B7A4B" w:rsidRDefault="004C23DD" w:rsidP="006F03E2">
      <w:pPr>
        <w:pStyle w:val="RLTextlnkuslovan"/>
        <w:numPr>
          <w:ilvl w:val="2"/>
          <w:numId w:val="8"/>
        </w:numPr>
      </w:pPr>
      <w:r w:rsidRPr="009B7A4B">
        <w:t>„</w:t>
      </w:r>
      <w:r w:rsidR="00556489" w:rsidRPr="009B7A4B">
        <w:rPr>
          <w:b/>
        </w:rPr>
        <w:t>Vada</w:t>
      </w:r>
      <w:r w:rsidR="00556489" w:rsidRPr="009B7A4B">
        <w:t>“ je zejména stav, kdy realizované dílčí plnění nemá vlastnosti, které by mělo mít dle této Smlouvy, všech jejích příloh, obecně závazných právních předpisů, technických norem či jakýchkoli dokumentů, na něž tato Smlouva ohledně vlastností dílčích plnění odkazuje</w:t>
      </w:r>
      <w:r w:rsidR="00F71EA3" w:rsidRPr="009B7A4B">
        <w:t>,</w:t>
      </w:r>
      <w:r w:rsidR="0058618B" w:rsidRPr="009B7A4B">
        <w:t xml:space="preserve"> příp. stav, kdy realizované dílčí plnění není zcela funkční a provozuschopné či způsobuje omezení provozuschopnosti navazujících částí DS</w:t>
      </w:r>
      <w:r w:rsidR="00556489" w:rsidRPr="009B7A4B">
        <w:t>;</w:t>
      </w:r>
    </w:p>
    <w:p w14:paraId="3845B067" w14:textId="5253400F" w:rsidR="00F71EA3" w:rsidRDefault="00F71EA3" w:rsidP="006F03E2">
      <w:pPr>
        <w:pStyle w:val="RLTextlnkuslovan"/>
        <w:numPr>
          <w:ilvl w:val="2"/>
          <w:numId w:val="8"/>
        </w:numPr>
      </w:pPr>
      <w:r w:rsidRPr="004E7AEE">
        <w:rPr>
          <w:b/>
        </w:rPr>
        <w:t xml:space="preserve">„VB“ </w:t>
      </w:r>
      <w:r w:rsidR="00616058" w:rsidRPr="004E7AEE">
        <w:t>služebnost inženýrské sítě nebo jiné věcné břemeno zřízené v souvislosti s provozováním DS Objednatele</w:t>
      </w:r>
      <w:r w:rsidRPr="004E7AEE">
        <w:t>;</w:t>
      </w:r>
    </w:p>
    <w:p w14:paraId="648D2DDE" w14:textId="49F4094F" w:rsidR="00EA4073" w:rsidRPr="004E7AEE" w:rsidRDefault="002C1141" w:rsidP="006F03E2">
      <w:pPr>
        <w:pStyle w:val="RLTextlnkuslovan"/>
        <w:numPr>
          <w:ilvl w:val="2"/>
          <w:numId w:val="8"/>
        </w:numPr>
      </w:pPr>
      <w:r w:rsidDel="002C1141">
        <w:rPr>
          <w:b/>
        </w:rPr>
        <w:t xml:space="preserve"> </w:t>
      </w:r>
      <w:r w:rsidR="00A56DBD">
        <w:rPr>
          <w:b/>
        </w:rPr>
        <w:t>„V</w:t>
      </w:r>
      <w:r w:rsidR="00EA4073" w:rsidRPr="004E7AEE">
        <w:rPr>
          <w:b/>
        </w:rPr>
        <w:t>edení“</w:t>
      </w:r>
      <w:r w:rsidR="00EA4073" w:rsidRPr="004E7AEE">
        <w:t xml:space="preserve"> kabelové nebo venkovní vedení napěťových hladin NN</w:t>
      </w:r>
      <w:r w:rsidR="00A56DBD">
        <w:t>;</w:t>
      </w:r>
    </w:p>
    <w:p w14:paraId="17257E4F" w14:textId="4C7B8D8F" w:rsidR="004C23DD" w:rsidRPr="004E7AEE" w:rsidRDefault="00556489" w:rsidP="006F03E2">
      <w:pPr>
        <w:pStyle w:val="RLTextlnkuslovan"/>
        <w:numPr>
          <w:ilvl w:val="2"/>
          <w:numId w:val="8"/>
        </w:numPr>
      </w:pPr>
      <w:r w:rsidRPr="004E7AEE">
        <w:t>„</w:t>
      </w:r>
      <w:r w:rsidR="004C23DD" w:rsidRPr="004E7AEE">
        <w:rPr>
          <w:b/>
        </w:rPr>
        <w:t>Venkovní vedení“</w:t>
      </w:r>
      <w:r w:rsidR="004C23DD" w:rsidRPr="004E7AEE">
        <w:t xml:space="preserve"> </w:t>
      </w:r>
      <w:r w:rsidR="00864D39" w:rsidRPr="004E7AEE">
        <w:t>je</w:t>
      </w:r>
      <w:r w:rsidR="004C23DD" w:rsidRPr="004E7AEE">
        <w:t xml:space="preserve"> </w:t>
      </w:r>
      <w:r w:rsidR="00CB05FE" w:rsidRPr="004E7AEE">
        <w:rPr>
          <w:rFonts w:cs="Calibri"/>
          <w:szCs w:val="22"/>
        </w:rPr>
        <w:t>nadzemní elektrické vedení, jehož vodiče jsou vedeny nad zemí (terénem) obvykle pomocí podpěrných bodů</w:t>
      </w:r>
      <w:r w:rsidR="00864D39" w:rsidRPr="004E7AEE">
        <w:t>;</w:t>
      </w:r>
    </w:p>
    <w:p w14:paraId="146B5C51" w14:textId="60164DC2" w:rsidR="00F71EA3" w:rsidRDefault="00F71EA3" w:rsidP="006F03E2">
      <w:pPr>
        <w:pStyle w:val="RLTextlnkuslovan"/>
        <w:numPr>
          <w:ilvl w:val="2"/>
          <w:numId w:val="8"/>
        </w:numPr>
      </w:pPr>
      <w:r w:rsidRPr="004E7AEE">
        <w:rPr>
          <w:b/>
        </w:rPr>
        <w:t>„Veřejná zakázka“</w:t>
      </w:r>
      <w:r w:rsidRPr="004E7AEE">
        <w:t xml:space="preserve"> je </w:t>
      </w:r>
      <w:r w:rsidR="00287EEE" w:rsidRPr="004E7AEE">
        <w:t xml:space="preserve">sektorová </w:t>
      </w:r>
      <w:r w:rsidRPr="004E7AEE">
        <w:t>veřejná zakázka s názvem „</w:t>
      </w:r>
      <w:r w:rsidR="00436924" w:rsidRPr="004E7AEE">
        <w:t xml:space="preserve">STAVBY NA KLÍČ V OBDOBÍ 2019 </w:t>
      </w:r>
      <w:r w:rsidR="004E7AEE">
        <w:t>-</w:t>
      </w:r>
      <w:r w:rsidR="00436924" w:rsidRPr="004E7AEE">
        <w:t xml:space="preserve"> 2021</w:t>
      </w:r>
      <w:r w:rsidRPr="00D03CE4">
        <w:t>“, ev. č.</w:t>
      </w:r>
      <w:r w:rsidR="00A72844" w:rsidRPr="00D03CE4">
        <w:rPr>
          <w:szCs w:val="22"/>
        </w:rPr>
        <w:t xml:space="preserve"> </w:t>
      </w:r>
      <w:r w:rsidR="00436924" w:rsidRPr="00D03CE4">
        <w:rPr>
          <w:szCs w:val="22"/>
        </w:rPr>
        <w:t xml:space="preserve"> </w:t>
      </w:r>
      <w:r w:rsidR="00D03CE4" w:rsidRPr="00D03CE4">
        <w:rPr>
          <w:szCs w:val="22"/>
        </w:rPr>
        <w:t>Z2018</w:t>
      </w:r>
      <w:r w:rsidR="00D03CE4">
        <w:rPr>
          <w:szCs w:val="22"/>
        </w:rPr>
        <w:t>- 024693</w:t>
      </w:r>
      <w:r w:rsidR="00436924" w:rsidRPr="004E7AEE">
        <w:rPr>
          <w:szCs w:val="22"/>
        </w:rPr>
        <w:t xml:space="preserve">, </w:t>
      </w:r>
      <w:r w:rsidRPr="004E7AEE">
        <w:t xml:space="preserve">případně dle kontextu její část, označená v odst. </w:t>
      </w:r>
      <w:r w:rsidR="00E7297E" w:rsidRPr="004E7AEE">
        <w:fldChar w:fldCharType="begin"/>
      </w:r>
      <w:r w:rsidRPr="004E7AEE">
        <w:instrText xml:space="preserve"> REF _Ref430022564 \r \h </w:instrText>
      </w:r>
      <w:r w:rsidR="004E7AEE">
        <w:instrText xml:space="preserve"> \* MERGEFORMAT </w:instrText>
      </w:r>
      <w:r w:rsidR="00E7297E" w:rsidRPr="004E7AEE">
        <w:fldChar w:fldCharType="separate"/>
      </w:r>
      <w:r w:rsidR="0010551A">
        <w:t>1.1</w:t>
      </w:r>
      <w:r w:rsidR="00E7297E" w:rsidRPr="004E7AEE">
        <w:fldChar w:fldCharType="end"/>
      </w:r>
      <w:r w:rsidR="00C67FFE" w:rsidRPr="004E7AEE">
        <w:t>.</w:t>
      </w:r>
      <w:r w:rsidRPr="004E7AEE">
        <w:t xml:space="preserve"> této Smlouvy;</w:t>
      </w:r>
    </w:p>
    <w:p w14:paraId="1C813D58" w14:textId="160FF70A" w:rsidR="008E40E0" w:rsidRPr="004E7AEE" w:rsidRDefault="008E40E0" w:rsidP="008E40E0">
      <w:pPr>
        <w:pStyle w:val="RLTextlnkuslovan"/>
        <w:numPr>
          <w:ilvl w:val="2"/>
          <w:numId w:val="8"/>
        </w:numPr>
      </w:pPr>
      <w:r w:rsidRPr="008E40E0">
        <w:rPr>
          <w:b/>
        </w:rPr>
        <w:t>„Veřejnoprávní titul“</w:t>
      </w:r>
      <w:r>
        <w:t xml:space="preserve"> právní</w:t>
      </w:r>
      <w:r w:rsidR="00CF1E5E">
        <w:t xml:space="preserve"> titul</w:t>
      </w:r>
      <w:r w:rsidRPr="00C35C13">
        <w:t xml:space="preserve"> </w:t>
      </w:r>
      <w:r>
        <w:t xml:space="preserve">potřebný </w:t>
      </w:r>
      <w:r w:rsidRPr="00C35C13">
        <w:t xml:space="preserve">k realizaci stavby (územní rozhodnutí, územní souhlas, </w:t>
      </w:r>
      <w:r w:rsidR="000021D9">
        <w:t>a</w:t>
      </w:r>
      <w:r w:rsidR="00E553FB">
        <w:t>td.</w:t>
      </w:r>
      <w:r w:rsidRPr="00C35C13">
        <w:t>),</w:t>
      </w:r>
      <w:r>
        <w:t xml:space="preserve"> který je </w:t>
      </w:r>
      <w:r w:rsidRPr="00C35C13">
        <w:t xml:space="preserve">v souladu </w:t>
      </w:r>
      <w:r>
        <w:t>se z</w:t>
      </w:r>
      <w:r w:rsidRPr="00C35C13">
        <w:t>ákon</w:t>
      </w:r>
      <w:r>
        <w:t>em</w:t>
      </w:r>
      <w:r w:rsidRPr="00C35C13">
        <w:t xml:space="preserve"> č. 183/2006 Sb., o územním plánování a stavebním řádu (stavební zákon)</w:t>
      </w:r>
      <w:r>
        <w:t xml:space="preserve"> v platném znění</w:t>
      </w:r>
    </w:p>
    <w:p w14:paraId="64604A13" w14:textId="3F00419E" w:rsidR="00616058" w:rsidRPr="00E553FB" w:rsidRDefault="004E7AEE" w:rsidP="006F03E2">
      <w:pPr>
        <w:pStyle w:val="RLTextlnkuslovan"/>
        <w:numPr>
          <w:ilvl w:val="2"/>
          <w:numId w:val="8"/>
        </w:numPr>
        <w:tabs>
          <w:tab w:val="left" w:pos="708"/>
        </w:tabs>
      </w:pPr>
      <w:r w:rsidRPr="004E7AEE" w:rsidDel="004E7AEE">
        <w:lastRenderedPageBreak/>
        <w:t xml:space="preserve"> </w:t>
      </w:r>
      <w:r w:rsidR="00616058" w:rsidRPr="004E7AEE">
        <w:t>„</w:t>
      </w:r>
      <w:r w:rsidR="00616058" w:rsidRPr="004E7AEE">
        <w:rPr>
          <w:b/>
        </w:rPr>
        <w:t>VNP</w:t>
      </w:r>
      <w:r w:rsidR="00616058" w:rsidRPr="004E7AEE">
        <w:t xml:space="preserve">“ </w:t>
      </w:r>
      <w:r w:rsidR="006B53DA">
        <w:rPr>
          <w:rFonts w:asciiTheme="minorHAnsi" w:hAnsiTheme="minorHAnsi" w:cstheme="minorHAnsi"/>
          <w:szCs w:val="22"/>
        </w:rPr>
        <w:t xml:space="preserve">jsou </w:t>
      </w:r>
      <w:r w:rsidR="006B53DA" w:rsidRPr="00EA5C94">
        <w:rPr>
          <w:rFonts w:asciiTheme="minorHAnsi" w:hAnsiTheme="minorHAnsi" w:cstheme="minorHAnsi"/>
          <w:szCs w:val="22"/>
        </w:rPr>
        <w:t xml:space="preserve">Všeobecné </w:t>
      </w:r>
      <w:ins w:id="3" w:author="Autor">
        <w:r w:rsidR="00483B03">
          <w:rPr>
            <w:rFonts w:asciiTheme="minorHAnsi" w:hAnsiTheme="minorHAnsi" w:cstheme="minorHAnsi"/>
            <w:szCs w:val="22"/>
          </w:rPr>
          <w:t xml:space="preserve">nákupní </w:t>
        </w:r>
      </w:ins>
      <w:r w:rsidR="006B53DA" w:rsidRPr="00EA5C94">
        <w:rPr>
          <w:rFonts w:asciiTheme="minorHAnsi" w:hAnsiTheme="minorHAnsi" w:cstheme="minorHAnsi"/>
          <w:szCs w:val="22"/>
        </w:rPr>
        <w:t xml:space="preserve">podmínky </w:t>
      </w:r>
      <w:del w:id="4" w:author="Autor">
        <w:r w:rsidR="006B53DA" w:rsidRPr="00EA5C94" w:rsidDel="00483B03">
          <w:rPr>
            <w:rFonts w:asciiTheme="minorHAnsi" w:hAnsiTheme="minorHAnsi" w:cstheme="minorHAnsi"/>
            <w:szCs w:val="22"/>
          </w:rPr>
          <w:delText xml:space="preserve">platné pro kupní smlouvy a smlouvy o dílo </w:delText>
        </w:r>
      </w:del>
      <w:r w:rsidR="006B53DA" w:rsidRPr="00EA5C94">
        <w:rPr>
          <w:rFonts w:asciiTheme="minorHAnsi" w:hAnsiTheme="minorHAnsi" w:cstheme="minorHAnsi"/>
          <w:szCs w:val="22"/>
        </w:rPr>
        <w:t>společnost</w:t>
      </w:r>
      <w:del w:id="5" w:author="Autor">
        <w:r w:rsidR="006B53DA" w:rsidRPr="00EA5C94" w:rsidDel="00483B03">
          <w:rPr>
            <w:rFonts w:asciiTheme="minorHAnsi" w:hAnsiTheme="minorHAnsi" w:cstheme="minorHAnsi"/>
            <w:szCs w:val="22"/>
          </w:rPr>
          <w:delText>í</w:delText>
        </w:r>
      </w:del>
      <w:ins w:id="6" w:author="Autor">
        <w:r w:rsidR="00483B03">
          <w:rPr>
            <w:rFonts w:asciiTheme="minorHAnsi" w:hAnsiTheme="minorHAnsi" w:cstheme="minorHAnsi"/>
            <w:szCs w:val="22"/>
          </w:rPr>
          <w:t>i</w:t>
        </w:r>
      </w:ins>
      <w:r w:rsidR="006B53DA" w:rsidRPr="00EA5C94">
        <w:rPr>
          <w:rFonts w:asciiTheme="minorHAnsi" w:hAnsiTheme="minorHAnsi" w:cstheme="minorHAnsi"/>
          <w:szCs w:val="22"/>
        </w:rPr>
        <w:t xml:space="preserve"> </w:t>
      </w:r>
      <w:del w:id="7" w:author="Autor">
        <w:r w:rsidR="006B53DA" w:rsidRPr="00EA5C94" w:rsidDel="00483B03">
          <w:rPr>
            <w:rFonts w:asciiTheme="minorHAnsi" w:hAnsiTheme="minorHAnsi" w:cstheme="minorHAnsi"/>
            <w:szCs w:val="22"/>
          </w:rPr>
          <w:delText xml:space="preserve">skupiny </w:delText>
        </w:r>
      </w:del>
      <w:r w:rsidR="006B53DA" w:rsidRPr="00EA5C94">
        <w:rPr>
          <w:rFonts w:asciiTheme="minorHAnsi" w:hAnsiTheme="minorHAnsi" w:cstheme="minorHAnsi"/>
          <w:szCs w:val="22"/>
        </w:rPr>
        <w:t>E.ON Czech</w:t>
      </w:r>
      <w:r w:rsidR="006B53DA">
        <w:rPr>
          <w:rFonts w:asciiTheme="minorHAnsi" w:hAnsiTheme="minorHAnsi" w:cstheme="minorHAnsi"/>
          <w:szCs w:val="22"/>
        </w:rPr>
        <w:t>;</w:t>
      </w:r>
    </w:p>
    <w:p w14:paraId="5E1386B5" w14:textId="4F7C022A" w:rsidR="00E553FB" w:rsidRPr="00E553FB" w:rsidRDefault="00E553FB" w:rsidP="00E553FB">
      <w:pPr>
        <w:pStyle w:val="RLTextlnkuslovan"/>
        <w:numPr>
          <w:ilvl w:val="2"/>
          <w:numId w:val="8"/>
        </w:numPr>
        <w:rPr>
          <w:b/>
        </w:rPr>
      </w:pPr>
      <w:r>
        <w:rPr>
          <w:b/>
        </w:rPr>
        <w:t xml:space="preserve">„VTP“ </w:t>
      </w:r>
      <w:r w:rsidRPr="00002209">
        <w:t>jsou Všeobecné a technické podmínky prová</w:t>
      </w:r>
      <w:bookmarkStart w:id="8" w:name="_GoBack"/>
      <w:bookmarkEnd w:id="8"/>
      <w:r w:rsidRPr="00002209">
        <w:t>dění staveb VN, NN pro E.ON Czech</w:t>
      </w:r>
    </w:p>
    <w:p w14:paraId="7F1E0815" w14:textId="3BAA5E4C" w:rsidR="00A047AE" w:rsidRDefault="002154D5" w:rsidP="006F03E2">
      <w:pPr>
        <w:pStyle w:val="RLTextlnkuslovan"/>
        <w:numPr>
          <w:ilvl w:val="2"/>
          <w:numId w:val="8"/>
        </w:numPr>
      </w:pPr>
      <w:r w:rsidRPr="004E7AEE">
        <w:rPr>
          <w:b/>
        </w:rPr>
        <w:t>„</w:t>
      </w:r>
      <w:r w:rsidR="00A047AE" w:rsidRPr="004E7AEE">
        <w:rPr>
          <w:b/>
        </w:rPr>
        <w:t>Vyhrazen</w:t>
      </w:r>
      <w:r w:rsidRPr="004E7AEE">
        <w:rPr>
          <w:b/>
        </w:rPr>
        <w:t>é</w:t>
      </w:r>
      <w:r w:rsidR="00A047AE" w:rsidRPr="004E7AEE">
        <w:rPr>
          <w:b/>
        </w:rPr>
        <w:t xml:space="preserve"> elektrick</w:t>
      </w:r>
      <w:r w:rsidRPr="004E7AEE">
        <w:rPr>
          <w:b/>
        </w:rPr>
        <w:t>é</w:t>
      </w:r>
      <w:r w:rsidR="00A047AE" w:rsidRPr="004E7AEE">
        <w:rPr>
          <w:b/>
        </w:rPr>
        <w:t xml:space="preserve"> zařízení”</w:t>
      </w:r>
      <w:r w:rsidR="00A047AE" w:rsidRPr="004E7AEE">
        <w:t xml:space="preserve"> </w:t>
      </w:r>
      <w:r w:rsidRPr="004E7AEE">
        <w:t>je zařízení takto definované ve vyhlášce č. 73/2010 Sb., o stanovení vyhrazených elektrických technických zařízení, jejich zařazení do tříd a skupin a o bližších podmínkách jejich bezpečnosti (vyhláška o vyhrazených elektrických technických zařízeních);</w:t>
      </w:r>
    </w:p>
    <w:p w14:paraId="56845B58" w14:textId="5979A672" w:rsidR="006B53DA" w:rsidRDefault="006B53DA" w:rsidP="006F03E2">
      <w:pPr>
        <w:pStyle w:val="RLTextlnkuslovan"/>
        <w:numPr>
          <w:ilvl w:val="2"/>
          <w:numId w:val="8"/>
        </w:numPr>
        <w:rPr>
          <w:b/>
        </w:rPr>
      </w:pPr>
      <w:r>
        <w:rPr>
          <w:b/>
        </w:rPr>
        <w:t>„Výkon</w:t>
      </w:r>
      <w:r w:rsidRPr="002215B3">
        <w:rPr>
          <w:b/>
        </w:rPr>
        <w:t>“</w:t>
      </w:r>
      <w:r>
        <w:rPr>
          <w:b/>
        </w:rPr>
        <w:t xml:space="preserve"> </w:t>
      </w:r>
      <w:r>
        <w:t xml:space="preserve">je jednoznačně definovaný soubor </w:t>
      </w:r>
      <w:r w:rsidR="0094407A">
        <w:t>činností spojených s</w:t>
      </w:r>
      <w:r>
        <w:t> vypracováním určité části PD</w:t>
      </w:r>
      <w:r w:rsidR="00F03DD0">
        <w:t xml:space="preserve"> a </w:t>
      </w:r>
      <w:r w:rsidR="0094407A">
        <w:t xml:space="preserve">následnou realizací </w:t>
      </w:r>
      <w:r w:rsidR="00F03DD0">
        <w:t>SNK</w:t>
      </w:r>
      <w:r>
        <w:t xml:space="preserve">. Výkony jsou definovány </w:t>
      </w:r>
      <w:r w:rsidRPr="009A7B8D">
        <w:t>v příloze č. 1 této Smlouvy</w:t>
      </w:r>
      <w:r w:rsidR="0094407A">
        <w:t xml:space="preserve"> a přesloženy Zhotoviteli s tzv. bázovými cenami</w:t>
      </w:r>
      <w:r>
        <w:t xml:space="preserve">. </w:t>
      </w:r>
    </w:p>
    <w:p w14:paraId="3CF79C1E" w14:textId="2AC8CDA8" w:rsidR="004D51BB" w:rsidRDefault="00470F00" w:rsidP="006F03E2">
      <w:pPr>
        <w:pStyle w:val="RLTextlnkuslovan"/>
        <w:numPr>
          <w:ilvl w:val="2"/>
          <w:numId w:val="8"/>
        </w:numPr>
      </w:pPr>
      <w:r w:rsidRPr="00864D39" w:rsidDel="00470F00">
        <w:rPr>
          <w:b/>
        </w:rPr>
        <w:t xml:space="preserve"> </w:t>
      </w:r>
      <w:r w:rsidR="004C23DD" w:rsidRPr="004D51BB">
        <w:rPr>
          <w:b/>
        </w:rPr>
        <w:t xml:space="preserve">„Zástupce </w:t>
      </w:r>
      <w:r w:rsidR="00D6550D" w:rsidRPr="004D51BB">
        <w:rPr>
          <w:b/>
        </w:rPr>
        <w:t>Objednat</w:t>
      </w:r>
      <w:r w:rsidR="004C23DD" w:rsidRPr="004D51BB">
        <w:rPr>
          <w:b/>
        </w:rPr>
        <w:t>ele“</w:t>
      </w:r>
      <w:r w:rsidR="004C23DD" w:rsidRPr="004C23DD">
        <w:t xml:space="preserve"> </w:t>
      </w:r>
      <w:r w:rsidR="007F3BDB" w:rsidRPr="004C23DD">
        <w:t xml:space="preserve">je </w:t>
      </w:r>
      <w:r w:rsidR="007F3BDB">
        <w:t xml:space="preserve">osoba, kterou objednatel určí, zejména </w:t>
      </w:r>
      <w:r w:rsidR="004C23DD" w:rsidRPr="004C23DD">
        <w:t>E.ON Česká republika, s.r.o. (jedná se o společnost, která je součástí stejného koncernu</w:t>
      </w:r>
      <w:r w:rsidR="00864D39">
        <w:t>,</w:t>
      </w:r>
      <w:r w:rsidR="004C23DD" w:rsidRPr="004C23DD">
        <w:t xml:space="preserve"> jako </w:t>
      </w:r>
      <w:r w:rsidR="00864D39">
        <w:t>O</w:t>
      </w:r>
      <w:r w:rsidR="004C23DD" w:rsidRPr="004C23DD">
        <w:t>bjednatel)</w:t>
      </w:r>
      <w:r w:rsidR="00864D39" w:rsidRPr="003D50F7">
        <w:t>.</w:t>
      </w:r>
      <w:r w:rsidR="009F7DF8" w:rsidRPr="009F7DF8">
        <w:t xml:space="preserve"> Objednatel je však samozřejmě oprávněn k realizaci veškerých práv a povinností dle této Smlouvy a v její souvislosti také osobně prostř. vlastních zaměstnanců či statutárních záístupců, a to i v případě, kdy tato smlouva stanoví, že určitý úkon má provést zástupce Objednatele</w:t>
      </w:r>
      <w:r w:rsidR="00FA3C07">
        <w:t>;</w:t>
      </w:r>
    </w:p>
    <w:p w14:paraId="12584CA4" w14:textId="7A57101D" w:rsidR="004D51BB" w:rsidRPr="008F2B41" w:rsidRDefault="004D51BB" w:rsidP="006F03E2">
      <w:pPr>
        <w:pStyle w:val="RLTextlnkuslovan"/>
        <w:numPr>
          <w:ilvl w:val="2"/>
          <w:numId w:val="8"/>
        </w:numPr>
      </w:pPr>
      <w:r w:rsidRPr="008F2B41">
        <w:rPr>
          <w:b/>
        </w:rPr>
        <w:t xml:space="preserve">„Zhotovitel“ </w:t>
      </w:r>
      <w:r w:rsidRPr="008F2B41">
        <w:t xml:space="preserve">je fyzická nebo právnická osoba, která dodává zboží, poskytuje služby nebo provádí stavební práce, </w:t>
      </w:r>
      <w:r w:rsidR="00D86DF1" w:rsidRPr="008F2B41">
        <w:rPr>
          <w:rFonts w:cs="Calibri"/>
          <w:szCs w:val="22"/>
        </w:rPr>
        <w:t xml:space="preserve">nebo více těchto osob společně. Za zhotovitele se považuje i pobočka závodu; v takovém případě se za sídlo zhotovitele považuje sídlo pobočky závodu; </w:t>
      </w:r>
    </w:p>
    <w:p w14:paraId="454940C5" w14:textId="58FA5452" w:rsidR="00C96EA8" w:rsidRPr="00CA4A57" w:rsidRDefault="008F2B41" w:rsidP="006F03E2">
      <w:pPr>
        <w:pStyle w:val="RLTextlnkuslovan"/>
        <w:numPr>
          <w:ilvl w:val="2"/>
          <w:numId w:val="8"/>
        </w:numPr>
      </w:pPr>
      <w:r w:rsidRPr="00CA4A57">
        <w:rPr>
          <w:b/>
        </w:rPr>
        <w:t xml:space="preserve"> </w:t>
      </w:r>
      <w:r w:rsidR="00CE4E2B" w:rsidRPr="00CA4A57">
        <w:rPr>
          <w:b/>
        </w:rPr>
        <w:t>„Změn</w:t>
      </w:r>
      <w:r w:rsidR="00212B51" w:rsidRPr="00CA4A57">
        <w:rPr>
          <w:b/>
        </w:rPr>
        <w:t>a</w:t>
      </w:r>
      <w:r w:rsidR="00CE4E2B" w:rsidRPr="00CA4A57">
        <w:rPr>
          <w:b/>
        </w:rPr>
        <w:t xml:space="preserve"> </w:t>
      </w:r>
      <w:r w:rsidR="00CE4E2B" w:rsidRPr="00CA4A57">
        <w:rPr>
          <w:b/>
          <w:bCs/>
        </w:rPr>
        <w:t xml:space="preserve">technického řešení“ </w:t>
      </w:r>
      <w:r w:rsidR="00CE4E2B" w:rsidRPr="00CA4A57">
        <w:rPr>
          <w:bCs/>
        </w:rPr>
        <w:t xml:space="preserve">je ve srovnání s určením předmětu plnění dle dílčí smlouvy zejména změna použité technologie nebo prvků DS, změna trasy vedení DS nebo změna umístění prvku DS. Změnou technického řešení je dále jakákoli změna, která by zasáhla jiné než dle </w:t>
      </w:r>
      <w:r w:rsidR="00366951" w:rsidRPr="00CA4A57">
        <w:rPr>
          <w:bCs/>
        </w:rPr>
        <w:t xml:space="preserve">PD nebo zadání Objednatele </w:t>
      </w:r>
      <w:r w:rsidR="00CE4E2B" w:rsidRPr="00CA4A57">
        <w:rPr>
          <w:bCs/>
        </w:rPr>
        <w:t>plánované nem</w:t>
      </w:r>
      <w:r w:rsidR="00212B51" w:rsidRPr="00CA4A57">
        <w:rPr>
          <w:bCs/>
        </w:rPr>
        <w:t>ovité věci</w:t>
      </w:r>
      <w:r w:rsidR="00CE4E2B" w:rsidRPr="00CA4A57">
        <w:rPr>
          <w:bCs/>
        </w:rPr>
        <w:t xml:space="preserve"> nebo jakákoli změna, která by vyvolala potřebu dalšího projednání před </w:t>
      </w:r>
      <w:r w:rsidR="00212B51" w:rsidRPr="00CA4A57">
        <w:rPr>
          <w:bCs/>
        </w:rPr>
        <w:t>orgány veřejné správy</w:t>
      </w:r>
      <w:r w:rsidR="00CE4E2B" w:rsidRPr="00CA4A57">
        <w:rPr>
          <w:bCs/>
        </w:rPr>
        <w:t xml:space="preserve"> či vlastníky nemovit</w:t>
      </w:r>
      <w:r w:rsidR="00212B51" w:rsidRPr="00CA4A57">
        <w:rPr>
          <w:bCs/>
        </w:rPr>
        <w:t>é věci</w:t>
      </w:r>
      <w:r w:rsidR="00CE4E2B" w:rsidRPr="00CA4A57">
        <w:rPr>
          <w:bCs/>
        </w:rPr>
        <w:t xml:space="preserve"> dle obecně závazných předpisů (např. potřeba změny územního rozhodnutí nebo stavebního povolení či ohlášení)</w:t>
      </w:r>
      <w:r w:rsidR="000C547A" w:rsidRPr="00CA4A57">
        <w:rPr>
          <w:bCs/>
        </w:rPr>
        <w:t>.</w:t>
      </w:r>
    </w:p>
    <w:p w14:paraId="037BE47D" w14:textId="7726797D" w:rsidR="006B53DA" w:rsidRPr="00C35ED8" w:rsidRDefault="006B53DA" w:rsidP="006F03E2">
      <w:pPr>
        <w:pStyle w:val="RLTextlnkuslovan"/>
        <w:numPr>
          <w:ilvl w:val="2"/>
          <w:numId w:val="8"/>
        </w:numPr>
      </w:pPr>
      <w:r w:rsidRPr="00F81F8C">
        <w:rPr>
          <w:b/>
        </w:rPr>
        <w:t>„</w:t>
      </w:r>
      <w:r w:rsidRPr="008E40E0">
        <w:rPr>
          <w:b/>
          <w:bCs/>
          <w:noProof/>
          <w:szCs w:val="22"/>
        </w:rPr>
        <w:t>ZS</w:t>
      </w:r>
      <w:r w:rsidRPr="008E40E0">
        <w:rPr>
          <w:b/>
          <w:szCs w:val="22"/>
        </w:rPr>
        <w:t>“</w:t>
      </w:r>
      <w:r w:rsidRPr="00C35ED8">
        <w:t xml:space="preserve"> je zadání stavby</w:t>
      </w:r>
      <w:r w:rsidR="00F03DD0">
        <w:t>,</w:t>
      </w:r>
      <w:r w:rsidRPr="00C35ED8">
        <w:t xml:space="preserve"> jež je součástí </w:t>
      </w:r>
      <w:r>
        <w:t>Dílčí smlouvy</w:t>
      </w:r>
      <w:r w:rsidRPr="00C35ED8">
        <w:t xml:space="preserve"> </w:t>
      </w:r>
      <w:r w:rsidRPr="00C35ED8">
        <w:rPr>
          <w:bCs/>
        </w:rPr>
        <w:t xml:space="preserve">v kterém </w:t>
      </w:r>
      <w:r>
        <w:rPr>
          <w:bCs/>
        </w:rPr>
        <w:t>Objednatel</w:t>
      </w:r>
      <w:r w:rsidR="000021D9">
        <w:rPr>
          <w:bCs/>
        </w:rPr>
        <w:t xml:space="preserve"> </w:t>
      </w:r>
      <w:r w:rsidRPr="00C35ED8">
        <w:rPr>
          <w:bCs/>
        </w:rPr>
        <w:t xml:space="preserve">definuje své požadavky na technické řešení, rozsah a způsob </w:t>
      </w:r>
      <w:r w:rsidR="00F03DD0">
        <w:rPr>
          <w:bCs/>
        </w:rPr>
        <w:t>provedení stavby na klíč.</w:t>
      </w:r>
      <w:r>
        <w:rPr>
          <w:bCs/>
        </w:rPr>
        <w:t xml:space="preserve"> </w:t>
      </w:r>
    </w:p>
    <w:p w14:paraId="757778D8" w14:textId="73838690" w:rsidR="003730E4" w:rsidRDefault="000E2B52" w:rsidP="006F03E2">
      <w:pPr>
        <w:pStyle w:val="RLlneksmlouvy"/>
        <w:numPr>
          <w:ilvl w:val="0"/>
          <w:numId w:val="8"/>
        </w:numPr>
        <w:rPr>
          <w:caps/>
          <w:szCs w:val="22"/>
        </w:rPr>
      </w:pPr>
      <w:r w:rsidRPr="00864D39">
        <w:rPr>
          <w:caps/>
          <w:szCs w:val="22"/>
        </w:rPr>
        <w:t>Předmět</w:t>
      </w:r>
      <w:r w:rsidR="00B453C5" w:rsidRPr="00864D39">
        <w:rPr>
          <w:caps/>
          <w:szCs w:val="22"/>
        </w:rPr>
        <w:t xml:space="preserve"> plnění</w:t>
      </w:r>
    </w:p>
    <w:p w14:paraId="0E4F08C9" w14:textId="13C89551" w:rsidR="00F420A7" w:rsidRDefault="00F420A7" w:rsidP="006F03E2">
      <w:pPr>
        <w:pStyle w:val="RLTextlnkuslovan"/>
        <w:numPr>
          <w:ilvl w:val="1"/>
          <w:numId w:val="8"/>
        </w:numPr>
      </w:pPr>
      <w:r>
        <w:t xml:space="preserve">Zhotovitel se zavazuje pro Objednatele za podmínek uvedených v dalších ustanoveních této Smlouvy </w:t>
      </w:r>
      <w:r w:rsidR="00E553FB">
        <w:t xml:space="preserve">realizovat tzv. stavby na klíč, tj. </w:t>
      </w:r>
      <w:r w:rsidR="00C655F4">
        <w:t xml:space="preserve">projekční, </w:t>
      </w:r>
      <w:r>
        <w:t>elektromontážní, stavebně montážní práce, drobné stavební práce a zemní práce na elektrických zařízeních DS na napěťové hladině NN provozované Objednatelem. Zhotovitel se dále zavazuje pro Objednatele zajistit dodávky jiného než skladového materiálu (např. písek, beton), dovozu veškerého potřebného materiálu na místo plnění, zajištění souvisejících geodetických prací, revizní činnosti  a dalších činností (např. vytýčení inženýrských sítí</w:t>
      </w:r>
      <w:r w:rsidR="006B53DA">
        <w:t>, zajištění dokumentace pro technickou evidenci</w:t>
      </w:r>
      <w:r>
        <w:t xml:space="preserve">) s tím </w:t>
      </w:r>
      <w:r w:rsidRPr="000021D9">
        <w:t xml:space="preserve">souvisejících. Předmět dílčích plnění dle této Smlouvy se, pokud Smlouva nestanoví jinak, vztahuje na distribuční území provozované Objednatelem v Regionu dle odst. </w:t>
      </w:r>
      <w:r w:rsidRPr="000021D9">
        <w:fldChar w:fldCharType="begin"/>
      </w:r>
      <w:r w:rsidRPr="000021D9">
        <w:instrText xml:space="preserve"> REF _Ref430621863 \r \h </w:instrText>
      </w:r>
      <w:r w:rsidR="00C655F4" w:rsidRPr="000021D9">
        <w:instrText xml:space="preserve"> \* MERGEFORMAT </w:instrText>
      </w:r>
      <w:r w:rsidRPr="000021D9">
        <w:fldChar w:fldCharType="separate"/>
      </w:r>
      <w:r w:rsidR="0010551A" w:rsidRPr="000021D9">
        <w:t>8.1</w:t>
      </w:r>
      <w:r w:rsidRPr="000021D9">
        <w:fldChar w:fldCharType="end"/>
      </w:r>
      <w:r w:rsidRPr="000021D9">
        <w:t>. této Smlouvy v rámci zařízení NN. Zhotovitel se zavazuje veškeré práce provádět na své náklady, na své nebezpečí a odpovědnost a s péčí „řádného hospodáře</w:t>
      </w:r>
      <w:r>
        <w:t xml:space="preserve">“ v souladu s požadavky BOZP. </w:t>
      </w:r>
    </w:p>
    <w:p w14:paraId="5DF2315A" w14:textId="77777777" w:rsidR="00C655F4" w:rsidRPr="00BC6667" w:rsidRDefault="00C655F4" w:rsidP="006F03E2">
      <w:pPr>
        <w:pStyle w:val="RLTextlnkuslovan"/>
        <w:numPr>
          <w:ilvl w:val="1"/>
          <w:numId w:val="8"/>
        </w:numPr>
      </w:pPr>
      <w:r w:rsidRPr="00BC6667">
        <w:t>Smluvní strany si ujednaly, že předmět plnění je Zhotovitel povinen provádět formou jednotlivých dílčích plnění realizovaných podle aktuální potřeby Objednatele na základě jednotlivých Dílčích smluv. Předmětem dílčích plnění je</w:t>
      </w:r>
    </w:p>
    <w:p w14:paraId="5202A6D8" w14:textId="77AD076E" w:rsidR="0094407A" w:rsidRDefault="00C655F4" w:rsidP="006F03E2">
      <w:pPr>
        <w:pStyle w:val="RLTextlnkuslovan"/>
        <w:numPr>
          <w:ilvl w:val="0"/>
          <w:numId w:val="22"/>
        </w:numPr>
      </w:pPr>
      <w:r w:rsidRPr="00D03CE4">
        <w:lastRenderedPageBreak/>
        <w:t>realizace staveb na klíč v kabelových sítích NN</w:t>
      </w:r>
      <w:r w:rsidR="000C08A2" w:rsidRPr="00D03CE4">
        <w:t>;</w:t>
      </w:r>
      <w:r w:rsidR="00D03CE4" w:rsidRPr="00D03CE4">
        <w:t xml:space="preserve"> </w:t>
      </w:r>
      <w:r w:rsidR="00D37ADC" w:rsidRPr="00D03CE4">
        <w:t>Předmět</w:t>
      </w:r>
      <w:r w:rsidR="00D37ADC">
        <w:t xml:space="preserve"> </w:t>
      </w:r>
      <w:r w:rsidR="0094407A">
        <w:t>plnění je oceněn souborem výkonů</w:t>
      </w:r>
      <w:r w:rsidRPr="00BC6667">
        <w:t>, které odpovídají danému typu stavby na klíč (viz příloha</w:t>
      </w:r>
      <w:r w:rsidR="00690653" w:rsidRPr="00BC6667">
        <w:t xml:space="preserve"> č. 1</w:t>
      </w:r>
      <w:r w:rsidR="00DC69BA">
        <w:t xml:space="preserve"> této Smlouvy</w:t>
      </w:r>
      <w:r w:rsidRPr="00BC6667">
        <w:t>). Jedná se o bázovou cenu příslušejí</w:t>
      </w:r>
      <w:r w:rsidR="00A02C52">
        <w:t>cí</w:t>
      </w:r>
      <w:r w:rsidRPr="00BC6667">
        <w:t xml:space="preserve"> k daném typu stavby na klíč</w:t>
      </w:r>
      <w:r w:rsidR="007C3A0F" w:rsidRPr="00BC6667">
        <w:t xml:space="preserve"> a další výkony</w:t>
      </w:r>
      <w:r w:rsidR="006D3AFB">
        <w:t>,</w:t>
      </w:r>
      <w:r w:rsidR="007C3A0F" w:rsidRPr="00BC6667">
        <w:t xml:space="preserve"> které musí být s danou SNK</w:t>
      </w:r>
      <w:r w:rsidR="0094407A">
        <w:t xml:space="preserve"> rovněž</w:t>
      </w:r>
      <w:r w:rsidR="007C3A0F" w:rsidRPr="00BC6667">
        <w:t xml:space="preserve"> provedeny</w:t>
      </w:r>
      <w:r w:rsidRPr="00BC6667">
        <w:t xml:space="preserve">. </w:t>
      </w:r>
    </w:p>
    <w:p w14:paraId="7E4F0D2D" w14:textId="4C646293" w:rsidR="00C655F4" w:rsidRPr="00BC6667" w:rsidRDefault="00D37ADC" w:rsidP="0094407A">
      <w:pPr>
        <w:pStyle w:val="RLTextlnkuslovan"/>
        <w:tabs>
          <w:tab w:val="clear" w:pos="1474"/>
        </w:tabs>
        <w:ind w:left="1211" w:firstLine="0"/>
      </w:pPr>
      <w:r>
        <w:t>Ceny uvedené v</w:t>
      </w:r>
      <w:r w:rsidR="00C655F4" w:rsidRPr="00BC6667">
        <w:t xml:space="preserve"> příloze </w:t>
      </w:r>
      <w:r w:rsidR="006D3AFB">
        <w:t xml:space="preserve">č. 1 </w:t>
      </w:r>
      <w:r w:rsidR="00C655F4" w:rsidRPr="00BC6667">
        <w:t>budou upraveny o slevu či přirážku konkrétního Zhotovitele</w:t>
      </w:r>
      <w:r>
        <w:t xml:space="preserve"> </w:t>
      </w:r>
      <w:r w:rsidR="00C655F4" w:rsidRPr="00BC6667">
        <w:t>v rozsahu skutečného množství provedené práce</w:t>
      </w:r>
      <w:r>
        <w:t xml:space="preserve"> vykázané</w:t>
      </w:r>
      <w:r w:rsidR="00690653" w:rsidRPr="00BC6667">
        <w:t xml:space="preserve"> </w:t>
      </w:r>
      <w:r>
        <w:t>prostř</w:t>
      </w:r>
      <w:r w:rsidR="00690653" w:rsidRPr="00BC6667">
        <w:t>ednictvím</w:t>
      </w:r>
      <w:r w:rsidR="0094407A">
        <w:t xml:space="preserve"> </w:t>
      </w:r>
      <w:r w:rsidR="00690653" w:rsidRPr="00BC6667">
        <w:t>aplikace extranet</w:t>
      </w:r>
      <w:r w:rsidR="00C655F4" w:rsidRPr="00BC6667">
        <w:t>.</w:t>
      </w:r>
      <w:r w:rsidR="00C3265F">
        <w:t xml:space="preserve"> (Nevztahuje se na výkony z nesoutěžního spektra)</w:t>
      </w:r>
    </w:p>
    <w:p w14:paraId="396BDD05" w14:textId="23A9A0CE" w:rsidR="00C655F4" w:rsidRPr="00BC6667" w:rsidRDefault="00C655F4" w:rsidP="006F03E2">
      <w:pPr>
        <w:pStyle w:val="RLTextlnkuslovan"/>
        <w:numPr>
          <w:ilvl w:val="1"/>
          <w:numId w:val="8"/>
        </w:numPr>
      </w:pPr>
      <w:r w:rsidRPr="00BC6667">
        <w:t>Na základě této Smlouvy jsou jako stavby na klíč dle čl. 3.2. Smlouvy realizovány přípojky NN níže uvedených typů a parametrů:</w:t>
      </w:r>
    </w:p>
    <w:p w14:paraId="2630F1EA" w14:textId="77777777" w:rsidR="00C655F4" w:rsidRDefault="00C655F4" w:rsidP="00C655F4">
      <w:pPr>
        <w:spacing w:before="60" w:after="60" w:line="276" w:lineRule="auto"/>
        <w:ind w:firstLine="708"/>
        <w:rPr>
          <w:rFonts w:ascii="Calibri" w:eastAsia="Times New Roman" w:hAnsi="Calibri" w:cs="Times New Roman"/>
          <w:szCs w:val="24"/>
          <w:lang w:eastAsia="cs-CZ"/>
        </w:rPr>
      </w:pPr>
    </w:p>
    <w:p w14:paraId="23EE66D9" w14:textId="3A0D5384" w:rsidR="004B31D5" w:rsidRPr="008E40E0" w:rsidRDefault="000C08A2" w:rsidP="00015232">
      <w:pPr>
        <w:spacing w:before="60" w:after="60" w:line="276" w:lineRule="auto"/>
        <w:rPr>
          <w:rFonts w:asciiTheme="minorHAnsi" w:hAnsiTheme="minorHAnsi" w:cstheme="minorHAnsi"/>
          <w:b/>
        </w:rPr>
      </w:pPr>
      <w:r>
        <w:rPr>
          <w:rFonts w:asciiTheme="minorHAnsi" w:hAnsiTheme="minorHAnsi" w:cstheme="minorHAnsi"/>
          <w:b/>
        </w:rPr>
        <w:t>SNK v kabel</w:t>
      </w:r>
      <w:r w:rsidR="00D03CE4">
        <w:rPr>
          <w:rFonts w:asciiTheme="minorHAnsi" w:hAnsiTheme="minorHAnsi" w:cstheme="minorHAnsi"/>
          <w:b/>
        </w:rPr>
        <w:t>o</w:t>
      </w:r>
      <w:r>
        <w:rPr>
          <w:rFonts w:asciiTheme="minorHAnsi" w:hAnsiTheme="minorHAnsi" w:cstheme="minorHAnsi"/>
          <w:b/>
        </w:rPr>
        <w:t>vých sítích NN</w:t>
      </w:r>
    </w:p>
    <w:p w14:paraId="0BEC5991" w14:textId="77777777" w:rsidR="004B31D5" w:rsidRPr="008E40E0" w:rsidRDefault="004B31D5" w:rsidP="006F03E2">
      <w:pPr>
        <w:pStyle w:val="Odstavecseseznamem"/>
        <w:numPr>
          <w:ilvl w:val="0"/>
          <w:numId w:val="20"/>
        </w:numPr>
        <w:spacing w:after="0" w:line="276" w:lineRule="auto"/>
        <w:ind w:left="1560" w:hanging="430"/>
        <w:rPr>
          <w:rFonts w:asciiTheme="minorHAnsi" w:hAnsiTheme="minorHAnsi" w:cstheme="minorHAnsi"/>
        </w:rPr>
      </w:pPr>
      <w:r w:rsidRPr="008E40E0">
        <w:rPr>
          <w:rFonts w:asciiTheme="minorHAnsi" w:hAnsiTheme="minorHAnsi" w:cstheme="minorHAnsi"/>
        </w:rPr>
        <w:t>Smyčka</w:t>
      </w:r>
    </w:p>
    <w:p w14:paraId="48F355E1" w14:textId="77777777" w:rsidR="00C655F4" w:rsidRPr="008E40E0" w:rsidRDefault="004B31D5" w:rsidP="006F03E2">
      <w:pPr>
        <w:pStyle w:val="Odstavecseseznamem"/>
        <w:numPr>
          <w:ilvl w:val="0"/>
          <w:numId w:val="20"/>
        </w:numPr>
        <w:spacing w:after="0" w:line="276" w:lineRule="auto"/>
        <w:ind w:left="1560" w:hanging="430"/>
        <w:rPr>
          <w:rFonts w:asciiTheme="minorHAnsi" w:hAnsiTheme="minorHAnsi" w:cstheme="minorHAnsi"/>
        </w:rPr>
      </w:pPr>
      <w:r w:rsidRPr="008E40E0">
        <w:rPr>
          <w:rFonts w:asciiTheme="minorHAnsi" w:hAnsiTheme="minorHAnsi" w:cstheme="minorHAnsi"/>
        </w:rPr>
        <w:t>Paprsek</w:t>
      </w:r>
    </w:p>
    <w:p w14:paraId="2757BBD7" w14:textId="496F23ED" w:rsidR="004B31D5" w:rsidRPr="008E40E0" w:rsidRDefault="004B31D5" w:rsidP="006F03E2">
      <w:pPr>
        <w:pStyle w:val="Odstavecseseznamem"/>
        <w:numPr>
          <w:ilvl w:val="0"/>
          <w:numId w:val="20"/>
        </w:numPr>
        <w:spacing w:after="0" w:line="276" w:lineRule="auto"/>
        <w:ind w:left="1560" w:hanging="430"/>
        <w:rPr>
          <w:rFonts w:asciiTheme="minorHAnsi" w:hAnsiTheme="minorHAnsi" w:cstheme="minorHAnsi"/>
        </w:rPr>
      </w:pPr>
      <w:r w:rsidRPr="008E40E0">
        <w:rPr>
          <w:rFonts w:asciiTheme="minorHAnsi" w:hAnsiTheme="minorHAnsi" w:cstheme="minorHAnsi"/>
        </w:rPr>
        <w:t>T spojka</w:t>
      </w:r>
    </w:p>
    <w:p w14:paraId="22CF1F7A" w14:textId="77777777" w:rsidR="00DC69BA" w:rsidRDefault="00DC69BA" w:rsidP="00015232">
      <w:pPr>
        <w:rPr>
          <w:rFonts w:asciiTheme="minorHAnsi" w:hAnsiTheme="minorHAnsi" w:cstheme="minorHAnsi"/>
          <w:b/>
        </w:rPr>
      </w:pPr>
    </w:p>
    <w:p w14:paraId="35B7A81E" w14:textId="69F97A20" w:rsidR="004B31D5" w:rsidRPr="008E40E0" w:rsidRDefault="004B31D5" w:rsidP="00015232">
      <w:pPr>
        <w:rPr>
          <w:rFonts w:asciiTheme="minorHAnsi" w:hAnsiTheme="minorHAnsi" w:cstheme="minorHAnsi"/>
          <w:b/>
        </w:rPr>
      </w:pPr>
      <w:r w:rsidRPr="008E40E0">
        <w:rPr>
          <w:rFonts w:asciiTheme="minorHAnsi" w:hAnsiTheme="minorHAnsi" w:cstheme="minorHAnsi"/>
          <w:b/>
        </w:rPr>
        <w:t>Parametry připojení:</w:t>
      </w:r>
    </w:p>
    <w:p w14:paraId="1CC7469B" w14:textId="77777777" w:rsidR="004B31D5" w:rsidRPr="008E40E0" w:rsidRDefault="004B31D5" w:rsidP="006F03E2">
      <w:pPr>
        <w:pStyle w:val="Odstavecseseznamem"/>
        <w:numPr>
          <w:ilvl w:val="0"/>
          <w:numId w:val="21"/>
        </w:numPr>
        <w:spacing w:line="276" w:lineRule="auto"/>
        <w:rPr>
          <w:rFonts w:asciiTheme="minorHAnsi" w:hAnsiTheme="minorHAnsi" w:cstheme="minorHAnsi"/>
        </w:rPr>
      </w:pPr>
      <w:r w:rsidRPr="008E40E0">
        <w:rPr>
          <w:rFonts w:asciiTheme="minorHAnsi" w:hAnsiTheme="minorHAnsi" w:cstheme="minorHAnsi"/>
        </w:rPr>
        <w:t>uvažované délky připojení: do 5m, do 10m, do 20m, do 30m, do 40m, do 50m</w:t>
      </w:r>
    </w:p>
    <w:p w14:paraId="23EC6D3F" w14:textId="68E4DB77" w:rsidR="004B31D5" w:rsidRPr="008E40E0" w:rsidRDefault="004B31D5" w:rsidP="006F03E2">
      <w:pPr>
        <w:pStyle w:val="Odstavecseseznamem"/>
        <w:numPr>
          <w:ilvl w:val="0"/>
          <w:numId w:val="21"/>
        </w:numPr>
        <w:spacing w:line="276" w:lineRule="auto"/>
        <w:rPr>
          <w:rFonts w:asciiTheme="minorHAnsi" w:hAnsiTheme="minorHAnsi" w:cstheme="minorHAnsi"/>
        </w:rPr>
      </w:pPr>
      <w:r w:rsidRPr="008E40E0">
        <w:rPr>
          <w:rFonts w:asciiTheme="minorHAnsi" w:hAnsiTheme="minorHAnsi" w:cstheme="minorHAnsi"/>
        </w:rPr>
        <w:t>typy kabelů: do 50, do 95 mm</w:t>
      </w:r>
      <w:r w:rsidRPr="008E40E0">
        <w:rPr>
          <w:rFonts w:asciiTheme="minorHAnsi" w:hAnsiTheme="minorHAnsi" w:cstheme="minorHAnsi"/>
          <w:vertAlign w:val="superscript"/>
        </w:rPr>
        <w:t>2</w:t>
      </w:r>
      <w:r w:rsidRPr="008E40E0">
        <w:rPr>
          <w:rFonts w:asciiTheme="minorHAnsi" w:hAnsiTheme="minorHAnsi" w:cstheme="minorHAnsi"/>
        </w:rPr>
        <w:t>,</w:t>
      </w:r>
      <w:r w:rsidRPr="008E40E0">
        <w:rPr>
          <w:rFonts w:asciiTheme="minorHAnsi" w:hAnsiTheme="minorHAnsi" w:cstheme="minorHAnsi"/>
          <w:vertAlign w:val="superscript"/>
        </w:rPr>
        <w:t xml:space="preserve"> </w:t>
      </w:r>
      <w:r w:rsidRPr="008E40E0">
        <w:rPr>
          <w:rFonts w:asciiTheme="minorHAnsi" w:hAnsiTheme="minorHAnsi" w:cstheme="minorHAnsi"/>
        </w:rPr>
        <w:t>do 240mm</w:t>
      </w:r>
      <w:r w:rsidRPr="008E40E0">
        <w:rPr>
          <w:rFonts w:asciiTheme="minorHAnsi" w:hAnsiTheme="minorHAnsi" w:cstheme="minorHAnsi"/>
          <w:vertAlign w:val="superscript"/>
        </w:rPr>
        <w:t xml:space="preserve">2 </w:t>
      </w:r>
    </w:p>
    <w:p w14:paraId="4027C18F" w14:textId="26E768EC" w:rsidR="004B31D5" w:rsidRDefault="004B31D5" w:rsidP="006F03E2">
      <w:pPr>
        <w:pStyle w:val="Odstavecseseznamem"/>
        <w:numPr>
          <w:ilvl w:val="0"/>
          <w:numId w:val="21"/>
        </w:numPr>
        <w:spacing w:line="276" w:lineRule="auto"/>
        <w:rPr>
          <w:rFonts w:asciiTheme="minorHAnsi" w:hAnsiTheme="minorHAnsi" w:cstheme="minorHAnsi"/>
        </w:rPr>
      </w:pPr>
      <w:r w:rsidRPr="008E40E0">
        <w:rPr>
          <w:rFonts w:asciiTheme="minorHAnsi" w:hAnsiTheme="minorHAnsi" w:cstheme="minorHAnsi"/>
        </w:rPr>
        <w:t xml:space="preserve">typy skříní: </w:t>
      </w:r>
      <w:r w:rsidR="000C08A2" w:rsidRPr="000C08A2">
        <w:rPr>
          <w:rFonts w:asciiTheme="minorHAnsi" w:hAnsiTheme="minorHAnsi" w:cstheme="minorHAnsi"/>
        </w:rPr>
        <w:t xml:space="preserve"> </w:t>
      </w:r>
      <w:r w:rsidR="000C08A2">
        <w:rPr>
          <w:rFonts w:asciiTheme="minorHAnsi" w:hAnsiTheme="minorHAnsi" w:cstheme="minorHAnsi"/>
        </w:rPr>
        <w:t>přípojkové, smyčkové a rozpojovací</w:t>
      </w:r>
    </w:p>
    <w:p w14:paraId="51EE0F51" w14:textId="66507BD9" w:rsidR="00E553FB" w:rsidRPr="00E553FB" w:rsidRDefault="00E553FB" w:rsidP="00E553FB">
      <w:pPr>
        <w:spacing w:line="276" w:lineRule="auto"/>
        <w:jc w:val="both"/>
        <w:rPr>
          <w:rFonts w:asciiTheme="minorHAnsi" w:hAnsiTheme="minorHAnsi" w:cstheme="minorHAnsi"/>
        </w:rPr>
      </w:pPr>
    </w:p>
    <w:p w14:paraId="38AC152A" w14:textId="3FD30430" w:rsidR="00E553FB" w:rsidRPr="00E553FB" w:rsidRDefault="004E0DDC" w:rsidP="00E553FB">
      <w:pPr>
        <w:spacing w:line="276" w:lineRule="auto"/>
        <w:jc w:val="both"/>
        <w:rPr>
          <w:rFonts w:asciiTheme="minorHAnsi" w:hAnsiTheme="minorHAnsi" w:cstheme="minorHAnsi"/>
        </w:rPr>
      </w:pPr>
      <w:r>
        <w:rPr>
          <w:rFonts w:asciiTheme="minorHAnsi" w:hAnsiTheme="minorHAnsi" w:cstheme="minorHAnsi"/>
        </w:rPr>
        <w:t xml:space="preserve">Předmětem </w:t>
      </w:r>
      <w:r w:rsidR="00E553FB" w:rsidRPr="00E553FB">
        <w:rPr>
          <w:rFonts w:asciiTheme="minorHAnsi" w:hAnsiTheme="minorHAnsi" w:cstheme="minorHAnsi"/>
        </w:rPr>
        <w:t>dílčího plnění bude</w:t>
      </w:r>
      <w:r>
        <w:rPr>
          <w:rFonts w:asciiTheme="minorHAnsi" w:hAnsiTheme="minorHAnsi" w:cstheme="minorHAnsi"/>
        </w:rPr>
        <w:t xml:space="preserve"> rovněž</w:t>
      </w:r>
      <w:r w:rsidR="00E553FB" w:rsidRPr="00E553FB">
        <w:rPr>
          <w:rFonts w:asciiTheme="minorHAnsi" w:hAnsiTheme="minorHAnsi" w:cstheme="minorHAnsi"/>
        </w:rPr>
        <w:t xml:space="preserve"> vypracování PD, která  musí obsahovat technické řešení s obsahovou náplní minimálně v rozsahu definovaném </w:t>
      </w:r>
      <w:r w:rsidR="00E553FB">
        <w:rPr>
          <w:rFonts w:asciiTheme="minorHAnsi" w:hAnsiTheme="minorHAnsi" w:cstheme="minorHAnsi"/>
        </w:rPr>
        <w:t xml:space="preserve">zákonem č. </w:t>
      </w:r>
      <w:r>
        <w:rPr>
          <w:rFonts w:asciiTheme="minorHAnsi" w:hAnsiTheme="minorHAnsi" w:cstheme="minorHAnsi"/>
        </w:rPr>
        <w:t xml:space="preserve">183/2006 Sb. </w:t>
      </w:r>
      <w:r w:rsidR="00E553FB" w:rsidRPr="00E553FB">
        <w:rPr>
          <w:rFonts w:asciiTheme="minorHAnsi" w:hAnsiTheme="minorHAnsi" w:cstheme="minorHAnsi"/>
        </w:rPr>
        <w:t>stavební</w:t>
      </w:r>
      <w:r>
        <w:rPr>
          <w:rFonts w:asciiTheme="minorHAnsi" w:hAnsiTheme="minorHAnsi" w:cstheme="minorHAnsi"/>
        </w:rPr>
        <w:t xml:space="preserve"> zákon</w:t>
      </w:r>
      <w:r w:rsidR="00E553FB" w:rsidRPr="00E553FB">
        <w:rPr>
          <w:rFonts w:asciiTheme="minorHAnsi" w:hAnsiTheme="minorHAnsi" w:cstheme="minorHAnsi"/>
        </w:rPr>
        <w:t xml:space="preserve">, vyhláškou č. 499/2006 Sb., totou Smlouvou a TPPD. Rozsah bude vždy </w:t>
      </w:r>
      <w:r w:rsidR="00F504D1">
        <w:rPr>
          <w:rFonts w:asciiTheme="minorHAnsi" w:hAnsiTheme="minorHAnsi" w:cstheme="minorHAnsi"/>
        </w:rPr>
        <w:t>odpovídat aktuální potřebě</w:t>
      </w:r>
      <w:r w:rsidR="00E553FB" w:rsidRPr="00E553FB">
        <w:rPr>
          <w:rFonts w:asciiTheme="minorHAnsi" w:hAnsiTheme="minorHAnsi" w:cstheme="minorHAnsi"/>
        </w:rPr>
        <w:t xml:space="preserve"> pro konkrétní SNK. Součástí</w:t>
      </w:r>
      <w:r>
        <w:rPr>
          <w:rFonts w:asciiTheme="minorHAnsi" w:hAnsiTheme="minorHAnsi" w:cstheme="minorHAnsi"/>
        </w:rPr>
        <w:t xml:space="preserve"> plnění</w:t>
      </w:r>
      <w:r w:rsidR="00E553FB" w:rsidRPr="00E553FB">
        <w:rPr>
          <w:rFonts w:asciiTheme="minorHAnsi" w:hAnsiTheme="minorHAnsi" w:cstheme="minorHAnsi"/>
        </w:rPr>
        <w:t xml:space="preserve"> je</w:t>
      </w:r>
      <w:r>
        <w:rPr>
          <w:rFonts w:asciiTheme="minorHAnsi" w:hAnsiTheme="minorHAnsi" w:cstheme="minorHAnsi"/>
        </w:rPr>
        <w:t xml:space="preserve"> rovněž</w:t>
      </w:r>
      <w:r w:rsidR="00E553FB" w:rsidRPr="00E553FB">
        <w:rPr>
          <w:rFonts w:asciiTheme="minorHAnsi" w:hAnsiTheme="minorHAnsi" w:cstheme="minorHAnsi"/>
        </w:rPr>
        <w:t xml:space="preserve"> </w:t>
      </w:r>
      <w:r>
        <w:rPr>
          <w:rFonts w:asciiTheme="minorHAnsi" w:hAnsiTheme="minorHAnsi" w:cstheme="minorHAnsi"/>
        </w:rPr>
        <w:t>zajištění</w:t>
      </w:r>
      <w:r w:rsidR="00E553FB" w:rsidRPr="00E553FB">
        <w:rPr>
          <w:rFonts w:asciiTheme="minorHAnsi" w:hAnsiTheme="minorHAnsi" w:cstheme="minorHAnsi"/>
        </w:rPr>
        <w:t xml:space="preserve"> veřejnoprávního titulu, pokud je k</w:t>
      </w:r>
      <w:r>
        <w:rPr>
          <w:rFonts w:asciiTheme="minorHAnsi" w:hAnsiTheme="minorHAnsi" w:cstheme="minorHAnsi"/>
        </w:rPr>
        <w:t xml:space="preserve"> realizaci </w:t>
      </w:r>
      <w:r w:rsidR="00E553FB" w:rsidRPr="00E553FB">
        <w:rPr>
          <w:rFonts w:asciiTheme="minorHAnsi" w:hAnsiTheme="minorHAnsi" w:cstheme="minorHAnsi"/>
        </w:rPr>
        <w:t>dané SNK vyžadován.</w:t>
      </w:r>
    </w:p>
    <w:p w14:paraId="1B7E0D73" w14:textId="131E6565" w:rsidR="008C3EA4" w:rsidRPr="00EA5C94" w:rsidRDefault="002A71D9" w:rsidP="006F03E2">
      <w:pPr>
        <w:pStyle w:val="RLTextlnkuslovan"/>
        <w:numPr>
          <w:ilvl w:val="1"/>
          <w:numId w:val="8"/>
        </w:numPr>
      </w:pPr>
      <w:bookmarkStart w:id="9" w:name="_Ref430785009"/>
      <w:r w:rsidRPr="0094407A">
        <w:t xml:space="preserve">Zhotovitel je </w:t>
      </w:r>
      <w:r w:rsidR="008478C7" w:rsidRPr="0094407A">
        <w:t xml:space="preserve">dále </w:t>
      </w:r>
      <w:r w:rsidRPr="0094407A">
        <w:t xml:space="preserve">v rámci předmětu plnění jménem </w:t>
      </w:r>
      <w:r w:rsidR="00D6550D" w:rsidRPr="0094407A">
        <w:t>Objednat</w:t>
      </w:r>
      <w:r w:rsidRPr="0094407A">
        <w:t xml:space="preserve">ele, </w:t>
      </w:r>
      <w:r w:rsidR="004024D5" w:rsidRPr="0094407A">
        <w:t>který</w:t>
      </w:r>
      <w:r w:rsidR="004024D5" w:rsidRPr="00EA5C94">
        <w:t xml:space="preserve"> je zároveň provozovatelem DS,</w:t>
      </w:r>
      <w:r w:rsidRPr="00EA5C94">
        <w:t xml:space="preserve"> povinen:</w:t>
      </w:r>
      <w:bookmarkEnd w:id="9"/>
    </w:p>
    <w:p w14:paraId="0947C997" w14:textId="77777777" w:rsidR="001E29CB" w:rsidRDefault="00611E44" w:rsidP="001E29CB">
      <w:pPr>
        <w:pStyle w:val="RLTextlnkuslovan"/>
        <w:numPr>
          <w:ilvl w:val="2"/>
          <w:numId w:val="8"/>
        </w:numPr>
        <w:ind w:hanging="657"/>
      </w:pPr>
      <w:r>
        <w:t>před real</w:t>
      </w:r>
      <w:r w:rsidR="00D10DE2">
        <w:t>iz</w:t>
      </w:r>
      <w:r>
        <w:t>ací dílčího plnění z</w:t>
      </w:r>
      <w:r w:rsidR="00120C4F">
        <w:t xml:space="preserve">ajistit </w:t>
      </w:r>
      <w:r w:rsidR="004E55BD" w:rsidRPr="00EA5C94">
        <w:t xml:space="preserve">za pomoci údajů z katastru nemovitostí </w:t>
      </w:r>
      <w:r w:rsidR="00956DEB" w:rsidRPr="00EA5C94">
        <w:t>vlastníky, příp. i</w:t>
      </w:r>
      <w:r w:rsidR="002A71D9" w:rsidRPr="00EA5C94">
        <w:t xml:space="preserve"> uživatele pozemků</w:t>
      </w:r>
      <w:r w:rsidR="004E55BD" w:rsidRPr="00EA5C94">
        <w:t xml:space="preserve"> a jiných nemovitých věcí</w:t>
      </w:r>
      <w:r w:rsidR="00B32A3B" w:rsidRPr="00EA5C94">
        <w:t xml:space="preserve"> </w:t>
      </w:r>
      <w:r w:rsidR="002A71D9" w:rsidRPr="00EA5C94">
        <w:t>dotčených realizací předmětu plnění</w:t>
      </w:r>
    </w:p>
    <w:p w14:paraId="0684A156" w14:textId="1D8B377E" w:rsidR="002A71D9" w:rsidRPr="00B94014" w:rsidRDefault="00853A02" w:rsidP="001E29CB">
      <w:pPr>
        <w:pStyle w:val="RLTextlnkuslovan"/>
        <w:numPr>
          <w:ilvl w:val="2"/>
          <w:numId w:val="8"/>
        </w:numPr>
        <w:ind w:hanging="657"/>
      </w:pPr>
      <w:r w:rsidRPr="00EA5C94">
        <w:t>p</w:t>
      </w:r>
      <w:r w:rsidR="002A71D9" w:rsidRPr="00EA5C94">
        <w:t>řed realizací</w:t>
      </w:r>
      <w:r w:rsidR="00F71B7D" w:rsidRPr="00EA5C94">
        <w:t xml:space="preserve"> dílčího</w:t>
      </w:r>
      <w:r w:rsidR="002A71D9" w:rsidRPr="00EA5C94">
        <w:t xml:space="preserve"> plnění písemně oznámit vlastníkům </w:t>
      </w:r>
      <w:r w:rsidR="00F71B7D" w:rsidRPr="00EA5C94">
        <w:t xml:space="preserve">a </w:t>
      </w:r>
      <w:r w:rsidR="002A71D9" w:rsidRPr="00EA5C94">
        <w:t>uživatelům pozemků dotčených realizací předmětu</w:t>
      </w:r>
      <w:r w:rsidR="00F71B7D" w:rsidRPr="00EA5C94">
        <w:t xml:space="preserve"> dílčího</w:t>
      </w:r>
      <w:r w:rsidR="002A71D9" w:rsidRPr="00EA5C94">
        <w:t xml:space="preserve"> plnění dle této </w:t>
      </w:r>
      <w:r w:rsidR="00F71B7D" w:rsidRPr="00EA5C94">
        <w:t xml:space="preserve">Smlouvy </w:t>
      </w:r>
      <w:r w:rsidR="002A71D9" w:rsidRPr="00EA5C94">
        <w:t xml:space="preserve">v souladu s platnou právní úpravou plánovaný bezprostřední vstup na tyto pozemky za účelem provedení předmětu </w:t>
      </w:r>
      <w:r w:rsidR="00F71B7D" w:rsidRPr="00EA5C94">
        <w:t xml:space="preserve">dílčího </w:t>
      </w:r>
      <w:r w:rsidR="002A71D9" w:rsidRPr="00EA5C94">
        <w:t xml:space="preserve">plnění dle této </w:t>
      </w:r>
      <w:r w:rsidR="00F71B7D" w:rsidRPr="00EA5C94">
        <w:t>Smlouvy</w:t>
      </w:r>
      <w:r w:rsidR="002A71D9" w:rsidRPr="00EA5C94">
        <w:t>. Pro tyto účely j</w:t>
      </w:r>
      <w:r w:rsidR="00F71B7D" w:rsidRPr="00EA5C94">
        <w:t xml:space="preserve">e </w:t>
      </w:r>
      <w:r w:rsidR="00D6550D" w:rsidRPr="00EA5C94">
        <w:t>Zhotovite</w:t>
      </w:r>
      <w:r w:rsidR="002A71D9" w:rsidRPr="00EA5C94">
        <w:t xml:space="preserve">l povinen používat formulář </w:t>
      </w:r>
      <w:r w:rsidR="002A71D9" w:rsidRPr="00B94014">
        <w:t xml:space="preserve">uvedený v příloze č. </w:t>
      </w:r>
      <w:r w:rsidR="00757ABA" w:rsidRPr="00B94014">
        <w:t xml:space="preserve">17 </w:t>
      </w:r>
      <w:r w:rsidR="00586DF7" w:rsidRPr="00B94014">
        <w:t>Smlou</w:t>
      </w:r>
      <w:r w:rsidR="002A71D9" w:rsidRPr="00B94014">
        <w:t xml:space="preserve">vy. </w:t>
      </w:r>
    </w:p>
    <w:p w14:paraId="292E05EF" w14:textId="2C9343CB" w:rsidR="005A03AE" w:rsidRPr="00EA5C94" w:rsidRDefault="00853A02" w:rsidP="006F03E2">
      <w:pPr>
        <w:pStyle w:val="RLTextlnkuslovan"/>
        <w:numPr>
          <w:ilvl w:val="2"/>
          <w:numId w:val="8"/>
        </w:numPr>
        <w:ind w:hanging="657"/>
      </w:pPr>
      <w:r w:rsidRPr="00B94014">
        <w:t xml:space="preserve">zajistit </w:t>
      </w:r>
      <w:r w:rsidR="002A71D9" w:rsidRPr="00B94014">
        <w:t>umístění či přemístění dopravní</w:t>
      </w:r>
      <w:r w:rsidR="003469FD" w:rsidRPr="00B94014">
        <w:t>ho znače</w:t>
      </w:r>
      <w:r w:rsidR="003469FD">
        <w:t>ní</w:t>
      </w:r>
      <w:r w:rsidR="002A71D9" w:rsidRPr="00EA5C94">
        <w:t xml:space="preserve"> po předchozím projednání na příslušném úřadu </w:t>
      </w:r>
      <w:r w:rsidR="00CD4F7E" w:rsidRPr="00EA5C94">
        <w:t>(</w:t>
      </w:r>
      <w:r w:rsidR="00616058">
        <w:t>odbor dopravy</w:t>
      </w:r>
      <w:r w:rsidR="00CD4F7E" w:rsidRPr="00EA5C94">
        <w:t>)</w:t>
      </w:r>
      <w:r w:rsidR="00194B44">
        <w:t xml:space="preserve"> v souladu s právními předpisy.</w:t>
      </w:r>
      <w:r w:rsidR="002A71D9" w:rsidRPr="00EA5C94">
        <w:t xml:space="preserve"> </w:t>
      </w:r>
    </w:p>
    <w:p w14:paraId="65A6634F" w14:textId="77777777" w:rsidR="002A71D9" w:rsidRPr="00EA5C94" w:rsidRDefault="00853A02" w:rsidP="006F03E2">
      <w:pPr>
        <w:pStyle w:val="RLTextlnkuslovan"/>
        <w:numPr>
          <w:ilvl w:val="2"/>
          <w:numId w:val="8"/>
        </w:numPr>
        <w:ind w:hanging="657"/>
      </w:pPr>
      <w:r w:rsidRPr="00EA5C94">
        <w:t xml:space="preserve">zajistit </w:t>
      </w:r>
      <w:r w:rsidR="002A71D9" w:rsidRPr="00EA5C94">
        <w:t>povolení ke zvláštnímu užívání veřejného prostranství a chodníků, ohlašování výkopových prací, povolení ke zvláštnímu užívání pozemních komunikací a provozu na pozemních komunikacích a projednání a umístění dopravního značení, včetně uzavírání smluv o dočasném užívání pozemních komunikací, chodníků či veřejného prostranství</w:t>
      </w:r>
      <w:r w:rsidR="005A03AE" w:rsidRPr="00EA5C94">
        <w:t xml:space="preserve"> </w:t>
      </w:r>
      <w:r w:rsidR="005A03AE" w:rsidRPr="00EA5C94">
        <w:lastRenderedPageBreak/>
        <w:t>včetně jejich změn či ukončení</w:t>
      </w:r>
      <w:r w:rsidRPr="00EA5C94">
        <w:t>, jsou-li tyto úkony nezbytné v</w:t>
      </w:r>
      <w:r w:rsidR="00BD476B" w:rsidRPr="00EA5C94">
        <w:t> </w:t>
      </w:r>
      <w:r w:rsidRPr="00EA5C94">
        <w:t>souvislosti</w:t>
      </w:r>
      <w:r w:rsidR="00BD476B" w:rsidRPr="00EA5C94">
        <w:t xml:space="preserve"> s</w:t>
      </w:r>
      <w:r w:rsidRPr="00EA5C94">
        <w:t xml:space="preserve"> realizací příslušného předmětu dílčího plnění;</w:t>
      </w:r>
    </w:p>
    <w:p w14:paraId="3B3CC476" w14:textId="77777777" w:rsidR="002A71D9" w:rsidRPr="00EA5C94" w:rsidRDefault="00853A02" w:rsidP="006F03E2">
      <w:pPr>
        <w:pStyle w:val="RLTextlnkuslovan"/>
        <w:numPr>
          <w:ilvl w:val="2"/>
          <w:numId w:val="8"/>
        </w:numPr>
      </w:pPr>
      <w:r w:rsidRPr="00EA5C94">
        <w:t xml:space="preserve">před </w:t>
      </w:r>
      <w:r w:rsidR="002A71D9" w:rsidRPr="00EA5C94">
        <w:t>zahájením prací splnit oznamovací povinnost</w:t>
      </w:r>
      <w:r w:rsidR="0084051C" w:rsidRPr="00EA5C94">
        <w:t xml:space="preserve"> a</w:t>
      </w:r>
      <w:r w:rsidR="002A71D9" w:rsidRPr="00EA5C94">
        <w:t xml:space="preserve"> vyřídit vydání potřebných povolení a souhlasů příslušným správním úřadem</w:t>
      </w:r>
      <w:r w:rsidR="0084051C" w:rsidRPr="00EA5C94">
        <w:t>, pokud je to zapotřebí pro realizaci dílčího plnění,</w:t>
      </w:r>
      <w:r w:rsidR="002A71D9" w:rsidRPr="00EA5C94">
        <w:t xml:space="preserve"> a </w:t>
      </w:r>
      <w:r w:rsidR="0084051C" w:rsidRPr="00EA5C94">
        <w:t>dále</w:t>
      </w:r>
      <w:r w:rsidR="002A71D9" w:rsidRPr="00EA5C94">
        <w:t xml:space="preserve"> archivovat v listinné formě veškerou písemnou dokumentaci o komunikaci s</w:t>
      </w:r>
      <w:r w:rsidR="0084051C" w:rsidRPr="00EA5C94">
        <w:t> </w:t>
      </w:r>
      <w:r w:rsidR="002A71D9" w:rsidRPr="00EA5C94">
        <w:t>vlastníky</w:t>
      </w:r>
      <w:r w:rsidR="0084051C" w:rsidRPr="00EA5C94">
        <w:t xml:space="preserve"> movitých a nemovitých věcí dotčených při realizaci předmětu plnění dle této Smlouvy</w:t>
      </w:r>
      <w:r w:rsidR="002A71D9" w:rsidRPr="00EA5C94">
        <w:t xml:space="preserve">, </w:t>
      </w:r>
      <w:r w:rsidR="0084051C" w:rsidRPr="00EA5C94">
        <w:t xml:space="preserve">se správními orgány </w:t>
      </w:r>
      <w:r w:rsidR="002A71D9" w:rsidRPr="00EA5C94">
        <w:t xml:space="preserve">či dalšími obdobnými institucemi, a to po dobu 5 let od data jejich odeslání či obdržení. </w:t>
      </w:r>
    </w:p>
    <w:p w14:paraId="2549B8E3" w14:textId="77777777" w:rsidR="005A03AE" w:rsidRPr="00EA5C94" w:rsidRDefault="00853A02" w:rsidP="006F03E2">
      <w:pPr>
        <w:pStyle w:val="RLTextlnkuslovan"/>
        <w:numPr>
          <w:ilvl w:val="2"/>
          <w:numId w:val="8"/>
        </w:numPr>
      </w:pPr>
      <w:r w:rsidRPr="00EA5C94">
        <w:t xml:space="preserve">zajistit </w:t>
      </w:r>
      <w:r w:rsidR="002A71D9" w:rsidRPr="00EA5C94">
        <w:t>ostatní právní úkony spojené s </w:t>
      </w:r>
      <w:r w:rsidR="003560DD" w:rsidRPr="00EA5C94">
        <w:t xml:space="preserve">výkonem </w:t>
      </w:r>
      <w:r w:rsidR="002A71D9" w:rsidRPr="00EA5C94">
        <w:t xml:space="preserve">předmětu plnění dle této </w:t>
      </w:r>
      <w:r w:rsidR="00586DF7" w:rsidRPr="00EA5C94">
        <w:t>Smlou</w:t>
      </w:r>
      <w:r w:rsidR="002A71D9" w:rsidRPr="00EA5C94">
        <w:t xml:space="preserve">vy, které je povinen na základě platných právních předpisů činit </w:t>
      </w:r>
      <w:r w:rsidR="00D6550D" w:rsidRPr="00EA5C94">
        <w:t>Objednat</w:t>
      </w:r>
      <w:r w:rsidR="002A71D9" w:rsidRPr="00EA5C94">
        <w:t>el vůči správnímu orgánu</w:t>
      </w:r>
      <w:r w:rsidRPr="00EA5C94">
        <w:t>;</w:t>
      </w:r>
    </w:p>
    <w:p w14:paraId="1846A406" w14:textId="70330923" w:rsidR="002A71D9" w:rsidRPr="00C8271B" w:rsidRDefault="00853A02" w:rsidP="006F03E2">
      <w:pPr>
        <w:pStyle w:val="RLTextlnkuslovan"/>
        <w:numPr>
          <w:ilvl w:val="2"/>
          <w:numId w:val="8"/>
        </w:numPr>
      </w:pPr>
      <w:r w:rsidRPr="00EA5C94">
        <w:rPr>
          <w:bCs/>
        </w:rPr>
        <w:t xml:space="preserve">pro </w:t>
      </w:r>
      <w:r w:rsidR="002A71D9" w:rsidRPr="00EA5C94">
        <w:rPr>
          <w:bCs/>
        </w:rPr>
        <w:t xml:space="preserve">účely zajištění úkonů </w:t>
      </w:r>
      <w:r w:rsidR="00653F95" w:rsidRPr="00EA5C94">
        <w:rPr>
          <w:bCs/>
        </w:rPr>
        <w:t>dle </w:t>
      </w:r>
      <w:r w:rsidR="00CD54FD" w:rsidRPr="00EA5C94">
        <w:rPr>
          <w:bCs/>
        </w:rPr>
        <w:t>odst.</w:t>
      </w:r>
      <w:r w:rsidR="00DC69BA">
        <w:rPr>
          <w:bCs/>
        </w:rPr>
        <w:t xml:space="preserve"> 3.4</w:t>
      </w:r>
      <w:r w:rsidR="00C67FFE" w:rsidRPr="00EA5C94">
        <w:rPr>
          <w:bCs/>
        </w:rPr>
        <w:t>.</w:t>
      </w:r>
      <w:r w:rsidR="002A71D9" w:rsidRPr="00EA5C94">
        <w:rPr>
          <w:bCs/>
        </w:rPr>
        <w:t xml:space="preserve"> </w:t>
      </w:r>
      <w:r w:rsidR="00956DEB" w:rsidRPr="00EA5C94">
        <w:rPr>
          <w:bCs/>
        </w:rPr>
        <w:t xml:space="preserve">této </w:t>
      </w:r>
      <w:r w:rsidR="00586DF7" w:rsidRPr="00EA5C94">
        <w:rPr>
          <w:bCs/>
        </w:rPr>
        <w:t>Smlou</w:t>
      </w:r>
      <w:r w:rsidR="002A71D9" w:rsidRPr="00EA5C94">
        <w:rPr>
          <w:bCs/>
        </w:rPr>
        <w:t xml:space="preserve">vy </w:t>
      </w:r>
      <w:r w:rsidR="00423AD2" w:rsidRPr="00EA5C94">
        <w:rPr>
          <w:bCs/>
        </w:rPr>
        <w:t xml:space="preserve">bude </w:t>
      </w:r>
      <w:r w:rsidR="00D6550D" w:rsidRPr="00EA5C94">
        <w:rPr>
          <w:bCs/>
        </w:rPr>
        <w:t>Zhotovite</w:t>
      </w:r>
      <w:r w:rsidR="002A71D9" w:rsidRPr="00EA5C94">
        <w:rPr>
          <w:bCs/>
        </w:rPr>
        <w:t>li udělena plná moc k</w:t>
      </w:r>
      <w:r w:rsidR="00423AD2" w:rsidRPr="00EA5C94">
        <w:rPr>
          <w:bCs/>
        </w:rPr>
        <w:t> </w:t>
      </w:r>
      <w:r w:rsidR="002A71D9" w:rsidRPr="00EA5C94">
        <w:rPr>
          <w:bCs/>
        </w:rPr>
        <w:t>zastupování</w:t>
      </w:r>
      <w:r w:rsidR="00423AD2" w:rsidRPr="00EA5C94">
        <w:rPr>
          <w:bCs/>
        </w:rPr>
        <w:t xml:space="preserve"> Objednatele</w:t>
      </w:r>
      <w:r w:rsidR="00653F95" w:rsidRPr="00EA5C94">
        <w:rPr>
          <w:bCs/>
        </w:rPr>
        <w:t xml:space="preserve">, je-li taková plná moc zapotřebí dle obecně závazných právních předpisů či existujících </w:t>
      </w:r>
      <w:r w:rsidR="00D46F83">
        <w:rPr>
          <w:bCs/>
        </w:rPr>
        <w:t>smluvních vztahů;</w:t>
      </w:r>
    </w:p>
    <w:p w14:paraId="0E96E6F3" w14:textId="62E4FDB3" w:rsidR="00C8271B" w:rsidRPr="00F25B7E" w:rsidRDefault="00C3265F" w:rsidP="006F03E2">
      <w:pPr>
        <w:pStyle w:val="RLTextlnkuslovan"/>
        <w:numPr>
          <w:ilvl w:val="2"/>
          <w:numId w:val="8"/>
        </w:numPr>
      </w:pPr>
      <w:r>
        <w:t xml:space="preserve">uložení dokončených částí PD  </w:t>
      </w:r>
      <w:r w:rsidR="00C8271B">
        <w:t>v elektronické podobě do aplikací Objednatele;</w:t>
      </w:r>
    </w:p>
    <w:p w14:paraId="456A33A4" w14:textId="68DBE945" w:rsidR="00C8271B" w:rsidRPr="00EA5C94" w:rsidRDefault="00C8271B" w:rsidP="006F03E2">
      <w:pPr>
        <w:pStyle w:val="RLTextlnkuslovan"/>
        <w:numPr>
          <w:ilvl w:val="2"/>
          <w:numId w:val="8"/>
        </w:numPr>
      </w:pPr>
      <w:r>
        <w:t>archivace</w:t>
      </w:r>
      <w:r w:rsidR="00B44FB9">
        <w:t xml:space="preserve"> podkladů</w:t>
      </w:r>
      <w:r w:rsidRPr="00F25B7E">
        <w:t xml:space="preserve"> </w:t>
      </w:r>
      <w:r w:rsidR="00C3265F">
        <w:t xml:space="preserve">SNK (PD, stavební deník, a další dokumenty) </w:t>
      </w:r>
      <w:r w:rsidRPr="00F25B7E">
        <w:t>v listinné a elek</w:t>
      </w:r>
      <w:r>
        <w:t>tronické formě včetně veškeré písemné dokumentace</w:t>
      </w:r>
      <w:r w:rsidRPr="00F25B7E">
        <w:t xml:space="preserve"> o komunikaci s vlastníky movi</w:t>
      </w:r>
      <w:r>
        <w:t>tých a nemovitých věcí, dotčenými</w:t>
      </w:r>
      <w:r w:rsidRPr="00F25B7E">
        <w:t xml:space="preserve"> plánovanou</w:t>
      </w:r>
      <w:r w:rsidR="00F504D1">
        <w:t xml:space="preserve"> stavbou.</w:t>
      </w:r>
    </w:p>
    <w:p w14:paraId="690F3F90" w14:textId="77777777" w:rsidR="00AA34BD" w:rsidRPr="00EA5C94" w:rsidRDefault="00AA34BD" w:rsidP="006F03E2">
      <w:pPr>
        <w:pStyle w:val="RLlneksmlouvy"/>
        <w:numPr>
          <w:ilvl w:val="0"/>
          <w:numId w:val="8"/>
        </w:numPr>
        <w:rPr>
          <w:caps/>
          <w:szCs w:val="22"/>
        </w:rPr>
      </w:pPr>
      <w:bookmarkStart w:id="10" w:name="_Ref430089864"/>
      <w:r w:rsidRPr="00EA5C94">
        <w:rPr>
          <w:caps/>
          <w:szCs w:val="22"/>
        </w:rPr>
        <w:t xml:space="preserve">Způsob uzavírání </w:t>
      </w:r>
      <w:r w:rsidR="002075E4" w:rsidRPr="00EA5C94">
        <w:rPr>
          <w:caps/>
          <w:szCs w:val="22"/>
        </w:rPr>
        <w:t xml:space="preserve">dílčích </w:t>
      </w:r>
      <w:r w:rsidRPr="00EA5C94">
        <w:rPr>
          <w:caps/>
          <w:szCs w:val="22"/>
        </w:rPr>
        <w:t>smluv</w:t>
      </w:r>
      <w:bookmarkEnd w:id="10"/>
    </w:p>
    <w:p w14:paraId="090658CC" w14:textId="25E17690" w:rsidR="00AA34BD" w:rsidRDefault="0085243B" w:rsidP="006F03E2">
      <w:pPr>
        <w:pStyle w:val="RLTextlnkuslovan"/>
        <w:numPr>
          <w:ilvl w:val="1"/>
          <w:numId w:val="8"/>
        </w:numPr>
        <w:rPr>
          <w:bCs/>
        </w:rPr>
      </w:pPr>
      <w:r w:rsidRPr="00EA5C94">
        <w:rPr>
          <w:bCs/>
        </w:rPr>
        <w:t xml:space="preserve">Zhotovitel je povinen </w:t>
      </w:r>
      <w:r w:rsidR="00761632" w:rsidRPr="00EA5C94">
        <w:rPr>
          <w:bCs/>
        </w:rPr>
        <w:t xml:space="preserve">každý </w:t>
      </w:r>
      <w:r w:rsidRPr="00EA5C94">
        <w:rPr>
          <w:bCs/>
        </w:rPr>
        <w:t>jedn</w:t>
      </w:r>
      <w:r w:rsidR="00761632" w:rsidRPr="00EA5C94">
        <w:rPr>
          <w:bCs/>
        </w:rPr>
        <w:t>otlivý</w:t>
      </w:r>
      <w:r w:rsidR="00E34ABD" w:rsidRPr="00EA5C94">
        <w:rPr>
          <w:bCs/>
        </w:rPr>
        <w:t xml:space="preserve"> </w:t>
      </w:r>
      <w:r w:rsidR="00761632" w:rsidRPr="00EA5C94">
        <w:rPr>
          <w:bCs/>
        </w:rPr>
        <w:t xml:space="preserve">případ </w:t>
      </w:r>
      <w:r w:rsidR="00E34ABD" w:rsidRPr="00EA5C94">
        <w:rPr>
          <w:bCs/>
        </w:rPr>
        <w:t>dílčí</w:t>
      </w:r>
      <w:r w:rsidR="00761632" w:rsidRPr="00EA5C94">
        <w:rPr>
          <w:bCs/>
        </w:rPr>
        <w:t>ho</w:t>
      </w:r>
      <w:r w:rsidR="00E34ABD" w:rsidRPr="00EA5C94">
        <w:rPr>
          <w:bCs/>
        </w:rPr>
        <w:t xml:space="preserve"> plnění</w:t>
      </w:r>
      <w:r w:rsidR="008E52EA" w:rsidRPr="00EA5C94">
        <w:rPr>
          <w:bCs/>
        </w:rPr>
        <w:t xml:space="preserve"> </w:t>
      </w:r>
      <w:r w:rsidR="000E78D5" w:rsidRPr="00EA5C94">
        <w:rPr>
          <w:bCs/>
        </w:rPr>
        <w:t xml:space="preserve">provést </w:t>
      </w:r>
      <w:r w:rsidR="00761632" w:rsidRPr="00EA5C94">
        <w:rPr>
          <w:bCs/>
        </w:rPr>
        <w:t xml:space="preserve">na základě samostatné </w:t>
      </w:r>
      <w:r w:rsidR="005979E3" w:rsidRPr="00EA5C94">
        <w:rPr>
          <w:bCs/>
        </w:rPr>
        <w:t>D</w:t>
      </w:r>
      <w:r w:rsidR="005E1ABD" w:rsidRPr="00EA5C94">
        <w:rPr>
          <w:bCs/>
        </w:rPr>
        <w:t xml:space="preserve">ílčí </w:t>
      </w:r>
      <w:r w:rsidR="00FA3255" w:rsidRPr="00EA5C94">
        <w:rPr>
          <w:bCs/>
        </w:rPr>
        <w:t>s</w:t>
      </w:r>
      <w:r w:rsidR="00586DF7" w:rsidRPr="00EA5C94">
        <w:rPr>
          <w:bCs/>
        </w:rPr>
        <w:t>mlou</w:t>
      </w:r>
      <w:r w:rsidR="005E1ABD" w:rsidRPr="00EA5C94">
        <w:rPr>
          <w:bCs/>
        </w:rPr>
        <w:t>vy</w:t>
      </w:r>
      <w:r w:rsidR="000E78D5" w:rsidRPr="00EA5C94">
        <w:rPr>
          <w:bCs/>
        </w:rPr>
        <w:t>, která bude</w:t>
      </w:r>
      <w:r w:rsidR="00761632" w:rsidRPr="00EA5C94">
        <w:rPr>
          <w:bCs/>
        </w:rPr>
        <w:t xml:space="preserve"> </w:t>
      </w:r>
      <w:r w:rsidR="005E1ABD" w:rsidRPr="00EA5C94">
        <w:rPr>
          <w:bCs/>
        </w:rPr>
        <w:t xml:space="preserve">mezi </w:t>
      </w:r>
      <w:r w:rsidR="00D6550D" w:rsidRPr="00EA5C94">
        <w:rPr>
          <w:bCs/>
        </w:rPr>
        <w:t>Objednat</w:t>
      </w:r>
      <w:r w:rsidR="005E1ABD" w:rsidRPr="00EA5C94">
        <w:rPr>
          <w:bCs/>
        </w:rPr>
        <w:t xml:space="preserve">elem a </w:t>
      </w:r>
      <w:r w:rsidR="00D6550D" w:rsidRPr="00EA5C94">
        <w:rPr>
          <w:bCs/>
        </w:rPr>
        <w:t>Zhotovite</w:t>
      </w:r>
      <w:r w:rsidR="005E1ABD" w:rsidRPr="00EA5C94">
        <w:rPr>
          <w:bCs/>
        </w:rPr>
        <w:t>lem</w:t>
      </w:r>
      <w:r w:rsidR="000E78D5" w:rsidRPr="00EA5C94">
        <w:rPr>
          <w:bCs/>
        </w:rPr>
        <w:t xml:space="preserve"> uzavřena</w:t>
      </w:r>
      <w:r w:rsidR="005E1ABD" w:rsidRPr="00EA5C94">
        <w:rPr>
          <w:bCs/>
        </w:rPr>
        <w:t>.</w:t>
      </w:r>
      <w:r w:rsidR="00AA34BD" w:rsidRPr="00EA5C94">
        <w:rPr>
          <w:bCs/>
        </w:rPr>
        <w:t xml:space="preserve"> Práva a povinnosti smluvních stran </w:t>
      </w:r>
      <w:r w:rsidR="005979E3" w:rsidRPr="00EA5C94">
        <w:rPr>
          <w:bCs/>
        </w:rPr>
        <w:t xml:space="preserve">Dílčí </w:t>
      </w:r>
      <w:r w:rsidR="00FA3255" w:rsidRPr="00EA5C94">
        <w:rPr>
          <w:bCs/>
        </w:rPr>
        <w:t>s</w:t>
      </w:r>
      <w:r w:rsidR="00586DF7" w:rsidRPr="00EA5C94">
        <w:rPr>
          <w:bCs/>
        </w:rPr>
        <w:t>mlou</w:t>
      </w:r>
      <w:r w:rsidR="00AA34BD" w:rsidRPr="00EA5C94">
        <w:rPr>
          <w:bCs/>
        </w:rPr>
        <w:t xml:space="preserve">vy, která nebudou v </w:t>
      </w:r>
      <w:r w:rsidR="005979E3" w:rsidRPr="00EA5C94">
        <w:rPr>
          <w:bCs/>
        </w:rPr>
        <w:t xml:space="preserve">Dílčí </w:t>
      </w:r>
      <w:r w:rsidR="00FA3255" w:rsidRPr="00EA5C94">
        <w:rPr>
          <w:bCs/>
        </w:rPr>
        <w:t>s</w:t>
      </w:r>
      <w:r w:rsidR="00586DF7" w:rsidRPr="00EA5C94">
        <w:rPr>
          <w:bCs/>
        </w:rPr>
        <w:t>mlou</w:t>
      </w:r>
      <w:r w:rsidR="00AA34BD" w:rsidRPr="00EA5C94">
        <w:rPr>
          <w:bCs/>
        </w:rPr>
        <w:t xml:space="preserve">vě výslovně upravena, se budou řídit ustanoveními této </w:t>
      </w:r>
      <w:r w:rsidR="002075E4" w:rsidRPr="00EA5C94">
        <w:rPr>
          <w:bCs/>
        </w:rPr>
        <w:t>S</w:t>
      </w:r>
      <w:r w:rsidR="00AA34BD" w:rsidRPr="00EA5C94">
        <w:rPr>
          <w:bCs/>
        </w:rPr>
        <w:t>mlouvy.</w:t>
      </w:r>
    </w:p>
    <w:p w14:paraId="7A403E0A" w14:textId="4D2E000E" w:rsidR="000D08F2" w:rsidRPr="00F504D1" w:rsidRDefault="00F33B6F" w:rsidP="006F03E2">
      <w:pPr>
        <w:pStyle w:val="RLTextlnkuslovan"/>
        <w:numPr>
          <w:ilvl w:val="1"/>
          <w:numId w:val="8"/>
        </w:numPr>
        <w:rPr>
          <w:bCs/>
        </w:rPr>
      </w:pPr>
      <w:bookmarkStart w:id="11" w:name="_Ref430091053"/>
      <w:bookmarkStart w:id="12" w:name="_Ref437333079"/>
      <w:r w:rsidRPr="00942504">
        <w:rPr>
          <w:bCs/>
        </w:rPr>
        <w:t xml:space="preserve">Jednotlivé Dílčí smlouvy budou uzavírány mezi Objednatelem a tím ze Zhotovitelů, který bude vybrán pro realizaci příslušného dílčího plnění, a to způsobem podle § 134 ZZVZ (postup bez </w:t>
      </w:r>
      <w:r w:rsidRPr="00F504D1">
        <w:rPr>
          <w:bCs/>
        </w:rPr>
        <w:t>obnovení soutěže), kdy Objednatel vyzve jednoho ze Zhotovitelů k podání nabídek</w:t>
      </w:r>
      <w:r w:rsidR="00153155" w:rsidRPr="00F504D1">
        <w:rPr>
          <w:bCs/>
        </w:rPr>
        <w:t xml:space="preserve"> </w:t>
      </w:r>
      <w:r w:rsidRPr="00F504D1">
        <w:rPr>
          <w:bCs/>
        </w:rPr>
        <w:t>přičemž Zhotovitel je povinen takovou</w:t>
      </w:r>
      <w:r w:rsidR="00434863" w:rsidRPr="00F504D1">
        <w:rPr>
          <w:bCs/>
        </w:rPr>
        <w:t xml:space="preserve"> </w:t>
      </w:r>
      <w:r w:rsidRPr="00F504D1">
        <w:rPr>
          <w:bCs/>
        </w:rPr>
        <w:t>nabídku podat</w:t>
      </w:r>
      <w:r w:rsidR="00434863" w:rsidRPr="00F504D1">
        <w:rPr>
          <w:bCs/>
        </w:rPr>
        <w:t>.</w:t>
      </w:r>
      <w:r w:rsidRPr="00F504D1">
        <w:rPr>
          <w:bCs/>
        </w:rPr>
        <w:t xml:space="preserve"> Objednatel garantuje, že na základě tohoto postupu Zhotovitel, který v zadávacím řízení Veřejné zakázky podal v její části, na kterou se vztahuje tato Smlouva, nejvýhodnější nabídku, bude vyzván k podání nabídek</w:t>
      </w:r>
      <w:r w:rsidR="00F66AA2" w:rsidRPr="00F504D1">
        <w:rPr>
          <w:bCs/>
        </w:rPr>
        <w:t xml:space="preserve"> </w:t>
      </w:r>
      <w:r w:rsidRPr="00F504D1">
        <w:rPr>
          <w:bCs/>
        </w:rPr>
        <w:t xml:space="preserve">rozsahu alespoň </w:t>
      </w:r>
      <w:r w:rsidR="005A5471" w:rsidRPr="00F504D1">
        <w:rPr>
          <w:bCs/>
        </w:rPr>
        <w:t xml:space="preserve">20 </w:t>
      </w:r>
      <w:r w:rsidRPr="00F504D1">
        <w:rPr>
          <w:bCs/>
        </w:rPr>
        <w:t>% hodnoty všech dílčích plnění, kter</w:t>
      </w:r>
      <w:r w:rsidR="00434863" w:rsidRPr="00F504D1">
        <w:rPr>
          <w:bCs/>
        </w:rPr>
        <w:t>á</w:t>
      </w:r>
      <w:r w:rsidRPr="00F504D1">
        <w:rPr>
          <w:bCs/>
        </w:rPr>
        <w:t xml:space="preserve"> budou na základě této Smlouvy </w:t>
      </w:r>
      <w:r w:rsidR="00B44FB9">
        <w:rPr>
          <w:bCs/>
        </w:rPr>
        <w:t xml:space="preserve">poptána </w:t>
      </w:r>
      <w:r w:rsidRPr="00F504D1">
        <w:rPr>
          <w:bCs/>
        </w:rPr>
        <w:t>v daném kalendářním roce</w:t>
      </w:r>
      <w:r w:rsidRPr="00F703E7">
        <w:rPr>
          <w:bCs/>
        </w:rPr>
        <w:t>. Zhotovitel, který v zadávacím řízení Veřejné zakázky podal v její části, na kterou se vztahuje tato Smlouva, druhou nejvýhodnější nabídku, bude vyzván k podání nabídek v rozsahu alespoň</w:t>
      </w:r>
      <w:r w:rsidR="00BC6667">
        <w:rPr>
          <w:bCs/>
        </w:rPr>
        <w:t xml:space="preserve"> </w:t>
      </w:r>
      <w:r w:rsidR="005A5471" w:rsidRPr="00F504D1">
        <w:rPr>
          <w:bCs/>
        </w:rPr>
        <w:t>15</w:t>
      </w:r>
      <w:r w:rsidRPr="00F504D1">
        <w:rPr>
          <w:bCs/>
        </w:rPr>
        <w:t xml:space="preserve">% hodnoty všech dílčích plnění, které budou na základě této Smlouvy </w:t>
      </w:r>
      <w:r w:rsidR="00B44FB9">
        <w:rPr>
          <w:bCs/>
        </w:rPr>
        <w:t>poptány</w:t>
      </w:r>
      <w:r w:rsidRPr="00F504D1">
        <w:rPr>
          <w:bCs/>
        </w:rPr>
        <w:t>v daném kalendářním roce; za tímto účelem</w:t>
      </w:r>
      <w:r w:rsidR="00F60EE0" w:rsidRPr="00F504D1">
        <w:rPr>
          <w:bCs/>
        </w:rPr>
        <w:t xml:space="preserve"> </w:t>
      </w:r>
      <w:r w:rsidRPr="00F504D1">
        <w:rPr>
          <w:bCs/>
        </w:rPr>
        <w:t>Objednatel</w:t>
      </w:r>
      <w:r w:rsidR="00F60EE0" w:rsidRPr="00F504D1">
        <w:rPr>
          <w:bCs/>
        </w:rPr>
        <w:t xml:space="preserve"> bude  průběžne zadávat, sledovat  a kontrolovat stav poptávaných objemů a</w:t>
      </w:r>
      <w:r w:rsidRPr="00F504D1">
        <w:rPr>
          <w:bCs/>
        </w:rPr>
        <w:t xml:space="preserve"> alespoň jednou ročně všem Zhotovitelům </w:t>
      </w:r>
      <w:r w:rsidR="00F60EE0" w:rsidRPr="00F504D1">
        <w:rPr>
          <w:bCs/>
        </w:rPr>
        <w:t xml:space="preserve">poskytne </w:t>
      </w:r>
      <w:r w:rsidRPr="00F504D1">
        <w:rPr>
          <w:bCs/>
        </w:rPr>
        <w:t>přehled o čerpání na základě této Smlouvy.</w:t>
      </w:r>
    </w:p>
    <w:bookmarkEnd w:id="11"/>
    <w:bookmarkEnd w:id="12"/>
    <w:p w14:paraId="0D99102E" w14:textId="38308A4A" w:rsidR="00AA34BD" w:rsidRPr="000D08F2" w:rsidRDefault="00590B24" w:rsidP="00B16DA8">
      <w:pPr>
        <w:pStyle w:val="RLTextlnkuslovan"/>
        <w:tabs>
          <w:tab w:val="clear" w:pos="1474"/>
        </w:tabs>
        <w:ind w:left="792" w:firstLine="0"/>
        <w:rPr>
          <w:bCs/>
        </w:rPr>
      </w:pPr>
      <w:r w:rsidRPr="00F504D1">
        <w:rPr>
          <w:bCs/>
        </w:rPr>
        <w:t>Pro vyloučení všech pochybností se uvádí, že podání vedlejších, alternativních či speciálních návrhů nebo nab</w:t>
      </w:r>
      <w:r w:rsidR="0094407A">
        <w:rPr>
          <w:bCs/>
        </w:rPr>
        <w:t>ídek ve smyslu ust. 1.1. části A</w:t>
      </w:r>
      <w:r w:rsidRPr="00F504D1">
        <w:rPr>
          <w:bCs/>
        </w:rPr>
        <w:t xml:space="preserve"> </w:t>
      </w:r>
      <w:r w:rsidRPr="0094407A">
        <w:rPr>
          <w:bCs/>
        </w:rPr>
        <w:t>přílohy č. 3 Smlouvy je vyloučeno</w:t>
      </w:r>
      <w:r w:rsidRPr="000D08F2">
        <w:rPr>
          <w:bCs/>
        </w:rPr>
        <w:t>.</w:t>
      </w:r>
    </w:p>
    <w:p w14:paraId="5EE3E24E" w14:textId="64BE5600" w:rsidR="00654161" w:rsidRPr="00EA5C94" w:rsidRDefault="00BF18F6" w:rsidP="006F03E2">
      <w:pPr>
        <w:pStyle w:val="RLTextlnkuslovan"/>
        <w:numPr>
          <w:ilvl w:val="1"/>
          <w:numId w:val="8"/>
        </w:numPr>
        <w:rPr>
          <w:bCs/>
        </w:rPr>
      </w:pPr>
      <w:bookmarkStart w:id="13" w:name="_Ref440557038"/>
      <w:r w:rsidRPr="00EA5C94">
        <w:rPr>
          <w:bCs/>
        </w:rPr>
        <w:t xml:space="preserve">Pro </w:t>
      </w:r>
      <w:r w:rsidR="00C8457C" w:rsidRPr="00EA5C94">
        <w:rPr>
          <w:bCs/>
        </w:rPr>
        <w:t xml:space="preserve">uzavírání </w:t>
      </w:r>
      <w:r w:rsidR="00717981" w:rsidRPr="00EA5C94">
        <w:rPr>
          <w:bCs/>
        </w:rPr>
        <w:t>D</w:t>
      </w:r>
      <w:r w:rsidR="00C8457C" w:rsidRPr="00EA5C94">
        <w:rPr>
          <w:bCs/>
        </w:rPr>
        <w:t xml:space="preserve">ílčích smluv </w:t>
      </w:r>
      <w:r w:rsidR="00C8457C" w:rsidRPr="00EA5C94">
        <w:rPr>
          <w:b/>
        </w:rPr>
        <w:t xml:space="preserve">na </w:t>
      </w:r>
      <w:r w:rsidR="00F3158E" w:rsidRPr="00EA5C94">
        <w:rPr>
          <w:b/>
        </w:rPr>
        <w:t>realizaci staveb</w:t>
      </w:r>
      <w:r w:rsidR="00153155">
        <w:rPr>
          <w:b/>
        </w:rPr>
        <w:t xml:space="preserve"> na klíč</w:t>
      </w:r>
      <w:r w:rsidR="002749AB">
        <w:rPr>
          <w:bCs/>
        </w:rPr>
        <w:t xml:space="preserve"> </w:t>
      </w:r>
      <w:r w:rsidR="00654161" w:rsidRPr="00EA5C94">
        <w:rPr>
          <w:bCs/>
        </w:rPr>
        <w:t>platí následující</w:t>
      </w:r>
      <w:r w:rsidR="00C8457C" w:rsidRPr="00EA5C94">
        <w:rPr>
          <w:bCs/>
        </w:rPr>
        <w:t xml:space="preserve"> postup</w:t>
      </w:r>
      <w:r w:rsidR="00654161" w:rsidRPr="00EA5C94">
        <w:rPr>
          <w:bCs/>
        </w:rPr>
        <w:t>:</w:t>
      </w:r>
      <w:bookmarkEnd w:id="13"/>
    </w:p>
    <w:p w14:paraId="676DB5A2" w14:textId="00F7BF19" w:rsidR="00B51016" w:rsidRPr="00EA5C94" w:rsidRDefault="00B51016" w:rsidP="006F03E2">
      <w:pPr>
        <w:pStyle w:val="RLTextlnkuslovan"/>
        <w:numPr>
          <w:ilvl w:val="2"/>
          <w:numId w:val="8"/>
        </w:numPr>
        <w:ind w:hanging="657"/>
        <w:rPr>
          <w:bCs/>
        </w:rPr>
      </w:pPr>
      <w:r w:rsidRPr="00EA5C94">
        <w:rPr>
          <w:bCs/>
        </w:rPr>
        <w:t xml:space="preserve">Zástupce Objednatele provede výběr příslušného Zhotovitele dle </w:t>
      </w:r>
      <w:r w:rsidR="004949E1">
        <w:rPr>
          <w:bCs/>
        </w:rPr>
        <w:t>odst.</w:t>
      </w:r>
      <w:r w:rsidRPr="00EA5C94">
        <w:rPr>
          <w:bCs/>
        </w:rPr>
        <w:t xml:space="preserve"> </w:t>
      </w:r>
      <w:r w:rsidR="00E7297E" w:rsidRPr="00EA5C94">
        <w:rPr>
          <w:bCs/>
        </w:rPr>
        <w:fldChar w:fldCharType="begin"/>
      </w:r>
      <w:r w:rsidRPr="00EA5C94">
        <w:rPr>
          <w:bCs/>
        </w:rPr>
        <w:instrText xml:space="preserve"> REF _Ref430091053 \r \h </w:instrText>
      </w:r>
      <w:r w:rsidR="00EA5C94">
        <w:rPr>
          <w:bCs/>
        </w:rPr>
        <w:instrText xml:space="preserve"> \* MERGEFORMAT </w:instrText>
      </w:r>
      <w:r w:rsidR="00E7297E" w:rsidRPr="00EA5C94">
        <w:rPr>
          <w:bCs/>
        </w:rPr>
      </w:r>
      <w:r w:rsidR="00E7297E" w:rsidRPr="00EA5C94">
        <w:rPr>
          <w:bCs/>
        </w:rPr>
        <w:fldChar w:fldCharType="separate"/>
      </w:r>
      <w:r w:rsidR="0010551A">
        <w:rPr>
          <w:bCs/>
        </w:rPr>
        <w:t>4.2</w:t>
      </w:r>
      <w:r w:rsidR="00E7297E" w:rsidRPr="00EA5C94">
        <w:rPr>
          <w:bCs/>
        </w:rPr>
        <w:fldChar w:fldCharType="end"/>
      </w:r>
      <w:r w:rsidR="00C67FFE" w:rsidRPr="00EA5C94">
        <w:rPr>
          <w:bCs/>
        </w:rPr>
        <w:t>.</w:t>
      </w:r>
      <w:r w:rsidRPr="00EA5C94">
        <w:rPr>
          <w:bCs/>
        </w:rPr>
        <w:t xml:space="preserve"> této Smlouvy.</w:t>
      </w:r>
    </w:p>
    <w:p w14:paraId="76DDE5E2" w14:textId="77777777" w:rsidR="00654161" w:rsidRPr="00010BDE" w:rsidRDefault="00654161" w:rsidP="006F03E2">
      <w:pPr>
        <w:pStyle w:val="RLTextlnkuslovan"/>
        <w:numPr>
          <w:ilvl w:val="2"/>
          <w:numId w:val="8"/>
        </w:numPr>
        <w:ind w:hanging="657"/>
        <w:rPr>
          <w:bCs/>
        </w:rPr>
      </w:pPr>
      <w:r w:rsidRPr="00EA5C94">
        <w:rPr>
          <w:bCs/>
        </w:rPr>
        <w:t xml:space="preserve">Před uzavřením každé </w:t>
      </w:r>
      <w:r w:rsidR="00717981" w:rsidRPr="00EA5C94">
        <w:rPr>
          <w:bCs/>
        </w:rPr>
        <w:t>Dílčí s</w:t>
      </w:r>
      <w:r w:rsidR="00586DF7" w:rsidRPr="00EA5C94">
        <w:rPr>
          <w:bCs/>
        </w:rPr>
        <w:t>mlou</w:t>
      </w:r>
      <w:r w:rsidRPr="00EA5C94">
        <w:rPr>
          <w:bCs/>
        </w:rPr>
        <w:t xml:space="preserve">vy zašle </w:t>
      </w:r>
      <w:r w:rsidR="00D6550D" w:rsidRPr="00EA5C94">
        <w:rPr>
          <w:bCs/>
        </w:rPr>
        <w:t>Objednat</w:t>
      </w:r>
      <w:r w:rsidRPr="00EA5C94">
        <w:rPr>
          <w:bCs/>
        </w:rPr>
        <w:t xml:space="preserve">el </w:t>
      </w:r>
      <w:r w:rsidR="00D6550D" w:rsidRPr="00EA5C94">
        <w:rPr>
          <w:bCs/>
        </w:rPr>
        <w:t>Zhotovite</w:t>
      </w:r>
      <w:r w:rsidRPr="00EA5C94">
        <w:rPr>
          <w:bCs/>
        </w:rPr>
        <w:t>li tzv. „</w:t>
      </w:r>
      <w:r w:rsidR="001F2C4D" w:rsidRPr="00EA5C94">
        <w:rPr>
          <w:bCs/>
        </w:rPr>
        <w:t xml:space="preserve">poptávkový </w:t>
      </w:r>
      <w:r w:rsidRPr="00EA5C94">
        <w:rPr>
          <w:bCs/>
        </w:rPr>
        <w:t>protokol“</w:t>
      </w:r>
      <w:r w:rsidRPr="00010BDE">
        <w:rPr>
          <w:bCs/>
        </w:rPr>
        <w:t>. V </w:t>
      </w:r>
      <w:r w:rsidR="00B1767D" w:rsidRPr="00010BDE">
        <w:rPr>
          <w:bCs/>
        </w:rPr>
        <w:t xml:space="preserve">poptávkovém </w:t>
      </w:r>
      <w:r w:rsidRPr="00010BDE">
        <w:rPr>
          <w:bCs/>
        </w:rPr>
        <w:t>protokol</w:t>
      </w:r>
      <w:r w:rsidR="00ED5BDC" w:rsidRPr="00010BDE">
        <w:rPr>
          <w:bCs/>
        </w:rPr>
        <w:t>u</w:t>
      </w:r>
      <w:r w:rsidRPr="00010BDE">
        <w:rPr>
          <w:bCs/>
        </w:rPr>
        <w:t xml:space="preserve"> bude uvedeno zejména:</w:t>
      </w:r>
    </w:p>
    <w:p w14:paraId="39C90DBB" w14:textId="77777777" w:rsidR="00654161" w:rsidRPr="00EA5C94" w:rsidRDefault="00654161" w:rsidP="006F03E2">
      <w:pPr>
        <w:pStyle w:val="RLTextlnkuslovan"/>
        <w:numPr>
          <w:ilvl w:val="2"/>
          <w:numId w:val="9"/>
        </w:numPr>
        <w:tabs>
          <w:tab w:val="clear" w:pos="2211"/>
          <w:tab w:val="num" w:pos="2835"/>
        </w:tabs>
        <w:ind w:left="2835" w:hanging="567"/>
        <w:rPr>
          <w:bCs/>
        </w:rPr>
      </w:pPr>
      <w:r w:rsidRPr="00EA5C94">
        <w:rPr>
          <w:bCs/>
        </w:rPr>
        <w:t>datum dokončení plnění</w:t>
      </w:r>
      <w:r w:rsidR="0011686E" w:rsidRPr="00EA5C94">
        <w:rPr>
          <w:bCs/>
        </w:rPr>
        <w:t>;</w:t>
      </w:r>
      <w:r w:rsidRPr="00EA5C94">
        <w:rPr>
          <w:bCs/>
        </w:rPr>
        <w:t xml:space="preserve"> </w:t>
      </w:r>
    </w:p>
    <w:p w14:paraId="712097DF" w14:textId="77777777" w:rsidR="00654161" w:rsidRPr="00EA5C94" w:rsidRDefault="00654161" w:rsidP="006F03E2">
      <w:pPr>
        <w:pStyle w:val="RLTextlnkuslovan"/>
        <w:numPr>
          <w:ilvl w:val="2"/>
          <w:numId w:val="9"/>
        </w:numPr>
        <w:tabs>
          <w:tab w:val="clear" w:pos="2211"/>
          <w:tab w:val="num" w:pos="2835"/>
        </w:tabs>
        <w:ind w:left="2835" w:hanging="567"/>
        <w:rPr>
          <w:bCs/>
        </w:rPr>
      </w:pPr>
      <w:r w:rsidRPr="00EA5C94">
        <w:rPr>
          <w:bCs/>
        </w:rPr>
        <w:lastRenderedPageBreak/>
        <w:t>uvedení přesného místa dílčího plnění (staveniště)</w:t>
      </w:r>
      <w:r w:rsidR="0011686E" w:rsidRPr="00EA5C94">
        <w:rPr>
          <w:bCs/>
        </w:rPr>
        <w:t>;</w:t>
      </w:r>
    </w:p>
    <w:p w14:paraId="0A6F3728" w14:textId="77777777" w:rsidR="00654161" w:rsidRPr="00EA5C94" w:rsidRDefault="00654161" w:rsidP="006F03E2">
      <w:pPr>
        <w:pStyle w:val="RLTextlnkuslovan"/>
        <w:numPr>
          <w:ilvl w:val="2"/>
          <w:numId w:val="9"/>
        </w:numPr>
        <w:tabs>
          <w:tab w:val="clear" w:pos="2211"/>
          <w:tab w:val="num" w:pos="2835"/>
        </w:tabs>
        <w:ind w:left="2835" w:hanging="567"/>
        <w:rPr>
          <w:bCs/>
        </w:rPr>
      </w:pPr>
      <w:r w:rsidRPr="00EA5C94">
        <w:rPr>
          <w:bCs/>
        </w:rPr>
        <w:t>specifikace rozsahu a způsobu plnění</w:t>
      </w:r>
    </w:p>
    <w:p w14:paraId="67A3B7CB" w14:textId="1B882751" w:rsidR="00654161" w:rsidRPr="00EA5C94" w:rsidRDefault="00654161" w:rsidP="006F03E2">
      <w:pPr>
        <w:pStyle w:val="RLTextlnkuslovan"/>
        <w:numPr>
          <w:ilvl w:val="2"/>
          <w:numId w:val="9"/>
        </w:numPr>
        <w:tabs>
          <w:tab w:val="clear" w:pos="2211"/>
          <w:tab w:val="num" w:pos="2835"/>
        </w:tabs>
        <w:ind w:left="2835" w:hanging="567"/>
        <w:rPr>
          <w:bCs/>
        </w:rPr>
      </w:pPr>
      <w:r w:rsidRPr="00EA5C94">
        <w:rPr>
          <w:bCs/>
        </w:rPr>
        <w:t xml:space="preserve">kontaktní osoba </w:t>
      </w:r>
      <w:r w:rsidR="00D6550D" w:rsidRPr="00EA5C94">
        <w:rPr>
          <w:bCs/>
        </w:rPr>
        <w:t>Objednat</w:t>
      </w:r>
      <w:r w:rsidRPr="00EA5C94">
        <w:rPr>
          <w:bCs/>
        </w:rPr>
        <w:t xml:space="preserve">ele či jeho zástupce </w:t>
      </w:r>
    </w:p>
    <w:p w14:paraId="0ECEE4C7" w14:textId="58F4ABF2" w:rsidR="00407DF4" w:rsidRPr="00EA5C94" w:rsidRDefault="00555361" w:rsidP="006F03E2">
      <w:pPr>
        <w:pStyle w:val="RLTextlnkuslovan"/>
        <w:numPr>
          <w:ilvl w:val="2"/>
          <w:numId w:val="9"/>
        </w:numPr>
        <w:tabs>
          <w:tab w:val="clear" w:pos="2211"/>
          <w:tab w:val="num" w:pos="2835"/>
        </w:tabs>
        <w:ind w:left="2835" w:hanging="567"/>
        <w:rPr>
          <w:bCs/>
        </w:rPr>
      </w:pPr>
      <w:r>
        <w:rPr>
          <w:bCs/>
        </w:rPr>
        <w:t xml:space="preserve">bázová cena poptávané SNK </w:t>
      </w:r>
      <w:r w:rsidR="00407DF4">
        <w:rPr>
          <w:bCs/>
        </w:rPr>
        <w:t xml:space="preserve"> </w:t>
      </w:r>
    </w:p>
    <w:p w14:paraId="322B6DB3" w14:textId="3955BDBA" w:rsidR="00654161" w:rsidRPr="00EA5C94" w:rsidRDefault="005A5471" w:rsidP="006F03E2">
      <w:pPr>
        <w:pStyle w:val="RLTextlnkuslovan"/>
        <w:numPr>
          <w:ilvl w:val="2"/>
          <w:numId w:val="9"/>
        </w:numPr>
        <w:tabs>
          <w:tab w:val="clear" w:pos="2211"/>
          <w:tab w:val="num" w:pos="2835"/>
        </w:tabs>
        <w:ind w:left="2835" w:hanging="567"/>
        <w:rPr>
          <w:bCs/>
        </w:rPr>
      </w:pPr>
      <w:r>
        <w:rPr>
          <w:bCs/>
        </w:rPr>
        <w:t xml:space="preserve">zadání </w:t>
      </w:r>
      <w:r w:rsidR="005B5E0B">
        <w:rPr>
          <w:bCs/>
        </w:rPr>
        <w:t xml:space="preserve">stavby na klíč  včetně </w:t>
      </w:r>
      <w:r w:rsidR="005B5E0B" w:rsidRPr="00EA5C94">
        <w:rPr>
          <w:bCs/>
        </w:rPr>
        <w:t>mapov</w:t>
      </w:r>
      <w:r w:rsidR="005B5E0B">
        <w:rPr>
          <w:bCs/>
        </w:rPr>
        <w:t>ého</w:t>
      </w:r>
      <w:r w:rsidR="005B5E0B" w:rsidRPr="00EA5C94">
        <w:rPr>
          <w:bCs/>
        </w:rPr>
        <w:t xml:space="preserve"> podklad</w:t>
      </w:r>
      <w:r w:rsidR="005B5E0B">
        <w:rPr>
          <w:bCs/>
        </w:rPr>
        <w:t>u</w:t>
      </w:r>
      <w:r w:rsidR="00005A9A" w:rsidRPr="00EA5C94">
        <w:rPr>
          <w:bCs/>
        </w:rPr>
        <w:t>;</w:t>
      </w:r>
    </w:p>
    <w:p w14:paraId="471C49D6" w14:textId="77777777" w:rsidR="009F3309" w:rsidRPr="00EA5C94" w:rsidRDefault="009F3309" w:rsidP="006F03E2">
      <w:pPr>
        <w:pStyle w:val="RLTextlnkuslovan"/>
        <w:numPr>
          <w:ilvl w:val="2"/>
          <w:numId w:val="9"/>
        </w:numPr>
        <w:tabs>
          <w:tab w:val="clear" w:pos="2211"/>
          <w:tab w:val="num" w:pos="2835"/>
        </w:tabs>
        <w:ind w:left="2835" w:hanging="567"/>
        <w:rPr>
          <w:bCs/>
        </w:rPr>
      </w:pPr>
      <w:r w:rsidRPr="00EA5C94">
        <w:rPr>
          <w:bCs/>
        </w:rPr>
        <w:t>případné další údaje a parametry, které definují potřebu objednatele a poptávané plnění a jsou potřebné pro realizaci takového plnění</w:t>
      </w:r>
      <w:r w:rsidR="00005A9A" w:rsidRPr="00EA5C94">
        <w:rPr>
          <w:bCs/>
        </w:rPr>
        <w:t>.</w:t>
      </w:r>
    </w:p>
    <w:p w14:paraId="23498078" w14:textId="77777777" w:rsidR="009F3309" w:rsidRPr="00EA5C94" w:rsidRDefault="009F3309" w:rsidP="00C452EE">
      <w:pPr>
        <w:pStyle w:val="RLTextlnkuslovan"/>
        <w:tabs>
          <w:tab w:val="clear" w:pos="1474"/>
        </w:tabs>
        <w:ind w:left="2835" w:firstLine="0"/>
        <w:rPr>
          <w:bCs/>
        </w:rPr>
      </w:pPr>
    </w:p>
    <w:p w14:paraId="55D23A62" w14:textId="68579722" w:rsidR="00C8457C" w:rsidRPr="00EA5C94" w:rsidRDefault="00C8457C" w:rsidP="006F03E2">
      <w:pPr>
        <w:pStyle w:val="RLTextlnkuslovan"/>
        <w:numPr>
          <w:ilvl w:val="2"/>
          <w:numId w:val="8"/>
        </w:numPr>
        <w:ind w:hanging="657"/>
        <w:rPr>
          <w:bCs/>
        </w:rPr>
      </w:pPr>
      <w:r w:rsidRPr="00EA5C94">
        <w:rPr>
          <w:bCs/>
        </w:rPr>
        <w:t xml:space="preserve">Zhotovitel je povinen do 5 pracovních dní od doručení </w:t>
      </w:r>
      <w:r w:rsidR="00B1767D" w:rsidRPr="00EA5C94">
        <w:rPr>
          <w:bCs/>
        </w:rPr>
        <w:t xml:space="preserve">poptávkového </w:t>
      </w:r>
      <w:r w:rsidRPr="00EA5C94">
        <w:rPr>
          <w:bCs/>
        </w:rPr>
        <w:t>protokolu</w:t>
      </w:r>
      <w:r w:rsidR="009F0489" w:rsidRPr="009F0489">
        <w:rPr>
          <w:bCs/>
        </w:rPr>
        <w:t xml:space="preserve"> </w:t>
      </w:r>
      <w:r w:rsidR="009F0489">
        <w:rPr>
          <w:bCs/>
        </w:rPr>
        <w:t>pokud Objednatel nestanoví delší lhůtu,</w:t>
      </w:r>
      <w:r w:rsidRPr="00EA5C94">
        <w:rPr>
          <w:bCs/>
        </w:rPr>
        <w:t xml:space="preserve"> provést elektronicky</w:t>
      </w:r>
      <w:r w:rsidR="004949E1">
        <w:rPr>
          <w:bCs/>
        </w:rPr>
        <w:t xml:space="preserve"> </w:t>
      </w:r>
      <w:r w:rsidRPr="00EA5C94">
        <w:rPr>
          <w:bCs/>
        </w:rPr>
        <w:t>jednu z uvedených možností:</w:t>
      </w:r>
    </w:p>
    <w:p w14:paraId="7D16A3AE" w14:textId="77777777" w:rsidR="00C8457C" w:rsidRPr="00EA5C94" w:rsidRDefault="00C8457C" w:rsidP="006F03E2">
      <w:pPr>
        <w:pStyle w:val="RLTextlnkuslovan"/>
        <w:numPr>
          <w:ilvl w:val="2"/>
          <w:numId w:val="9"/>
        </w:numPr>
        <w:tabs>
          <w:tab w:val="clear" w:pos="2211"/>
          <w:tab w:val="num" w:pos="2835"/>
        </w:tabs>
        <w:ind w:left="2835" w:hanging="567"/>
        <w:rPr>
          <w:bCs/>
        </w:rPr>
      </w:pPr>
      <w:r w:rsidRPr="00EA5C94">
        <w:rPr>
          <w:bCs/>
        </w:rPr>
        <w:t xml:space="preserve">schválit </w:t>
      </w:r>
      <w:r w:rsidR="00B1767D" w:rsidRPr="00EA5C94">
        <w:rPr>
          <w:bCs/>
        </w:rPr>
        <w:t>poptávkový</w:t>
      </w:r>
      <w:r w:rsidRPr="00EA5C94">
        <w:rPr>
          <w:bCs/>
        </w:rPr>
        <w:t xml:space="preserve"> protokol</w:t>
      </w:r>
      <w:r w:rsidRPr="00EA5C94">
        <w:rPr>
          <w:bCs/>
          <w:lang w:val="en-US"/>
        </w:rPr>
        <w:t>; nebo</w:t>
      </w:r>
    </w:p>
    <w:p w14:paraId="4DE78592" w14:textId="77777777" w:rsidR="00C67FFE" w:rsidRDefault="00C67FFE" w:rsidP="006F03E2">
      <w:pPr>
        <w:pStyle w:val="RLTextlnkuslovan"/>
        <w:numPr>
          <w:ilvl w:val="2"/>
          <w:numId w:val="9"/>
        </w:numPr>
        <w:tabs>
          <w:tab w:val="clear" w:pos="2211"/>
          <w:tab w:val="num" w:pos="2835"/>
        </w:tabs>
        <w:ind w:left="2835" w:hanging="567"/>
        <w:rPr>
          <w:bCs/>
        </w:rPr>
      </w:pPr>
      <w:r w:rsidRPr="00EA5C94">
        <w:rPr>
          <w:bCs/>
        </w:rPr>
        <w:t>odmítnout poptávkový protokol. K tomuto kroku může Zhotovitel přistoupit pouze v případě vyčerpané kapacity pracovníků na straně Zhotovitele z důvodu realizace jiného dílčího plnění pro Objednatele, což musí být z jeho strany řádně doloženo.</w:t>
      </w:r>
    </w:p>
    <w:p w14:paraId="7010378A" w14:textId="77777777" w:rsidR="001609B5" w:rsidRPr="00EA5C94" w:rsidRDefault="001609B5" w:rsidP="00120C4F">
      <w:pPr>
        <w:pStyle w:val="RLTextlnkuslovan"/>
        <w:tabs>
          <w:tab w:val="clear" w:pos="1474"/>
        </w:tabs>
        <w:rPr>
          <w:bCs/>
        </w:rPr>
      </w:pPr>
    </w:p>
    <w:p w14:paraId="392F9854" w14:textId="0EC0836E" w:rsidR="00654161" w:rsidRPr="00EA5C94" w:rsidRDefault="00114BF0" w:rsidP="006F03E2">
      <w:pPr>
        <w:pStyle w:val="RLTextlnkuslovan"/>
        <w:numPr>
          <w:ilvl w:val="2"/>
          <w:numId w:val="8"/>
        </w:numPr>
        <w:ind w:hanging="657"/>
        <w:rPr>
          <w:bCs/>
        </w:rPr>
      </w:pPr>
      <w:r w:rsidRPr="00EA5C94">
        <w:rPr>
          <w:bCs/>
        </w:rPr>
        <w:t xml:space="preserve">Objednatel následně vystaví a doručí </w:t>
      </w:r>
      <w:r w:rsidR="00D6550D" w:rsidRPr="00EA5C94">
        <w:rPr>
          <w:bCs/>
        </w:rPr>
        <w:t>Zhotovite</w:t>
      </w:r>
      <w:r w:rsidRPr="00EA5C94">
        <w:rPr>
          <w:bCs/>
        </w:rPr>
        <w:t xml:space="preserve">li </w:t>
      </w:r>
      <w:r w:rsidR="00B91421" w:rsidRPr="00EA5C94">
        <w:rPr>
          <w:bCs/>
        </w:rPr>
        <w:t>Dílčí s</w:t>
      </w:r>
      <w:r w:rsidR="00586DF7" w:rsidRPr="00EA5C94">
        <w:rPr>
          <w:bCs/>
        </w:rPr>
        <w:t>mlou</w:t>
      </w:r>
      <w:r w:rsidRPr="00EA5C94">
        <w:rPr>
          <w:bCs/>
        </w:rPr>
        <w:t>vu.</w:t>
      </w:r>
      <w:r w:rsidR="004E47D8" w:rsidRPr="00EA5C94">
        <w:rPr>
          <w:bCs/>
        </w:rPr>
        <w:t xml:space="preserve"> </w:t>
      </w:r>
      <w:r w:rsidR="00654161" w:rsidRPr="00EA5C94">
        <w:rPr>
          <w:bCs/>
        </w:rPr>
        <w:t xml:space="preserve">Dílčí </w:t>
      </w:r>
      <w:r w:rsidR="00586DF7" w:rsidRPr="00EA5C94">
        <w:rPr>
          <w:bCs/>
        </w:rPr>
        <w:t>Smlou</w:t>
      </w:r>
      <w:r w:rsidR="00654161" w:rsidRPr="00EA5C94">
        <w:rPr>
          <w:bCs/>
        </w:rPr>
        <w:t>vy budou uzavírány formou tzv. “odvolacích objednávek</w:t>
      </w:r>
      <w:r w:rsidR="005E0BB3">
        <w:rPr>
          <w:bCs/>
        </w:rPr>
        <w:t>“</w:t>
      </w:r>
      <w:r w:rsidR="009E18DF" w:rsidRPr="00F504D1">
        <w:rPr>
          <w:bCs/>
        </w:rPr>
        <w:t>.</w:t>
      </w:r>
      <w:r w:rsidR="009E18DF">
        <w:rPr>
          <w:bCs/>
        </w:rPr>
        <w:t xml:space="preserve"> </w:t>
      </w:r>
      <w:r w:rsidR="00654161" w:rsidRPr="00EA5C94">
        <w:rPr>
          <w:bCs/>
        </w:rPr>
        <w:t xml:space="preserve">Odvolací objednávka bude </w:t>
      </w:r>
      <w:r w:rsidR="00D6550D" w:rsidRPr="00EA5C94">
        <w:rPr>
          <w:bCs/>
        </w:rPr>
        <w:t>Zhotovite</w:t>
      </w:r>
      <w:r w:rsidR="00654161" w:rsidRPr="00EA5C94">
        <w:rPr>
          <w:bCs/>
        </w:rPr>
        <w:t>li předána v elektronické podobě s dostatečným předstihem</w:t>
      </w:r>
      <w:r w:rsidR="009E18DF">
        <w:rPr>
          <w:bCs/>
        </w:rPr>
        <w:t xml:space="preserve"> </w:t>
      </w:r>
      <w:r w:rsidR="00654161" w:rsidRPr="00EA5C94">
        <w:rPr>
          <w:bCs/>
        </w:rPr>
        <w:t>před požadovaným termínem zahájení dílčího plnění. Prostřednictvím odvolací objednávky je tak stanovena předpokládaná cena</w:t>
      </w:r>
      <w:r w:rsidR="001E5E7A" w:rsidRPr="00EA5C94">
        <w:rPr>
          <w:bCs/>
        </w:rPr>
        <w:t>, která je v souladu s</w:t>
      </w:r>
      <w:r w:rsidR="00784E7E">
        <w:rPr>
          <w:bCs/>
        </w:rPr>
        <w:t xml:space="preserve">e slevou/přirážkou </w:t>
      </w:r>
      <w:r w:rsidR="009E18DF">
        <w:rPr>
          <w:bCs/>
        </w:rPr>
        <w:t xml:space="preserve">Zhotovitele </w:t>
      </w:r>
      <w:r w:rsidR="00784E7E">
        <w:rPr>
          <w:bCs/>
        </w:rPr>
        <w:t>oproti</w:t>
      </w:r>
      <w:r w:rsidR="005B5E0B">
        <w:rPr>
          <w:bCs/>
        </w:rPr>
        <w:t xml:space="preserve"> bázovým</w:t>
      </w:r>
      <w:r w:rsidR="00784E7E">
        <w:rPr>
          <w:bCs/>
        </w:rPr>
        <w:t xml:space="preserve"> cenám uvedeným v  ceníku</w:t>
      </w:r>
      <w:r w:rsidR="005B5E0B">
        <w:rPr>
          <w:bCs/>
        </w:rPr>
        <w:t xml:space="preserve"> (příloha č. 1 Smlouvy)</w:t>
      </w:r>
      <w:r w:rsidR="004F2518">
        <w:rPr>
          <w:bCs/>
        </w:rPr>
        <w:t>,</w:t>
      </w:r>
      <w:r w:rsidR="001E5E7A" w:rsidRPr="00EA5C94">
        <w:rPr>
          <w:bCs/>
        </w:rPr>
        <w:t> </w:t>
      </w:r>
      <w:r w:rsidR="00654161" w:rsidRPr="00EA5C94">
        <w:rPr>
          <w:bCs/>
        </w:rPr>
        <w:t xml:space="preserve"> rozsah díla, místo a čas jeho plnění. Součástí odvolací objednávky bude zejména:</w:t>
      </w:r>
    </w:p>
    <w:p w14:paraId="71F39745" w14:textId="77777777" w:rsidR="00654161" w:rsidRPr="00EA5C94" w:rsidRDefault="00654161" w:rsidP="006F03E2">
      <w:pPr>
        <w:pStyle w:val="RLTextlnkuslovan"/>
        <w:numPr>
          <w:ilvl w:val="2"/>
          <w:numId w:val="9"/>
        </w:numPr>
        <w:tabs>
          <w:tab w:val="clear" w:pos="2211"/>
          <w:tab w:val="num" w:pos="2835"/>
        </w:tabs>
        <w:ind w:left="2835" w:hanging="567"/>
        <w:rPr>
          <w:bCs/>
        </w:rPr>
      </w:pPr>
      <w:r w:rsidRPr="00EA5C94">
        <w:rPr>
          <w:bCs/>
        </w:rPr>
        <w:t>datum dokončení plnění</w:t>
      </w:r>
      <w:r w:rsidR="0053156A" w:rsidRPr="00EA5C94">
        <w:rPr>
          <w:bCs/>
        </w:rPr>
        <w:t>;</w:t>
      </w:r>
      <w:r w:rsidRPr="00EA5C94">
        <w:rPr>
          <w:bCs/>
        </w:rPr>
        <w:t xml:space="preserve"> </w:t>
      </w:r>
    </w:p>
    <w:p w14:paraId="28FF1A38" w14:textId="629B226D" w:rsidR="0064492C" w:rsidRPr="008C0F81" w:rsidRDefault="00581BF7" w:rsidP="006F03E2">
      <w:pPr>
        <w:pStyle w:val="RLTextlnkuslovan"/>
        <w:numPr>
          <w:ilvl w:val="2"/>
          <w:numId w:val="9"/>
        </w:numPr>
        <w:tabs>
          <w:tab w:val="clear" w:pos="2211"/>
          <w:tab w:val="num" w:pos="2835"/>
        </w:tabs>
        <w:ind w:left="2835" w:hanging="567"/>
        <w:rPr>
          <w:bCs/>
        </w:rPr>
      </w:pPr>
      <w:r w:rsidRPr="008C0F81">
        <w:rPr>
          <w:bCs/>
        </w:rPr>
        <w:t>cena předmětu plnění</w:t>
      </w:r>
      <w:r w:rsidR="00784E7E" w:rsidRPr="008C0F81">
        <w:rPr>
          <w:bCs/>
        </w:rPr>
        <w:t xml:space="preserve"> </w:t>
      </w:r>
      <w:r w:rsidR="004F2518" w:rsidRPr="008C0F81">
        <w:rPr>
          <w:bCs/>
        </w:rPr>
        <w:t>uprave</w:t>
      </w:r>
      <w:r w:rsidR="006A1391" w:rsidRPr="008C0F81">
        <w:rPr>
          <w:bCs/>
        </w:rPr>
        <w:t>ná</w:t>
      </w:r>
      <w:r w:rsidR="004F2518" w:rsidRPr="008C0F81">
        <w:rPr>
          <w:bCs/>
        </w:rPr>
        <w:t xml:space="preserve"> </w:t>
      </w:r>
      <w:r w:rsidR="00784E7E" w:rsidRPr="008C0F81">
        <w:rPr>
          <w:bCs/>
        </w:rPr>
        <w:t>slevou/přirážkou</w:t>
      </w:r>
      <w:r w:rsidR="00AB4767">
        <w:rPr>
          <w:bCs/>
        </w:rPr>
        <w:t xml:space="preserve"> Zhotovitele</w:t>
      </w:r>
      <w:r w:rsidR="00784E7E" w:rsidRPr="008C0F81">
        <w:rPr>
          <w:bCs/>
        </w:rPr>
        <w:t xml:space="preserve"> </w:t>
      </w:r>
      <w:r w:rsidR="00AB4767">
        <w:rPr>
          <w:bCs/>
        </w:rPr>
        <w:t xml:space="preserve">oproti </w:t>
      </w:r>
      <w:r w:rsidR="005B5E0B">
        <w:rPr>
          <w:bCs/>
        </w:rPr>
        <w:t xml:space="preserve">bázovým </w:t>
      </w:r>
      <w:r w:rsidR="00AB4767">
        <w:rPr>
          <w:bCs/>
        </w:rPr>
        <w:t>cenám dle ceníku;</w:t>
      </w:r>
    </w:p>
    <w:p w14:paraId="5D9D9C66" w14:textId="77777777" w:rsidR="00654161" w:rsidRPr="00EA5C94" w:rsidRDefault="00654161" w:rsidP="006F03E2">
      <w:pPr>
        <w:pStyle w:val="RLTextlnkuslovan"/>
        <w:numPr>
          <w:ilvl w:val="2"/>
          <w:numId w:val="9"/>
        </w:numPr>
        <w:tabs>
          <w:tab w:val="clear" w:pos="2211"/>
          <w:tab w:val="num" w:pos="2835"/>
        </w:tabs>
        <w:ind w:left="2835" w:hanging="567"/>
        <w:rPr>
          <w:bCs/>
        </w:rPr>
      </w:pPr>
      <w:r w:rsidRPr="00EA5C94">
        <w:rPr>
          <w:bCs/>
        </w:rPr>
        <w:t>název a číslo stavby</w:t>
      </w:r>
      <w:r w:rsidR="0053156A" w:rsidRPr="00EA5C94">
        <w:rPr>
          <w:bCs/>
        </w:rPr>
        <w:t>;</w:t>
      </w:r>
    </w:p>
    <w:p w14:paraId="672A61A4" w14:textId="6B00D73A" w:rsidR="00654161" w:rsidRDefault="00654161" w:rsidP="006F03E2">
      <w:pPr>
        <w:pStyle w:val="RLTextlnkuslovan"/>
        <w:numPr>
          <w:ilvl w:val="2"/>
          <w:numId w:val="9"/>
        </w:numPr>
        <w:tabs>
          <w:tab w:val="clear" w:pos="2211"/>
          <w:tab w:val="num" w:pos="2835"/>
        </w:tabs>
        <w:ind w:left="2835" w:hanging="567"/>
        <w:rPr>
          <w:bCs/>
        </w:rPr>
      </w:pPr>
      <w:r w:rsidRPr="00EA5C94">
        <w:rPr>
          <w:bCs/>
        </w:rPr>
        <w:t xml:space="preserve">kontaktní osoba </w:t>
      </w:r>
      <w:r w:rsidR="00D6550D" w:rsidRPr="00EA5C94">
        <w:rPr>
          <w:bCs/>
        </w:rPr>
        <w:t>Objednat</w:t>
      </w:r>
      <w:r w:rsidRPr="00EA5C94">
        <w:rPr>
          <w:bCs/>
        </w:rPr>
        <w:t>ele či jeho zástupce</w:t>
      </w:r>
      <w:r w:rsidR="0053156A" w:rsidRPr="00EA5C94">
        <w:rPr>
          <w:bCs/>
        </w:rPr>
        <w:t>;</w:t>
      </w:r>
    </w:p>
    <w:p w14:paraId="1A4DC1A3" w14:textId="0008C367" w:rsidR="00AB4767" w:rsidRPr="00EA5C94" w:rsidRDefault="00AB4767" w:rsidP="006F03E2">
      <w:pPr>
        <w:pStyle w:val="RLTextlnkuslovan"/>
        <w:numPr>
          <w:ilvl w:val="2"/>
          <w:numId w:val="9"/>
        </w:numPr>
        <w:tabs>
          <w:tab w:val="clear" w:pos="2211"/>
          <w:tab w:val="num" w:pos="2835"/>
        </w:tabs>
        <w:ind w:left="2835" w:hanging="567"/>
        <w:rPr>
          <w:bCs/>
        </w:rPr>
      </w:pPr>
      <w:r>
        <w:rPr>
          <w:bCs/>
        </w:rPr>
        <w:t>zadání stavby</w:t>
      </w:r>
      <w:r w:rsidR="005B5E0B">
        <w:rPr>
          <w:bCs/>
        </w:rPr>
        <w:t xml:space="preserve"> na klíč</w:t>
      </w:r>
      <w:r w:rsidR="00D2202B">
        <w:rPr>
          <w:bCs/>
        </w:rPr>
        <w:t>,</w:t>
      </w:r>
      <w:r w:rsidR="005B5E0B">
        <w:rPr>
          <w:bCs/>
        </w:rPr>
        <w:t xml:space="preserve"> včetně mapového podkladu</w:t>
      </w:r>
    </w:p>
    <w:p w14:paraId="3CD5407E" w14:textId="77777777" w:rsidR="00A3505D" w:rsidRPr="00EA5C94" w:rsidRDefault="00A3505D" w:rsidP="00581BF7">
      <w:pPr>
        <w:pStyle w:val="RLTextlnkuslovan"/>
        <w:tabs>
          <w:tab w:val="clear" w:pos="1474"/>
        </w:tabs>
        <w:ind w:left="737" w:firstLine="0"/>
        <w:rPr>
          <w:bCs/>
        </w:rPr>
      </w:pPr>
    </w:p>
    <w:p w14:paraId="5C17FCCF" w14:textId="25A9F811" w:rsidR="00114BF0" w:rsidRPr="00EA5C94" w:rsidRDefault="00114BF0" w:rsidP="006F03E2">
      <w:pPr>
        <w:pStyle w:val="RLTextlnkuslovan"/>
        <w:numPr>
          <w:ilvl w:val="2"/>
          <w:numId w:val="8"/>
        </w:numPr>
        <w:ind w:hanging="657"/>
        <w:rPr>
          <w:bCs/>
        </w:rPr>
      </w:pPr>
      <w:r w:rsidRPr="00EA5C94">
        <w:rPr>
          <w:bCs/>
        </w:rPr>
        <w:t xml:space="preserve">Zhotovitel je povinen do 2 pracovních dní od doručení odvolací objednávky, která byla učiněna v souladu s touto </w:t>
      </w:r>
      <w:r w:rsidR="00F3158E" w:rsidRPr="00EA5C94">
        <w:rPr>
          <w:bCs/>
        </w:rPr>
        <w:t xml:space="preserve">Smlouvou </w:t>
      </w:r>
      <w:r w:rsidRPr="00EA5C94">
        <w:rPr>
          <w:bCs/>
        </w:rPr>
        <w:t xml:space="preserve">a se schváleným </w:t>
      </w:r>
      <w:r w:rsidR="00B1767D" w:rsidRPr="00EA5C94">
        <w:rPr>
          <w:bCs/>
        </w:rPr>
        <w:t xml:space="preserve">poptávkovým </w:t>
      </w:r>
      <w:r w:rsidRPr="00EA5C94">
        <w:rPr>
          <w:bCs/>
        </w:rPr>
        <w:t>protokolem, odvolací objednávku akceptovat</w:t>
      </w:r>
      <w:r w:rsidR="005B5E0B">
        <w:rPr>
          <w:bCs/>
        </w:rPr>
        <w:t>.</w:t>
      </w:r>
      <w:r w:rsidR="00BC6667">
        <w:rPr>
          <w:bCs/>
        </w:rPr>
        <w:t xml:space="preserve"> </w:t>
      </w:r>
      <w:r w:rsidR="00F3158E" w:rsidRPr="00EA5C94">
        <w:rPr>
          <w:bCs/>
        </w:rPr>
        <w:t>Akceptace bude učiněna v elektronické podobě</w:t>
      </w:r>
      <w:r w:rsidR="005B5E0B">
        <w:rPr>
          <w:bCs/>
        </w:rPr>
        <w:t xml:space="preserve"> (mail)</w:t>
      </w:r>
      <w:r w:rsidR="00F3158E" w:rsidRPr="00EA5C94">
        <w:rPr>
          <w:bCs/>
        </w:rPr>
        <w:t xml:space="preserve">. Doručením projevu akceptace Objednateli či marným uplynutím lhůty k akceptaci dle tohoto odstavce Smlouvy se má příslušná </w:t>
      </w:r>
      <w:r w:rsidR="00717981" w:rsidRPr="00EA5C94">
        <w:rPr>
          <w:bCs/>
        </w:rPr>
        <w:t>D</w:t>
      </w:r>
      <w:r w:rsidR="00586DF7" w:rsidRPr="00EA5C94">
        <w:rPr>
          <w:bCs/>
        </w:rPr>
        <w:t>ílčí smlou</w:t>
      </w:r>
      <w:r w:rsidR="00F3158E" w:rsidRPr="00EA5C94">
        <w:rPr>
          <w:bCs/>
        </w:rPr>
        <w:t xml:space="preserve">va za </w:t>
      </w:r>
      <w:r w:rsidR="00D06C93" w:rsidRPr="00EA5C94">
        <w:rPr>
          <w:bCs/>
        </w:rPr>
        <w:t>uzavřenou</w:t>
      </w:r>
      <w:r w:rsidR="00F3158E" w:rsidRPr="00EA5C94">
        <w:rPr>
          <w:bCs/>
        </w:rPr>
        <w:t>.</w:t>
      </w:r>
    </w:p>
    <w:p w14:paraId="3F86D6AD" w14:textId="0C7370ED" w:rsidR="00AB4767" w:rsidRDefault="00AB4767" w:rsidP="00D06C93">
      <w:pPr>
        <w:pStyle w:val="RLTextlnkuslovan"/>
        <w:tabs>
          <w:tab w:val="clear" w:pos="1474"/>
        </w:tabs>
        <w:ind w:left="2211" w:firstLine="0"/>
        <w:rPr>
          <w:bCs/>
        </w:rPr>
      </w:pPr>
    </w:p>
    <w:p w14:paraId="43BFDDFC" w14:textId="22FC72AD" w:rsidR="00F32A2A" w:rsidRDefault="00F32A2A" w:rsidP="00D06C93">
      <w:pPr>
        <w:pStyle w:val="RLTextlnkuslovan"/>
        <w:tabs>
          <w:tab w:val="clear" w:pos="1474"/>
        </w:tabs>
        <w:ind w:left="2211" w:firstLine="0"/>
        <w:rPr>
          <w:bCs/>
        </w:rPr>
      </w:pPr>
    </w:p>
    <w:p w14:paraId="49C82E37" w14:textId="77777777" w:rsidR="00F32A2A" w:rsidRPr="00EA5C94" w:rsidRDefault="00F32A2A" w:rsidP="00D06C93">
      <w:pPr>
        <w:pStyle w:val="RLTextlnkuslovan"/>
        <w:tabs>
          <w:tab w:val="clear" w:pos="1474"/>
        </w:tabs>
        <w:ind w:left="2211" w:firstLine="0"/>
        <w:rPr>
          <w:bCs/>
        </w:rPr>
      </w:pPr>
    </w:p>
    <w:p w14:paraId="5263D0E9" w14:textId="44C2D08A" w:rsidR="00CC7F2C" w:rsidRDefault="009F6083" w:rsidP="006F03E2">
      <w:pPr>
        <w:pStyle w:val="RLlneksmlouvy"/>
        <w:numPr>
          <w:ilvl w:val="0"/>
          <w:numId w:val="8"/>
        </w:numPr>
        <w:rPr>
          <w:caps/>
          <w:szCs w:val="22"/>
        </w:rPr>
      </w:pPr>
      <w:bookmarkStart w:id="14" w:name="_Ref440557159"/>
      <w:r w:rsidRPr="00EA5C94">
        <w:rPr>
          <w:caps/>
          <w:szCs w:val="22"/>
        </w:rPr>
        <w:lastRenderedPageBreak/>
        <w:t>Postup</w:t>
      </w:r>
      <w:r w:rsidR="00CC7F2C" w:rsidRPr="00EA5C94">
        <w:rPr>
          <w:caps/>
          <w:szCs w:val="22"/>
        </w:rPr>
        <w:t xml:space="preserve"> realizace předmětu plnění</w:t>
      </w:r>
      <w:bookmarkEnd w:id="14"/>
    </w:p>
    <w:p w14:paraId="5A525AC7" w14:textId="77777777" w:rsidR="009F6083" w:rsidRPr="00EA5C94" w:rsidRDefault="009F6083" w:rsidP="006F03E2">
      <w:pPr>
        <w:pStyle w:val="RLTextlnkuslovan"/>
        <w:numPr>
          <w:ilvl w:val="1"/>
          <w:numId w:val="8"/>
        </w:numPr>
        <w:rPr>
          <w:bCs/>
        </w:rPr>
      </w:pPr>
      <w:r w:rsidRPr="00EA5C94">
        <w:rPr>
          <w:bCs/>
        </w:rPr>
        <w:t xml:space="preserve">Obecné zásady </w:t>
      </w:r>
      <w:r w:rsidR="00364537" w:rsidRPr="00EA5C94">
        <w:rPr>
          <w:bCs/>
        </w:rPr>
        <w:t>realizace</w:t>
      </w:r>
    </w:p>
    <w:p w14:paraId="2C772D0D" w14:textId="2E1224C3" w:rsidR="004E47D8" w:rsidRPr="00EA5C94" w:rsidRDefault="00CC7F2C" w:rsidP="006F03E2">
      <w:pPr>
        <w:pStyle w:val="RLTextlnkuslovan"/>
        <w:numPr>
          <w:ilvl w:val="2"/>
          <w:numId w:val="8"/>
        </w:numPr>
        <w:ind w:hanging="657"/>
        <w:rPr>
          <w:bCs/>
        </w:rPr>
      </w:pPr>
      <w:r w:rsidRPr="00EA5C94">
        <w:rPr>
          <w:bCs/>
        </w:rPr>
        <w:t xml:space="preserve">Zhotovitel se zavazuje </w:t>
      </w:r>
      <w:r w:rsidR="00F3158E" w:rsidRPr="00EA5C94">
        <w:rPr>
          <w:bCs/>
        </w:rPr>
        <w:t xml:space="preserve">poskytovat </w:t>
      </w:r>
      <w:r w:rsidR="005B5E0B">
        <w:rPr>
          <w:bCs/>
        </w:rPr>
        <w:t xml:space="preserve"> </w:t>
      </w:r>
      <w:r w:rsidR="00F3158E" w:rsidRPr="00EA5C94">
        <w:rPr>
          <w:bCs/>
        </w:rPr>
        <w:t>plnění předvídaná v této Smlouvě</w:t>
      </w:r>
      <w:r w:rsidRPr="00EA5C94">
        <w:rPr>
          <w:bCs/>
        </w:rPr>
        <w:t xml:space="preserve"> vlastním jménem a na vlastní odpovědnost.</w:t>
      </w:r>
    </w:p>
    <w:p w14:paraId="7308130D" w14:textId="77777777" w:rsidR="004E47D8" w:rsidRPr="00EA5C94" w:rsidRDefault="00135796" w:rsidP="006F03E2">
      <w:pPr>
        <w:pStyle w:val="RLTextlnkuslovan"/>
        <w:numPr>
          <w:ilvl w:val="2"/>
          <w:numId w:val="8"/>
        </w:numPr>
        <w:ind w:hanging="657"/>
        <w:rPr>
          <w:bCs/>
        </w:rPr>
      </w:pPr>
      <w:r w:rsidRPr="00EA5C94">
        <w:rPr>
          <w:bCs/>
        </w:rPr>
        <w:t xml:space="preserve">Zhotovitel se zavazuje dbát na dobré jméno </w:t>
      </w:r>
      <w:r w:rsidR="00D6550D" w:rsidRPr="00EA5C94">
        <w:rPr>
          <w:bCs/>
        </w:rPr>
        <w:t>Objednat</w:t>
      </w:r>
      <w:r w:rsidRPr="00EA5C94">
        <w:rPr>
          <w:bCs/>
        </w:rPr>
        <w:t xml:space="preserve">ele </w:t>
      </w:r>
      <w:r w:rsidR="00736E35" w:rsidRPr="00EA5C94">
        <w:rPr>
          <w:bCs/>
        </w:rPr>
        <w:t xml:space="preserve">a Zástupce Objednatele </w:t>
      </w:r>
      <w:r w:rsidRPr="00EA5C94">
        <w:rPr>
          <w:bCs/>
        </w:rPr>
        <w:t xml:space="preserve">a zdržet se jakéhokoliv jednání, které by mohlo dobré jméno </w:t>
      </w:r>
      <w:r w:rsidR="00D6550D" w:rsidRPr="00EA5C94">
        <w:rPr>
          <w:bCs/>
        </w:rPr>
        <w:t>Objednat</w:t>
      </w:r>
      <w:r w:rsidRPr="00EA5C94">
        <w:rPr>
          <w:bCs/>
        </w:rPr>
        <w:t xml:space="preserve">ele </w:t>
      </w:r>
      <w:r w:rsidR="00736E35" w:rsidRPr="00EA5C94">
        <w:rPr>
          <w:bCs/>
        </w:rPr>
        <w:t xml:space="preserve">a Zástupce Objednatele </w:t>
      </w:r>
      <w:r w:rsidRPr="00EA5C94">
        <w:rPr>
          <w:bCs/>
        </w:rPr>
        <w:t xml:space="preserve">jakkoliv ohrozit nebo poškodit. Zhotovitel se v souvislosti s realizací této </w:t>
      </w:r>
      <w:r w:rsidR="00F3158E" w:rsidRPr="00EA5C94">
        <w:rPr>
          <w:bCs/>
        </w:rPr>
        <w:t xml:space="preserve">Smlouvy </w:t>
      </w:r>
      <w:r w:rsidRPr="00EA5C94">
        <w:rPr>
          <w:bCs/>
        </w:rPr>
        <w:t xml:space="preserve">zavazuje postupovat tak, aby </w:t>
      </w:r>
      <w:r w:rsidR="00D6550D" w:rsidRPr="00EA5C94">
        <w:rPr>
          <w:bCs/>
        </w:rPr>
        <w:t>Objednat</w:t>
      </w:r>
      <w:r w:rsidRPr="00EA5C94">
        <w:rPr>
          <w:bCs/>
        </w:rPr>
        <w:t xml:space="preserve">el </w:t>
      </w:r>
      <w:r w:rsidR="00736E35" w:rsidRPr="00EA5C94">
        <w:rPr>
          <w:bCs/>
        </w:rPr>
        <w:t xml:space="preserve">ani Zástupce Objednatele </w:t>
      </w:r>
      <w:r w:rsidRPr="00EA5C94">
        <w:rPr>
          <w:bCs/>
        </w:rPr>
        <w:t>neporušil</w:t>
      </w:r>
      <w:r w:rsidR="00736E35" w:rsidRPr="00EA5C94">
        <w:rPr>
          <w:bCs/>
        </w:rPr>
        <w:t>i</w:t>
      </w:r>
      <w:r w:rsidRPr="00EA5C94">
        <w:rPr>
          <w:bCs/>
        </w:rPr>
        <w:t xml:space="preserve"> povinnosti mu stanovené </w:t>
      </w:r>
      <w:r w:rsidR="00956DEB" w:rsidRPr="00EA5C94">
        <w:rPr>
          <w:bCs/>
        </w:rPr>
        <w:t xml:space="preserve">zejména </w:t>
      </w:r>
      <w:r w:rsidRPr="00EA5C94">
        <w:rPr>
          <w:bCs/>
        </w:rPr>
        <w:t xml:space="preserve">podle </w:t>
      </w:r>
      <w:r w:rsidR="00394C70" w:rsidRPr="00EA5C94">
        <w:rPr>
          <w:bCs/>
        </w:rPr>
        <w:t>Energetického zákona</w:t>
      </w:r>
      <w:r w:rsidRPr="00EA5C94">
        <w:rPr>
          <w:bCs/>
        </w:rPr>
        <w:t>.</w:t>
      </w:r>
    </w:p>
    <w:p w14:paraId="17CFD6EE" w14:textId="370F946D" w:rsidR="004E47D8" w:rsidRDefault="00135796" w:rsidP="006F03E2">
      <w:pPr>
        <w:pStyle w:val="RLTextlnkuslovan"/>
        <w:numPr>
          <w:ilvl w:val="2"/>
          <w:numId w:val="8"/>
        </w:numPr>
        <w:ind w:hanging="657"/>
        <w:rPr>
          <w:bCs/>
        </w:rPr>
      </w:pPr>
      <w:r w:rsidRPr="00EA5C94">
        <w:rPr>
          <w:bCs/>
        </w:rPr>
        <w:t xml:space="preserve">Předmět plnění této </w:t>
      </w:r>
      <w:r w:rsidR="00F3158E" w:rsidRPr="00EA5C94">
        <w:rPr>
          <w:bCs/>
        </w:rPr>
        <w:t xml:space="preserve">Smlouvy </w:t>
      </w:r>
      <w:r w:rsidRPr="00EA5C94">
        <w:rPr>
          <w:bCs/>
        </w:rPr>
        <w:t xml:space="preserve">provádí </w:t>
      </w:r>
      <w:r w:rsidR="00D6550D" w:rsidRPr="00EA5C94">
        <w:rPr>
          <w:bCs/>
        </w:rPr>
        <w:t>Zhotovite</w:t>
      </w:r>
      <w:r w:rsidRPr="00EA5C94">
        <w:rPr>
          <w:bCs/>
        </w:rPr>
        <w:t xml:space="preserve">l v nejvyšší možné kvalitě a v takovém rozsahu a jakosti, aby výsledkem bylo kompletní, bezpečné a spolehlivě funkční dílo </w:t>
      </w:r>
      <w:r w:rsidR="00EA3BAE" w:rsidRPr="00EA5C94">
        <w:rPr>
          <w:bCs/>
        </w:rPr>
        <w:t xml:space="preserve">či jiné plnění </w:t>
      </w:r>
      <w:r w:rsidRPr="00EA5C94">
        <w:rPr>
          <w:bCs/>
        </w:rPr>
        <w:t xml:space="preserve">odpovídající podmínkám stanoveným touto </w:t>
      </w:r>
      <w:r w:rsidR="00586DF7" w:rsidRPr="00EA5C94">
        <w:rPr>
          <w:bCs/>
        </w:rPr>
        <w:t>Smlou</w:t>
      </w:r>
      <w:r w:rsidRPr="00EA5C94">
        <w:rPr>
          <w:bCs/>
        </w:rPr>
        <w:t>vou a účelem použití</w:t>
      </w:r>
      <w:r w:rsidR="004E47D8" w:rsidRPr="00EA5C94">
        <w:rPr>
          <w:bCs/>
        </w:rPr>
        <w:t>.</w:t>
      </w:r>
    </w:p>
    <w:p w14:paraId="6BBDF84E" w14:textId="5381D2F7" w:rsidR="002C1141" w:rsidRPr="00EA5C94" w:rsidRDefault="002C1141" w:rsidP="006F03E2">
      <w:pPr>
        <w:pStyle w:val="RLTextlnkuslovan"/>
        <w:numPr>
          <w:ilvl w:val="2"/>
          <w:numId w:val="8"/>
        </w:numPr>
        <w:ind w:hanging="657"/>
        <w:rPr>
          <w:bCs/>
        </w:rPr>
      </w:pPr>
      <w:r w:rsidRPr="00E70B66">
        <w:rPr>
          <w:bCs/>
        </w:rPr>
        <w:t>Zhotovitel je povinen zajistit všechny souhlasy vlastníků a uzavřít s nimi SBVB, nebo jiné smlouvy dle požadavku Objednatele opravňující Objednatele projektovanou stavbu úspěšně realizovat a užívat. Zprostředkované návrhy SBVB určené k podpisu Objednatele bude Zhotovitel evidovat v prostředí webové aplikace Objednatele k evidenci věcných břemen (přístup a školení o této aplikaci bude zajištěno Objednatelem po podpisu této Smlouvy). Seznam smluv automaticky generovaný aplikací předá Zhotovitel společně s návrhy SBVB zástupci Objednatele. Zhotovitel je povinen používat jen schválené vzory SBVB a řídit se platným ceníkem (přístup a školení o aplikaci určené k nacenění VB – např. Pluto - bude zajištěno Objednatelem po podpisu této Smlouvy)  a dalšími podmínkami Objednatele ve vztahu k této části plnění, které jsou obsaženy v aplikaci k evidenci věcných břemen a v dokumentu Technické podmínky pro zpracování projektové dokumentace liniových staveb a transformoven distribuční soustavy NN a VN (TPPD)</w:t>
      </w:r>
      <w:r w:rsidR="000F77F6">
        <w:rPr>
          <w:bCs/>
        </w:rPr>
        <w:t>.</w:t>
      </w:r>
    </w:p>
    <w:p w14:paraId="1B753005" w14:textId="01AEABA9" w:rsidR="004E47D8" w:rsidRPr="00EA5C94" w:rsidRDefault="00135796" w:rsidP="006F03E2">
      <w:pPr>
        <w:pStyle w:val="RLTextlnkuslovan"/>
        <w:numPr>
          <w:ilvl w:val="2"/>
          <w:numId w:val="8"/>
        </w:numPr>
        <w:ind w:hanging="657"/>
        <w:rPr>
          <w:bCs/>
        </w:rPr>
      </w:pPr>
      <w:r w:rsidRPr="00EA5C94">
        <w:rPr>
          <w:bCs/>
        </w:rPr>
        <w:t xml:space="preserve">Zhotovitel se v souvislosti </w:t>
      </w:r>
      <w:r w:rsidR="00ED5BDC" w:rsidRPr="00EA5C94">
        <w:rPr>
          <w:bCs/>
        </w:rPr>
        <w:t xml:space="preserve">s poskytováním plnění dle této </w:t>
      </w:r>
      <w:r w:rsidR="00A40E61" w:rsidRPr="00EA5C94">
        <w:rPr>
          <w:bCs/>
        </w:rPr>
        <w:t xml:space="preserve">Smlouvy </w:t>
      </w:r>
      <w:r w:rsidRPr="00EA5C94">
        <w:rPr>
          <w:bCs/>
        </w:rPr>
        <w:t>zavazuje postupova</w:t>
      </w:r>
      <w:r w:rsidR="000B7BE2" w:rsidRPr="00EA5C94">
        <w:rPr>
          <w:bCs/>
        </w:rPr>
        <w:t>t v souladu s Obchodními podmínka</w:t>
      </w:r>
      <w:r w:rsidR="000F77F6">
        <w:rPr>
          <w:bCs/>
        </w:rPr>
        <w:t>mi Objednatele dle odstavce 10.8</w:t>
      </w:r>
      <w:r w:rsidR="00E321B5" w:rsidRPr="00EA5C94">
        <w:rPr>
          <w:bCs/>
        </w:rPr>
        <w:t>.</w:t>
      </w:r>
      <w:r w:rsidR="000B7BE2" w:rsidRPr="00EA5C94">
        <w:rPr>
          <w:bCs/>
        </w:rPr>
        <w:t xml:space="preserve"> této Smlouvy</w:t>
      </w:r>
      <w:r w:rsidR="00ED5BDC" w:rsidRPr="00EA5C94">
        <w:rPr>
          <w:bCs/>
        </w:rPr>
        <w:t xml:space="preserve">, pokud v této </w:t>
      </w:r>
      <w:r w:rsidR="00A40E61" w:rsidRPr="00EA5C94">
        <w:rPr>
          <w:bCs/>
        </w:rPr>
        <w:t xml:space="preserve">Smlouvě </w:t>
      </w:r>
      <w:r w:rsidRPr="00EA5C94">
        <w:rPr>
          <w:bCs/>
        </w:rPr>
        <w:t>není dohodnuto jinak. Zhot</w:t>
      </w:r>
      <w:r w:rsidR="00ED5BDC" w:rsidRPr="00EA5C94">
        <w:rPr>
          <w:bCs/>
        </w:rPr>
        <w:t xml:space="preserve">ovitel také prohlašuje, že byl </w:t>
      </w:r>
      <w:r w:rsidR="00D6550D" w:rsidRPr="00EA5C94">
        <w:rPr>
          <w:bCs/>
        </w:rPr>
        <w:t>Objednat</w:t>
      </w:r>
      <w:r w:rsidRPr="00EA5C94">
        <w:rPr>
          <w:bCs/>
        </w:rPr>
        <w:t>elem seznámen s</w:t>
      </w:r>
      <w:r w:rsidR="00A40E61" w:rsidRPr="00EA5C94">
        <w:rPr>
          <w:bCs/>
        </w:rPr>
        <w:t xml:space="preserve"> veškerými</w:t>
      </w:r>
      <w:r w:rsidRPr="00EA5C94">
        <w:rPr>
          <w:bCs/>
        </w:rPr>
        <w:t xml:space="preserve"> usta</w:t>
      </w:r>
      <w:r w:rsidR="00ED5BDC" w:rsidRPr="00EA5C94">
        <w:rPr>
          <w:bCs/>
        </w:rPr>
        <w:t xml:space="preserve">noveními </w:t>
      </w:r>
      <w:r w:rsidR="00115B8A" w:rsidRPr="00EA5C94" w:rsidDel="00794BBA">
        <w:rPr>
          <w:bCs/>
        </w:rPr>
        <w:t>V</w:t>
      </w:r>
      <w:r w:rsidR="00115B8A" w:rsidRPr="00EA5C94">
        <w:rPr>
          <w:bCs/>
        </w:rPr>
        <w:t>NP</w:t>
      </w:r>
      <w:r w:rsidRPr="00EA5C94">
        <w:rPr>
          <w:bCs/>
        </w:rPr>
        <w:t xml:space="preserve">, která jsou </w:t>
      </w:r>
      <w:r w:rsidR="00331901" w:rsidRPr="00EA5C94">
        <w:rPr>
          <w:bCs/>
        </w:rPr>
        <w:t xml:space="preserve">označena v odst. </w:t>
      </w:r>
      <w:r w:rsidR="00E7297E" w:rsidRPr="00EA5C94">
        <w:rPr>
          <w:bCs/>
        </w:rPr>
        <w:fldChar w:fldCharType="begin"/>
      </w:r>
      <w:r w:rsidR="00331901" w:rsidRPr="00EA5C94">
        <w:rPr>
          <w:bCs/>
        </w:rPr>
        <w:instrText xml:space="preserve"> REF _Ref437350467 \r \h </w:instrText>
      </w:r>
      <w:r w:rsidR="00EA5C94">
        <w:rPr>
          <w:bCs/>
        </w:rPr>
        <w:instrText xml:space="preserve"> \* MERGEFORMAT </w:instrText>
      </w:r>
      <w:r w:rsidR="00E7297E" w:rsidRPr="00EA5C94">
        <w:rPr>
          <w:bCs/>
        </w:rPr>
      </w:r>
      <w:r w:rsidR="00E7297E" w:rsidRPr="00EA5C94">
        <w:rPr>
          <w:bCs/>
        </w:rPr>
        <w:fldChar w:fldCharType="separate"/>
      </w:r>
      <w:r w:rsidR="0010551A">
        <w:rPr>
          <w:bCs/>
        </w:rPr>
        <w:t>10.8</w:t>
      </w:r>
      <w:r w:rsidR="00E7297E" w:rsidRPr="00EA5C94">
        <w:rPr>
          <w:bCs/>
        </w:rPr>
        <w:fldChar w:fldCharType="end"/>
      </w:r>
      <w:r w:rsidR="00E321B5" w:rsidRPr="00EA5C94">
        <w:rPr>
          <w:bCs/>
        </w:rPr>
        <w:t>.</w:t>
      </w:r>
      <w:r w:rsidR="00EA3BAE" w:rsidRPr="00EA5C94">
        <w:rPr>
          <w:bCs/>
        </w:rPr>
        <w:t xml:space="preserve"> této Smlouvy</w:t>
      </w:r>
      <w:r w:rsidR="00A40E61" w:rsidRPr="00EA5C94">
        <w:rPr>
          <w:bCs/>
        </w:rPr>
        <w:t>, včetně tzv. překvapivých</w:t>
      </w:r>
      <w:r w:rsidR="00F9061C">
        <w:rPr>
          <w:bCs/>
        </w:rPr>
        <w:t xml:space="preserve"> ustanovení</w:t>
      </w:r>
      <w:r w:rsidRPr="00EA5C94">
        <w:rPr>
          <w:bCs/>
        </w:rPr>
        <w:t xml:space="preserve">. Vyznačením a podpisem </w:t>
      </w:r>
      <w:r w:rsidR="00ED5BDC" w:rsidRPr="00EA5C94">
        <w:rPr>
          <w:bCs/>
        </w:rPr>
        <w:t>č</w:t>
      </w:r>
      <w:r w:rsidRPr="00EA5C94">
        <w:rPr>
          <w:bCs/>
        </w:rPr>
        <w:t xml:space="preserve">estného prohlášení o akceptaci VNP </w:t>
      </w:r>
      <w:r w:rsidRPr="0063300E">
        <w:rPr>
          <w:bCs/>
        </w:rPr>
        <w:t>v příloze č.</w:t>
      </w:r>
      <w:r w:rsidR="00EA3BAE" w:rsidRPr="0063300E">
        <w:rPr>
          <w:bCs/>
        </w:rPr>
        <w:t xml:space="preserve"> </w:t>
      </w:r>
      <w:r w:rsidR="00331901" w:rsidRPr="0063300E">
        <w:rPr>
          <w:bCs/>
        </w:rPr>
        <w:t xml:space="preserve">16 </w:t>
      </w:r>
      <w:r w:rsidR="00D6550D" w:rsidRPr="0063300E">
        <w:rPr>
          <w:bCs/>
        </w:rPr>
        <w:t>Zhotovite</w:t>
      </w:r>
      <w:r w:rsidRPr="0063300E">
        <w:rPr>
          <w:bCs/>
        </w:rPr>
        <w:t>l</w:t>
      </w:r>
      <w:r w:rsidRPr="00EA5C94">
        <w:rPr>
          <w:bCs/>
        </w:rPr>
        <w:t xml:space="preserve"> potvrzuje, že tato tzv. překvapivá ustanovení ve smyslu ustanovení § 1753 občansk</w:t>
      </w:r>
      <w:r w:rsidR="00115B8A" w:rsidRPr="00EA5C94">
        <w:rPr>
          <w:bCs/>
        </w:rPr>
        <w:t>ého</w:t>
      </w:r>
      <w:r w:rsidRPr="00EA5C94">
        <w:rPr>
          <w:bCs/>
        </w:rPr>
        <w:t xml:space="preserve"> zákoník</w:t>
      </w:r>
      <w:r w:rsidR="00115B8A" w:rsidRPr="00EA5C94">
        <w:rPr>
          <w:bCs/>
        </w:rPr>
        <w:t>u</w:t>
      </w:r>
      <w:r w:rsidRPr="00EA5C94">
        <w:rPr>
          <w:bCs/>
        </w:rPr>
        <w:t xml:space="preserve"> výslovně přijímá.</w:t>
      </w:r>
    </w:p>
    <w:p w14:paraId="542E8702" w14:textId="3999BBA1" w:rsidR="004E47D8" w:rsidRPr="00EA5C94" w:rsidRDefault="00CC7F2C" w:rsidP="006F03E2">
      <w:pPr>
        <w:pStyle w:val="RLTextlnkuslovan"/>
        <w:numPr>
          <w:ilvl w:val="2"/>
          <w:numId w:val="8"/>
        </w:numPr>
        <w:ind w:hanging="657"/>
        <w:rPr>
          <w:bCs/>
        </w:rPr>
      </w:pPr>
      <w:r w:rsidRPr="00EA5C94">
        <w:rPr>
          <w:bCs/>
        </w:rPr>
        <w:t xml:space="preserve">Zhotovitel je </w:t>
      </w:r>
      <w:r w:rsidR="00ED5BDC" w:rsidRPr="00EA5C94">
        <w:rPr>
          <w:bCs/>
        </w:rPr>
        <w:t xml:space="preserve">povinen </w:t>
      </w:r>
      <w:r w:rsidRPr="00EA5C94">
        <w:rPr>
          <w:bCs/>
        </w:rPr>
        <w:t xml:space="preserve">při realizaci předmětu plnění dle této </w:t>
      </w:r>
      <w:r w:rsidR="00803745" w:rsidRPr="00EA5C94">
        <w:rPr>
          <w:bCs/>
        </w:rPr>
        <w:t xml:space="preserve">Smlouvy </w:t>
      </w:r>
      <w:r w:rsidRPr="00EA5C94">
        <w:rPr>
          <w:bCs/>
        </w:rPr>
        <w:t xml:space="preserve">závazně dodržovat </w:t>
      </w:r>
      <w:r w:rsidR="000143C3">
        <w:rPr>
          <w:bCs/>
        </w:rPr>
        <w:t>příslušné PNE, TNS</w:t>
      </w:r>
      <w:r w:rsidR="000E628A">
        <w:rPr>
          <w:bCs/>
        </w:rPr>
        <w:t xml:space="preserve"> </w:t>
      </w:r>
      <w:r w:rsidR="000E628A" w:rsidRPr="00EA5C94">
        <w:rPr>
          <w:bCs/>
        </w:rPr>
        <w:t xml:space="preserve">přístupných na internetové adrese </w:t>
      </w:r>
      <w:hyperlink r:id="rId12" w:history="1">
        <w:r w:rsidR="000E628A" w:rsidRPr="00EA5C94">
          <w:rPr>
            <w:rStyle w:val="Hypertextovodkaz"/>
          </w:rPr>
          <w:t>http://www.eon-distribuce.cz/partneri</w:t>
        </w:r>
      </w:hyperlink>
      <w:r w:rsidR="000E628A" w:rsidRPr="00EA5C94">
        <w:rPr>
          <w:bCs/>
        </w:rPr>
        <w:t xml:space="preserve"> - přístupové údaje k této adrese obdrží Zhotovitel při podpisu Smlouvy)</w:t>
      </w:r>
      <w:r w:rsidR="000143C3">
        <w:rPr>
          <w:bCs/>
        </w:rPr>
        <w:t xml:space="preserve"> a </w:t>
      </w:r>
      <w:r w:rsidRPr="00EA5C94">
        <w:rPr>
          <w:bCs/>
        </w:rPr>
        <w:t>také platné české technické normy</w:t>
      </w:r>
      <w:r w:rsidR="002E5A47">
        <w:rPr>
          <w:bCs/>
        </w:rPr>
        <w:t xml:space="preserve"> (ČSN a PNE)</w:t>
      </w:r>
      <w:r w:rsidRPr="00EA5C94">
        <w:rPr>
          <w:bCs/>
        </w:rPr>
        <w:t xml:space="preserve">. Neplnění jejich ustanovení bude považováno za podstatné porušení podmínek této </w:t>
      </w:r>
      <w:r w:rsidR="00586DF7" w:rsidRPr="00EA5C94">
        <w:rPr>
          <w:bCs/>
        </w:rPr>
        <w:t>Smlou</w:t>
      </w:r>
      <w:r w:rsidRPr="00EA5C94">
        <w:rPr>
          <w:bCs/>
        </w:rPr>
        <w:t xml:space="preserve">vy. Zhotovitel provede v souvislosti s předmětem plnění této </w:t>
      </w:r>
      <w:r w:rsidR="00586DF7" w:rsidRPr="00EA5C94">
        <w:rPr>
          <w:bCs/>
        </w:rPr>
        <w:t>Smlou</w:t>
      </w:r>
      <w:r w:rsidRPr="00EA5C94">
        <w:rPr>
          <w:bCs/>
        </w:rPr>
        <w:t>vy všechny zkoušky</w:t>
      </w:r>
      <w:r w:rsidR="002E5A47">
        <w:rPr>
          <w:bCs/>
        </w:rPr>
        <w:t xml:space="preserve"> a měření</w:t>
      </w:r>
      <w:r w:rsidRPr="00EA5C94">
        <w:rPr>
          <w:bCs/>
        </w:rPr>
        <w:t xml:space="preserve"> předepsané ČSN a PNE. </w:t>
      </w:r>
      <w:r w:rsidR="00AE01CC">
        <w:rPr>
          <w:bCs/>
        </w:rPr>
        <w:t>Provedení a ú</w:t>
      </w:r>
      <w:r w:rsidRPr="00EA5C94">
        <w:rPr>
          <w:bCs/>
        </w:rPr>
        <w:t xml:space="preserve">spěšnost těchto předepsaných zkoušek zdokumentuje </w:t>
      </w:r>
      <w:r w:rsidR="00D6550D" w:rsidRPr="00EA5C94">
        <w:rPr>
          <w:bCs/>
        </w:rPr>
        <w:t>Zhotovite</w:t>
      </w:r>
      <w:r w:rsidRPr="00EA5C94">
        <w:rPr>
          <w:bCs/>
        </w:rPr>
        <w:t>l formou vyžadovanou ČSN nebo PNE.</w:t>
      </w:r>
    </w:p>
    <w:p w14:paraId="6FBF8702" w14:textId="595488DE" w:rsidR="004E47D8" w:rsidRPr="00EA5C94" w:rsidRDefault="00CC7F2C" w:rsidP="006F03E2">
      <w:pPr>
        <w:pStyle w:val="RLTextlnkuslovan"/>
        <w:numPr>
          <w:ilvl w:val="2"/>
          <w:numId w:val="8"/>
        </w:numPr>
        <w:ind w:hanging="657"/>
        <w:rPr>
          <w:bCs/>
        </w:rPr>
      </w:pPr>
      <w:r w:rsidRPr="00EA5C94">
        <w:rPr>
          <w:bCs/>
        </w:rPr>
        <w:t xml:space="preserve">Zhotovitel odpovídá za to, že jeho činností nebude narušena provozuschopnost zařízení </w:t>
      </w:r>
      <w:r w:rsidR="005B3966" w:rsidRPr="00EA5C94">
        <w:rPr>
          <w:bCs/>
        </w:rPr>
        <w:t>DS</w:t>
      </w:r>
      <w:r w:rsidRPr="00EA5C94">
        <w:rPr>
          <w:bCs/>
        </w:rPr>
        <w:t xml:space="preserve"> </w:t>
      </w:r>
      <w:r w:rsidR="00D6550D" w:rsidRPr="00EA5C94">
        <w:rPr>
          <w:bCs/>
        </w:rPr>
        <w:t>Objednat</w:t>
      </w:r>
      <w:r w:rsidRPr="00EA5C94">
        <w:rPr>
          <w:bCs/>
        </w:rPr>
        <w:t>ele a</w:t>
      </w:r>
      <w:r w:rsidR="00867484" w:rsidRPr="00EA5C94">
        <w:rPr>
          <w:bCs/>
        </w:rPr>
        <w:t>ni</w:t>
      </w:r>
      <w:r w:rsidRPr="00EA5C94">
        <w:rPr>
          <w:bCs/>
        </w:rPr>
        <w:t xml:space="preserve"> zařízení třetí osoby, pro kterou je dané zařízení smluvně provozováno </w:t>
      </w:r>
      <w:r w:rsidR="00D6550D" w:rsidRPr="00EA5C94">
        <w:rPr>
          <w:bCs/>
        </w:rPr>
        <w:t>Objednat</w:t>
      </w:r>
      <w:r w:rsidRPr="00EA5C94">
        <w:rPr>
          <w:bCs/>
        </w:rPr>
        <w:t xml:space="preserve">elem. </w:t>
      </w:r>
    </w:p>
    <w:p w14:paraId="41346701" w14:textId="0F538F47" w:rsidR="0052702E" w:rsidRDefault="00CC7F2C" w:rsidP="001C1170">
      <w:pPr>
        <w:pStyle w:val="RLTextlnkuslovan"/>
        <w:numPr>
          <w:ilvl w:val="2"/>
          <w:numId w:val="8"/>
        </w:numPr>
        <w:rPr>
          <w:bCs/>
        </w:rPr>
      </w:pPr>
      <w:r w:rsidRPr="0052702E">
        <w:rPr>
          <w:bCs/>
        </w:rPr>
        <w:t xml:space="preserve">Zhotovitel je povinen při provádění práce maximálně šetřit </w:t>
      </w:r>
      <w:r w:rsidR="00956DEB" w:rsidRPr="0052702E">
        <w:rPr>
          <w:bCs/>
        </w:rPr>
        <w:t xml:space="preserve">práva vlastníků </w:t>
      </w:r>
      <w:r w:rsidRPr="0052702E">
        <w:rPr>
          <w:bCs/>
        </w:rPr>
        <w:t>dotčené nemovitosti</w:t>
      </w:r>
      <w:r w:rsidR="009636E0" w:rsidRPr="009636E0">
        <w:rPr>
          <w:bCs/>
        </w:rPr>
        <w:t xml:space="preserve"> </w:t>
      </w:r>
      <w:r w:rsidR="009636E0">
        <w:rPr>
          <w:bCs/>
        </w:rPr>
        <w:t>či jiných osob (např. pachtýře)</w:t>
      </w:r>
      <w:r w:rsidR="009636E0" w:rsidRPr="00EA5C94">
        <w:rPr>
          <w:bCs/>
        </w:rPr>
        <w:t>,</w:t>
      </w:r>
      <w:r w:rsidRPr="0052702E">
        <w:rPr>
          <w:bCs/>
        </w:rPr>
        <w:t xml:space="preserve"> přilehlou zeleň a stromoví, a po skončení práce řádně uklidit a uvést veškeré nemovitosti (pozemky</w:t>
      </w:r>
      <w:r w:rsidR="00956DEB" w:rsidRPr="008B6E54">
        <w:rPr>
          <w:bCs/>
        </w:rPr>
        <w:t>, stavby</w:t>
      </w:r>
      <w:r w:rsidRPr="008B6E54">
        <w:rPr>
          <w:bCs/>
        </w:rPr>
        <w:t xml:space="preserve"> a komunikace) do </w:t>
      </w:r>
      <w:r w:rsidRPr="008B6E54">
        <w:rPr>
          <w:bCs/>
        </w:rPr>
        <w:lastRenderedPageBreak/>
        <w:t>předchozího stavu, a není-li to možné s ohledem na povahu provedených prací, do stavu odpovídajícího předchozímu účelu nebo užívání dotčené nemovitosti</w:t>
      </w:r>
      <w:r w:rsidR="00956DEB" w:rsidRPr="008B6E54">
        <w:rPr>
          <w:bCs/>
        </w:rPr>
        <w:t xml:space="preserve"> a bezprostředně oznámit tuto skutečnost vlastníku nemovitost</w:t>
      </w:r>
      <w:r w:rsidR="009636E0">
        <w:rPr>
          <w:bCs/>
        </w:rPr>
        <w:t xml:space="preserve"> či pachtýři takové nemovitosti</w:t>
      </w:r>
      <w:r w:rsidR="009636E0" w:rsidRPr="00EA5C94">
        <w:rPr>
          <w:bCs/>
        </w:rPr>
        <w:t>.</w:t>
      </w:r>
      <w:r w:rsidRPr="008B6E54">
        <w:rPr>
          <w:bCs/>
        </w:rPr>
        <w:t xml:space="preserve"> </w:t>
      </w:r>
    </w:p>
    <w:p w14:paraId="12606AD5" w14:textId="5F994D0A" w:rsidR="0052702E" w:rsidRDefault="0052702E" w:rsidP="001C1170">
      <w:pPr>
        <w:pStyle w:val="RLTextlnkuslovan"/>
        <w:numPr>
          <w:ilvl w:val="2"/>
          <w:numId w:val="8"/>
        </w:numPr>
        <w:rPr>
          <w:bCs/>
        </w:rPr>
      </w:pPr>
      <w:r w:rsidRPr="004B3C83">
        <w:rPr>
          <w:bCs/>
        </w:rPr>
        <w:t>Zhotovitel je povinen při škodním řízení veškeré škody, které na plodinách, a pozemcích a stavebních objektech svou činností způsobil, náležitě zdokumentovat (např. pořízením fotodokumentace</w:t>
      </w:r>
      <w:r w:rsidR="00176A49">
        <w:rPr>
          <w:bCs/>
        </w:rPr>
        <w:t xml:space="preserve">) a neprodleně oznámit objednateli. </w:t>
      </w:r>
    </w:p>
    <w:p w14:paraId="4B1A0B40" w14:textId="77777777" w:rsidR="00A735CC" w:rsidRPr="00EA5C94" w:rsidRDefault="00A735CC" w:rsidP="006F03E2">
      <w:pPr>
        <w:pStyle w:val="RLTextlnkuslovan"/>
        <w:numPr>
          <w:ilvl w:val="2"/>
          <w:numId w:val="8"/>
        </w:numPr>
        <w:ind w:hanging="657"/>
        <w:rPr>
          <w:bCs/>
        </w:rPr>
      </w:pPr>
      <w:r w:rsidRPr="00EA5C94">
        <w:rPr>
          <w:bCs/>
        </w:rPr>
        <w:t>Jsou-li s realizací předmětu plnění spojeny práce v ochranném pásmu energetického zařízení, zajistí Zhotovitel vyznačení hranice ochranného pásma dobře viditelným způsobem přímo v terénu. Jedná se zejména o místa křížení či souběhu trasy vedení s trasou pohybu mechanizace, s trasou vedení výkopu a podobně tak, aby pracující na staveništi byli o hranicích ochranného pásma trvale informováni. Zajištění těchto prací je součástí ceny plnění.</w:t>
      </w:r>
    </w:p>
    <w:p w14:paraId="5A36EFA2" w14:textId="59950B19" w:rsidR="00303C13" w:rsidRPr="00ED7670" w:rsidRDefault="00303C13" w:rsidP="006F03E2">
      <w:pPr>
        <w:pStyle w:val="RLTextlnkuslovan"/>
        <w:numPr>
          <w:ilvl w:val="2"/>
          <w:numId w:val="8"/>
        </w:numPr>
        <w:ind w:hanging="657"/>
        <w:rPr>
          <w:bCs/>
        </w:rPr>
      </w:pPr>
      <w:r w:rsidRPr="00ED7670">
        <w:rPr>
          <w:bCs/>
        </w:rPr>
        <w:t>Zhotovitel je povinen staveniště v případě potřeby</w:t>
      </w:r>
      <w:r>
        <w:rPr>
          <w:bCs/>
        </w:rPr>
        <w:t>,</w:t>
      </w:r>
      <w:r w:rsidRPr="00ED7670">
        <w:rPr>
          <w:bCs/>
        </w:rPr>
        <w:t xml:space="preserve"> s při</w:t>
      </w:r>
      <w:r>
        <w:rPr>
          <w:bCs/>
        </w:rPr>
        <w:t xml:space="preserve">hlédnutím ke všem okolnostem, </w:t>
      </w:r>
      <w:r w:rsidRPr="00ED7670">
        <w:rPr>
          <w:bCs/>
        </w:rPr>
        <w:t>oplotit nebo jinak vhodně zabezpeči</w:t>
      </w:r>
      <w:r>
        <w:rPr>
          <w:bCs/>
        </w:rPr>
        <w:t xml:space="preserve">t. </w:t>
      </w:r>
    </w:p>
    <w:p w14:paraId="2B898B4F" w14:textId="2B6EAA97" w:rsidR="00012E5F" w:rsidRPr="00EA5C94" w:rsidRDefault="00CC7F2C" w:rsidP="006F03E2">
      <w:pPr>
        <w:pStyle w:val="RLTextlnkuslovan"/>
        <w:numPr>
          <w:ilvl w:val="2"/>
          <w:numId w:val="8"/>
        </w:numPr>
        <w:ind w:hanging="657"/>
        <w:rPr>
          <w:bCs/>
        </w:rPr>
      </w:pPr>
      <w:r w:rsidRPr="00EA5C94">
        <w:rPr>
          <w:bCs/>
        </w:rPr>
        <w:t xml:space="preserve">Zhotovitel je povinen udržovat na převzatém místě plnění pořádek a čistotu a je povinen odstraňovat na své náklady veškeré odpady </w:t>
      </w:r>
      <w:r w:rsidR="000F77F6">
        <w:rPr>
          <w:bCs/>
        </w:rPr>
        <w:t xml:space="preserve">a nečistoty vzniklé jeho pracemi </w:t>
      </w:r>
      <w:r w:rsidRPr="00EA5C94">
        <w:rPr>
          <w:bCs/>
        </w:rPr>
        <w:t xml:space="preserve">nebo jinou činností, především udržovat v čistotě používané komunikace. Tyto činnosti jsou zahrnuty ve smluvní ceně. Za ekologické škody vzniklé při realizaci díla odpovídá </w:t>
      </w:r>
      <w:r w:rsidR="00D6550D" w:rsidRPr="00EA5C94">
        <w:rPr>
          <w:bCs/>
        </w:rPr>
        <w:t>Zhotovite</w:t>
      </w:r>
      <w:r w:rsidRPr="00EA5C94">
        <w:rPr>
          <w:bCs/>
        </w:rPr>
        <w:t>l, pokud vznikly jeho zaviněním.</w:t>
      </w:r>
    </w:p>
    <w:p w14:paraId="56B2159D" w14:textId="1043777F" w:rsidR="00D24F6E" w:rsidRDefault="00D24F6E" w:rsidP="006F03E2">
      <w:pPr>
        <w:pStyle w:val="RLTextlnkuslovan"/>
        <w:numPr>
          <w:ilvl w:val="2"/>
          <w:numId w:val="8"/>
        </w:numPr>
        <w:rPr>
          <w:bCs/>
        </w:rPr>
      </w:pPr>
      <w:r w:rsidRPr="00EA5C94">
        <w:rPr>
          <w:bCs/>
        </w:rPr>
        <w:t xml:space="preserve">Odpovědnost a povinnosti osoby pověřené kontrolou elektrického zařízení během </w:t>
      </w:r>
      <w:r w:rsidR="000143C3">
        <w:rPr>
          <w:bCs/>
        </w:rPr>
        <w:t xml:space="preserve">pracovní </w:t>
      </w:r>
      <w:r w:rsidRPr="00EA5C94">
        <w:rPr>
          <w:bCs/>
        </w:rPr>
        <w:t>činnost</w:t>
      </w:r>
      <w:r w:rsidR="000143C3">
        <w:rPr>
          <w:bCs/>
        </w:rPr>
        <w:t>i</w:t>
      </w:r>
      <w:r w:rsidRPr="00EA5C94">
        <w:rPr>
          <w:bCs/>
        </w:rPr>
        <w:t xml:space="preserve"> na DS v souvislosti s touto Smlouvou, přejímá </w:t>
      </w:r>
      <w:r w:rsidR="007A1764" w:rsidRPr="00EA5C94">
        <w:rPr>
          <w:bCs/>
        </w:rPr>
        <w:t>Z</w:t>
      </w:r>
      <w:r w:rsidRPr="00EA5C94">
        <w:rPr>
          <w:bCs/>
        </w:rPr>
        <w:t>hotovitelem pověřený pracovník. Zhotovitel odpovídá za to, že tento pracovník splňuje všechny předpoklady, aby odpovědnost a povinnosti výše uvedené osoby ve smyslu PNE 33 0000-6 převzal a zabezpečil.</w:t>
      </w:r>
    </w:p>
    <w:p w14:paraId="4B5D5137" w14:textId="4335A3CF" w:rsidR="00C02469" w:rsidRPr="00EA5C94" w:rsidRDefault="00766B57" w:rsidP="006F03E2">
      <w:pPr>
        <w:pStyle w:val="RLTextlnkuslovan"/>
        <w:numPr>
          <w:ilvl w:val="2"/>
          <w:numId w:val="8"/>
        </w:numPr>
        <w:ind w:hanging="657"/>
        <w:rPr>
          <w:bCs/>
        </w:rPr>
      </w:pPr>
      <w:r w:rsidRPr="00766B57">
        <w:rPr>
          <w:bCs/>
        </w:rPr>
        <w:t xml:space="preserve">Pokud odpovědný pracovník Zhotovitele zjistí, že plán BOZP neodpovídá současným podmínkám na stavbě, oznámí tuto skutečnost neprodleně písemnou (elektronickou) formou </w:t>
      </w:r>
      <w:r w:rsidR="000E628A">
        <w:rPr>
          <w:bCs/>
        </w:rPr>
        <w:t xml:space="preserve">zadavateli </w:t>
      </w:r>
      <w:r w:rsidRPr="00766B57">
        <w:rPr>
          <w:bCs/>
        </w:rPr>
        <w:t>stavby</w:t>
      </w:r>
      <w:r w:rsidR="000E628A">
        <w:rPr>
          <w:bCs/>
        </w:rPr>
        <w:t xml:space="preserve"> (objednateli)</w:t>
      </w:r>
      <w:r w:rsidRPr="00766B57">
        <w:rPr>
          <w:bCs/>
        </w:rPr>
        <w:t xml:space="preserve"> a učiní</w:t>
      </w:r>
      <w:r w:rsidRPr="000C2ACD">
        <w:rPr>
          <w:bCs/>
        </w:rPr>
        <w:t xml:space="preserve"> o tom zápis do stavebního deníku. Pokud nelze bezpečně pokračovat v</w:t>
      </w:r>
      <w:r>
        <w:rPr>
          <w:bCs/>
        </w:rPr>
        <w:t> </w:t>
      </w:r>
      <w:r w:rsidRPr="000C2ACD">
        <w:rPr>
          <w:bCs/>
        </w:rPr>
        <w:t>práci</w:t>
      </w:r>
      <w:r>
        <w:rPr>
          <w:bCs/>
        </w:rPr>
        <w:t>,</w:t>
      </w:r>
      <w:r w:rsidR="000F77F6">
        <w:rPr>
          <w:bCs/>
        </w:rPr>
        <w:t xml:space="preserve"> Z</w:t>
      </w:r>
      <w:r w:rsidRPr="000C2ACD">
        <w:rPr>
          <w:bCs/>
        </w:rPr>
        <w:t xml:space="preserve">hotovitel práce přeruší do doby aktualizace plánu BOZP. </w:t>
      </w:r>
      <w:r w:rsidR="000E628A">
        <w:rPr>
          <w:bCs/>
        </w:rPr>
        <w:t>A</w:t>
      </w:r>
      <w:r w:rsidRPr="000C2ACD">
        <w:rPr>
          <w:bCs/>
        </w:rPr>
        <w:t xml:space="preserve">ktualizaci </w:t>
      </w:r>
      <w:r w:rsidR="000E628A">
        <w:rPr>
          <w:bCs/>
        </w:rPr>
        <w:t xml:space="preserve">plánu BOZP zajistí </w:t>
      </w:r>
      <w:r w:rsidRPr="000C2ACD">
        <w:rPr>
          <w:bCs/>
        </w:rPr>
        <w:t>koordinátor</w:t>
      </w:r>
      <w:r w:rsidR="000E628A">
        <w:rPr>
          <w:bCs/>
        </w:rPr>
        <w:t xml:space="preserve"> BOZP objednaný </w:t>
      </w:r>
      <w:r w:rsidR="004E0DDC">
        <w:rPr>
          <w:bCs/>
        </w:rPr>
        <w:t>zástupcem Objednatele</w:t>
      </w:r>
      <w:r w:rsidR="00A9599A">
        <w:rPr>
          <w:bCs/>
        </w:rPr>
        <w:t>.</w:t>
      </w:r>
    </w:p>
    <w:p w14:paraId="139FA40F" w14:textId="4D242B72" w:rsidR="008042CE" w:rsidRDefault="008042CE" w:rsidP="000F77F6">
      <w:pPr>
        <w:pStyle w:val="RLTextlnkuslovan"/>
        <w:numPr>
          <w:ilvl w:val="1"/>
          <w:numId w:val="8"/>
        </w:numPr>
        <w:rPr>
          <w:bCs/>
        </w:rPr>
      </w:pPr>
      <w:r w:rsidRPr="00EA5C94">
        <w:rPr>
          <w:bCs/>
        </w:rPr>
        <w:t xml:space="preserve">Předání </w:t>
      </w:r>
      <w:r w:rsidR="003D283D" w:rsidRPr="00EA5C94">
        <w:rPr>
          <w:bCs/>
        </w:rPr>
        <w:t>místa</w:t>
      </w:r>
      <w:r w:rsidRPr="00EA5C94">
        <w:rPr>
          <w:bCs/>
        </w:rPr>
        <w:t xml:space="preserve"> plnění</w:t>
      </w:r>
      <w:r w:rsidR="00250153" w:rsidRPr="00EA5C94">
        <w:rPr>
          <w:bCs/>
        </w:rPr>
        <w:t xml:space="preserve"> (pracoviště)</w:t>
      </w:r>
      <w:r w:rsidRPr="00EA5C94">
        <w:rPr>
          <w:bCs/>
        </w:rPr>
        <w:t>:</w:t>
      </w:r>
    </w:p>
    <w:p w14:paraId="0E0D1102" w14:textId="13B573D3" w:rsidR="0091157E" w:rsidRPr="00EA5C94" w:rsidRDefault="0091157E" w:rsidP="006F03E2">
      <w:pPr>
        <w:pStyle w:val="RLTextlnkuslovan"/>
        <w:numPr>
          <w:ilvl w:val="2"/>
          <w:numId w:val="8"/>
        </w:numPr>
        <w:ind w:hanging="657"/>
        <w:rPr>
          <w:bCs/>
        </w:rPr>
      </w:pPr>
      <w:r>
        <w:rPr>
          <w:bCs/>
        </w:rPr>
        <w:t>Fyzické předání místa plnění se nepředpokládá. Stavba na klíč bude zrealizovaná podle projektové dokumentace schválené objednatelem.</w:t>
      </w:r>
    </w:p>
    <w:p w14:paraId="7AD0E235" w14:textId="77DCB796" w:rsidR="00250153" w:rsidRPr="00EA5C94" w:rsidRDefault="00250153" w:rsidP="00BC6667">
      <w:pPr>
        <w:pStyle w:val="RLTextlnkuslovan"/>
        <w:tabs>
          <w:tab w:val="clear" w:pos="1474"/>
        </w:tabs>
        <w:ind w:left="792" w:firstLine="0"/>
        <w:rPr>
          <w:bCs/>
        </w:rPr>
      </w:pPr>
    </w:p>
    <w:p w14:paraId="3A82F727" w14:textId="77777777" w:rsidR="00C83092" w:rsidRPr="00EA5C94" w:rsidRDefault="00C83092" w:rsidP="006F03E2">
      <w:pPr>
        <w:pStyle w:val="RLTextlnkuslovan"/>
        <w:numPr>
          <w:ilvl w:val="1"/>
          <w:numId w:val="8"/>
        </w:numPr>
        <w:rPr>
          <w:bCs/>
        </w:rPr>
      </w:pPr>
      <w:r w:rsidRPr="00EA5C94">
        <w:rPr>
          <w:bCs/>
        </w:rPr>
        <w:t>Nakládání s</w:t>
      </w:r>
      <w:r w:rsidR="001C31DF" w:rsidRPr="00EA5C94">
        <w:rPr>
          <w:bCs/>
        </w:rPr>
        <w:t xml:space="preserve"> odpady a </w:t>
      </w:r>
      <w:r w:rsidRPr="00EA5C94">
        <w:rPr>
          <w:bCs/>
        </w:rPr>
        <w:t xml:space="preserve">demontovaným materiálem </w:t>
      </w:r>
    </w:p>
    <w:p w14:paraId="4D505C39" w14:textId="136591BA" w:rsidR="008042CE" w:rsidRPr="00EA5C94" w:rsidRDefault="00CC7F2C" w:rsidP="006F03E2">
      <w:pPr>
        <w:pStyle w:val="RLTextlnkuslovan"/>
        <w:numPr>
          <w:ilvl w:val="2"/>
          <w:numId w:val="8"/>
        </w:numPr>
        <w:ind w:hanging="657"/>
        <w:rPr>
          <w:bCs/>
        </w:rPr>
      </w:pPr>
      <w:r w:rsidRPr="00EA5C94">
        <w:rPr>
          <w:bCs/>
        </w:rPr>
        <w:t xml:space="preserve">Zhotovitel je v souladu s pokyny </w:t>
      </w:r>
      <w:r w:rsidR="00D6550D" w:rsidRPr="00EA5C94">
        <w:rPr>
          <w:bCs/>
        </w:rPr>
        <w:t>Objednat</w:t>
      </w:r>
      <w:r w:rsidRPr="00EA5C94">
        <w:rPr>
          <w:bCs/>
        </w:rPr>
        <w:t xml:space="preserve">ele povinen zajistit likvidaci veškerého odpadu, který v souvislosti s realizací předmětu plnění vznikl. Při plnění této povinnosti </w:t>
      </w:r>
      <w:r w:rsidR="00D6550D" w:rsidRPr="00EA5C94">
        <w:rPr>
          <w:bCs/>
        </w:rPr>
        <w:t>Zhotovite</w:t>
      </w:r>
      <w:r w:rsidRPr="00EA5C94">
        <w:rPr>
          <w:bCs/>
        </w:rPr>
        <w:t xml:space="preserve">lem jsou zaměstnanci </w:t>
      </w:r>
      <w:r w:rsidR="00D6550D" w:rsidRPr="00EA5C94">
        <w:rPr>
          <w:bCs/>
        </w:rPr>
        <w:t>Zhotovite</w:t>
      </w:r>
      <w:r w:rsidRPr="00EA5C94">
        <w:rPr>
          <w:bCs/>
        </w:rPr>
        <w:t xml:space="preserve">le či jeho </w:t>
      </w:r>
      <w:r w:rsidR="00CB6265">
        <w:rPr>
          <w:bCs/>
        </w:rPr>
        <w:t>Pod</w:t>
      </w:r>
      <w:r w:rsidR="00CF4A09" w:rsidRPr="00EA5C94">
        <w:rPr>
          <w:bCs/>
        </w:rPr>
        <w:t>dodavatel</w:t>
      </w:r>
      <w:r w:rsidR="003A37EE">
        <w:rPr>
          <w:bCs/>
        </w:rPr>
        <w:t>é</w:t>
      </w:r>
      <w:r w:rsidR="00CF4A09" w:rsidRPr="00EA5C94">
        <w:rPr>
          <w:bCs/>
        </w:rPr>
        <w:t xml:space="preserve"> </w:t>
      </w:r>
      <w:r w:rsidRPr="00EA5C94">
        <w:rPr>
          <w:bCs/>
        </w:rPr>
        <w:t xml:space="preserve">povinni co nejvíce šetřit </w:t>
      </w:r>
      <w:r w:rsidR="00956DEB" w:rsidRPr="00EA5C94">
        <w:rPr>
          <w:bCs/>
        </w:rPr>
        <w:t xml:space="preserve">práva vlastníků </w:t>
      </w:r>
      <w:r w:rsidR="007B73D2" w:rsidRPr="00EA5C94">
        <w:rPr>
          <w:bCs/>
        </w:rPr>
        <w:t xml:space="preserve">dotčené nemovitosti </w:t>
      </w:r>
      <w:r w:rsidRPr="00EA5C94">
        <w:rPr>
          <w:bCs/>
        </w:rPr>
        <w:t>(pozemk</w:t>
      </w:r>
      <w:r w:rsidR="007B73D2" w:rsidRPr="00EA5C94">
        <w:rPr>
          <w:bCs/>
        </w:rPr>
        <w:t>y</w:t>
      </w:r>
      <w:r w:rsidRPr="00EA5C94">
        <w:rPr>
          <w:bCs/>
        </w:rPr>
        <w:t xml:space="preserve">). Zhotovitel je v této souvislosti </w:t>
      </w:r>
      <w:r w:rsidRPr="000F77F6">
        <w:rPr>
          <w:bCs/>
        </w:rPr>
        <w:t xml:space="preserve">povinen postupovat v souladu s dokumentem „Zásady nakládání s demontovanými materiály a odpady při stavbách zajišťovaných dodavatelsky“, který je uveden v příloze č. </w:t>
      </w:r>
      <w:r w:rsidR="00082077">
        <w:rPr>
          <w:bCs/>
        </w:rPr>
        <w:t>22</w:t>
      </w:r>
      <w:r w:rsidR="00E043DE" w:rsidRPr="000F77F6">
        <w:rPr>
          <w:bCs/>
        </w:rPr>
        <w:t xml:space="preserve"> </w:t>
      </w:r>
      <w:r w:rsidR="00C530B2" w:rsidRPr="000F77F6">
        <w:rPr>
          <w:bCs/>
        </w:rPr>
        <w:t xml:space="preserve">této </w:t>
      </w:r>
      <w:r w:rsidR="00586DF7" w:rsidRPr="000F77F6">
        <w:rPr>
          <w:bCs/>
        </w:rPr>
        <w:t>Smlou</w:t>
      </w:r>
      <w:r w:rsidRPr="000F77F6">
        <w:rPr>
          <w:bCs/>
        </w:rPr>
        <w:t>vy.</w:t>
      </w:r>
      <w:r w:rsidR="00082077">
        <w:rPr>
          <w:bCs/>
        </w:rPr>
        <w:t xml:space="preserve"> </w:t>
      </w:r>
      <w:r w:rsidR="00303C13" w:rsidRPr="000F77F6">
        <w:rPr>
          <w:bCs/>
        </w:rPr>
        <w:t xml:space="preserve">Zhotovitel je povinnen </w:t>
      </w:r>
      <w:r w:rsidR="00CF4146" w:rsidRPr="000F77F6">
        <w:rPr>
          <w:bCs/>
        </w:rPr>
        <w:t>dokladovat předání odpadu oprávněným osobám k převzetí odpadu</w:t>
      </w:r>
      <w:r w:rsidR="000F6A2B" w:rsidRPr="000F77F6">
        <w:rPr>
          <w:bCs/>
        </w:rPr>
        <w:t xml:space="preserve"> </w:t>
      </w:r>
      <w:r w:rsidR="000F6A2B">
        <w:rPr>
          <w:bCs/>
        </w:rPr>
        <w:t>nebo vystavit pr</w:t>
      </w:r>
      <w:r w:rsidR="00091504">
        <w:rPr>
          <w:bCs/>
        </w:rPr>
        <w:t>o</w:t>
      </w:r>
      <w:r w:rsidR="000F6A2B">
        <w:rPr>
          <w:bCs/>
        </w:rPr>
        <w:t>hlášení dle vzoru v Příloze č. 12 Smlou</w:t>
      </w:r>
      <w:r w:rsidR="00082077">
        <w:rPr>
          <w:bCs/>
        </w:rPr>
        <w:t>v</w:t>
      </w:r>
      <w:r w:rsidR="000F6A2B">
        <w:rPr>
          <w:bCs/>
        </w:rPr>
        <w:t>y</w:t>
      </w:r>
      <w:r w:rsidR="00082077">
        <w:rPr>
          <w:bCs/>
        </w:rPr>
        <w:t>.</w:t>
      </w:r>
    </w:p>
    <w:p w14:paraId="28756DCC" w14:textId="77777777" w:rsidR="0064122B" w:rsidRPr="00EA5C94" w:rsidRDefault="0064122B" w:rsidP="006F03E2">
      <w:pPr>
        <w:pStyle w:val="RLTextlnkuslovan"/>
        <w:numPr>
          <w:ilvl w:val="1"/>
          <w:numId w:val="8"/>
        </w:numPr>
        <w:rPr>
          <w:bCs/>
        </w:rPr>
      </w:pPr>
      <w:r w:rsidRPr="00EA5C94">
        <w:rPr>
          <w:bCs/>
        </w:rPr>
        <w:t>Revize elektrického zařízení</w:t>
      </w:r>
      <w:r w:rsidR="000E015D" w:rsidRPr="00EA5C94">
        <w:rPr>
          <w:bCs/>
        </w:rPr>
        <w:t xml:space="preserve"> a uvádění elektrického zařízení do provozu</w:t>
      </w:r>
    </w:p>
    <w:p w14:paraId="315FD429" w14:textId="5EFC910A" w:rsidR="00C35D4B" w:rsidRPr="008C122F" w:rsidRDefault="00C35D4B" w:rsidP="006F03E2">
      <w:pPr>
        <w:pStyle w:val="RLTextlnkuslovan"/>
        <w:numPr>
          <w:ilvl w:val="2"/>
          <w:numId w:val="8"/>
        </w:numPr>
        <w:ind w:hanging="657"/>
      </w:pPr>
      <w:r w:rsidRPr="00EA5C94">
        <w:lastRenderedPageBreak/>
        <w:t xml:space="preserve">Zhotovitel </w:t>
      </w:r>
      <w:r w:rsidR="0062761B">
        <w:t xml:space="preserve">zajistí </w:t>
      </w:r>
      <w:r w:rsidRPr="00EA5C94">
        <w:t>provedení výchozí revize elektrického zařízení a vypracování zprávy o výchozí revizi elektrického zařízení.</w:t>
      </w:r>
      <w:r w:rsidR="002A510B">
        <w:t xml:space="preserve"> </w:t>
      </w:r>
    </w:p>
    <w:p w14:paraId="72E67392" w14:textId="6AB14FC4" w:rsidR="00C35D4B" w:rsidRPr="00EA5C94" w:rsidRDefault="00C35D4B" w:rsidP="008B2527">
      <w:pPr>
        <w:pStyle w:val="RLTextlnkuslovan"/>
        <w:numPr>
          <w:ilvl w:val="2"/>
          <w:numId w:val="8"/>
        </w:numPr>
        <w:ind w:hanging="657"/>
      </w:pPr>
      <w:r w:rsidRPr="00EA5C94">
        <w:t>Výchozí revize elektrického zařízení musí mít náležito</w:t>
      </w:r>
      <w:r w:rsidR="004E0DDC">
        <w:t>sti uvedené v</w:t>
      </w:r>
      <w:r w:rsidRPr="00EA5C94">
        <w:t xml:space="preserve">yhláškou č. 73/2010 Sb. a splňovat požadavky a ustanovení ČSN 33 1500, ČSN 33 2000-6, PNE 33 0000-3. </w:t>
      </w:r>
    </w:p>
    <w:p w14:paraId="6F27268B" w14:textId="2FF27DC9" w:rsidR="00C35D4B" w:rsidRPr="0063300E" w:rsidRDefault="00C35D4B" w:rsidP="006F03E2">
      <w:pPr>
        <w:pStyle w:val="RLTextlnkuslovan"/>
        <w:numPr>
          <w:ilvl w:val="2"/>
          <w:numId w:val="8"/>
        </w:numPr>
        <w:ind w:hanging="657"/>
      </w:pPr>
      <w:r w:rsidRPr="00EA5C94">
        <w:t xml:space="preserve">Uvedení elektrického zařízení do provozu bude provedeno buď pověřeným pracovníkem </w:t>
      </w:r>
      <w:r w:rsidRPr="0063300E">
        <w:t>Objednatele, a to v případech, kdy je pro provedení díla realizována odstávka zařízení včetně zajištění pracoviště</w:t>
      </w:r>
      <w:r w:rsidR="000C08A2">
        <w:t>.</w:t>
      </w:r>
      <w:r w:rsidRPr="0063300E">
        <w:t>. Činnost při postupném uvádění zařízení do provozu při obnově se řídí dle PNE 33 0000-3. čl. 3.5, PNE 33 0000-6 a přílohou č. 14 této Smlouvy.</w:t>
      </w:r>
    </w:p>
    <w:p w14:paraId="4BFE87A6" w14:textId="47EE161D" w:rsidR="00C35D4B" w:rsidRPr="0063300E" w:rsidRDefault="00C35D4B" w:rsidP="00C35D4B">
      <w:pPr>
        <w:pStyle w:val="RLTextlnkuslovan"/>
        <w:tabs>
          <w:tab w:val="clear" w:pos="1474"/>
          <w:tab w:val="num" w:pos="-851"/>
        </w:tabs>
        <w:ind w:left="1276" w:firstLine="0"/>
        <w:rPr>
          <w:bCs/>
        </w:rPr>
      </w:pPr>
      <w:r w:rsidRPr="0063300E">
        <w:rPr>
          <w:bCs/>
        </w:rPr>
        <w:t>Pověřený pracovník Objednatele uvádějící elektrické zařízení do provozu, po předložení očíslovaného příslušného podkladu dle přílohy č. 14 této Smlouvy od pověřeného pracovníka Zhotovitele realizujícího plnění, provede namátkovou kontrolu elektrického zařízení a následně uvede elektrické zařízení do provozu. Po uvedení elektrického zařízení do provozu provede pověřený pracovník Objednatele zápis do stavebního deníku, který bude obsahovat následující údaje:</w:t>
      </w:r>
    </w:p>
    <w:p w14:paraId="7EA6CD88" w14:textId="77777777" w:rsidR="00C35D4B" w:rsidRPr="0063300E" w:rsidRDefault="00C35D4B" w:rsidP="00C35D4B">
      <w:pPr>
        <w:pStyle w:val="RLTextlnkuslovan"/>
        <w:tabs>
          <w:tab w:val="clear" w:pos="1474"/>
          <w:tab w:val="num" w:pos="-851"/>
        </w:tabs>
        <w:ind w:left="1843" w:firstLine="0"/>
        <w:rPr>
          <w:bCs/>
        </w:rPr>
      </w:pPr>
      <w:r w:rsidRPr="0063300E">
        <w:rPr>
          <w:bCs/>
        </w:rPr>
        <w:t xml:space="preserve">Datum a čas uvedení do provozu dotčeného zařízení, číslo předloženého záznamu, svoje jméno a příjmení (hůlkovým písmem) a svůj podpis. </w:t>
      </w:r>
    </w:p>
    <w:p w14:paraId="6027DFA1" w14:textId="77777777" w:rsidR="00C35D4B" w:rsidRPr="00EA5C94" w:rsidRDefault="00C35D4B" w:rsidP="00C35D4B">
      <w:pPr>
        <w:pStyle w:val="RLTextlnkuslovan"/>
        <w:tabs>
          <w:tab w:val="clear" w:pos="1474"/>
          <w:tab w:val="num" w:pos="-851"/>
        </w:tabs>
        <w:ind w:left="1843" w:firstLine="0"/>
        <w:rPr>
          <w:bCs/>
        </w:rPr>
      </w:pPr>
      <w:r w:rsidRPr="0063300E">
        <w:rPr>
          <w:bCs/>
        </w:rPr>
        <w:t>Související příslušné podklady dle přílohy č. 14 této Smlouvy si Zhotovitel ponechává a předá jej po dokončení stavby reviznímu</w:t>
      </w:r>
      <w:r w:rsidRPr="00EA5C94">
        <w:rPr>
          <w:bCs/>
        </w:rPr>
        <w:t xml:space="preserve"> technikovi k vyhotovení zprávy o výchozí revizi elektrického zařízení a dále se tyto protokoly (záznamy) stanou nedílnou součástí předávací dokumentace dílčího plnění.</w:t>
      </w:r>
    </w:p>
    <w:p w14:paraId="74BAFBD3" w14:textId="6B18388B" w:rsidR="00E2583A" w:rsidRDefault="00C35D4B" w:rsidP="00A836E8">
      <w:pPr>
        <w:pStyle w:val="RLTextlnkuslovan"/>
        <w:numPr>
          <w:ilvl w:val="2"/>
          <w:numId w:val="8"/>
        </w:numPr>
      </w:pPr>
      <w:r w:rsidRPr="00EA5C94">
        <w:t>Zpráva(-y) o výchozí revizi elektrického zařízení je nedílnou součástí předávací dokumentace</w:t>
      </w:r>
      <w:r w:rsidR="00E2583A" w:rsidRPr="00EA5C94">
        <w:t xml:space="preserve"> dílčího plnění. </w:t>
      </w:r>
    </w:p>
    <w:p w14:paraId="1B3E29DB" w14:textId="77777777" w:rsidR="00A836E8" w:rsidRPr="00EA5C94" w:rsidRDefault="00A836E8" w:rsidP="00A836E8">
      <w:pPr>
        <w:pStyle w:val="RLTextlnkuslovan"/>
        <w:tabs>
          <w:tab w:val="clear" w:pos="1474"/>
        </w:tabs>
        <w:ind w:left="1214" w:firstLine="0"/>
      </w:pPr>
    </w:p>
    <w:p w14:paraId="2E0949EE" w14:textId="77777777" w:rsidR="000D08E1" w:rsidRPr="00EA5C94" w:rsidRDefault="000D08E1" w:rsidP="000D08E1">
      <w:pPr>
        <w:pStyle w:val="RLTextlnkuslovan"/>
        <w:tabs>
          <w:tab w:val="clear" w:pos="1474"/>
          <w:tab w:val="num" w:pos="-426"/>
        </w:tabs>
        <w:ind w:left="1276" w:hanging="709"/>
      </w:pPr>
    </w:p>
    <w:p w14:paraId="3565ECAE" w14:textId="77777777" w:rsidR="00DB6485" w:rsidRPr="00EA5C94" w:rsidRDefault="007E23A2" w:rsidP="001C1170">
      <w:pPr>
        <w:pStyle w:val="RLTextlnkuslovan"/>
        <w:numPr>
          <w:ilvl w:val="1"/>
          <w:numId w:val="8"/>
        </w:numPr>
        <w:rPr>
          <w:bCs/>
        </w:rPr>
      </w:pPr>
      <w:bookmarkStart w:id="15" w:name="_Ref434326738"/>
      <w:r w:rsidRPr="00EA5C94">
        <w:t>Dokumentace skutečného provedení stavby geodetická část (</w:t>
      </w:r>
      <w:r w:rsidR="00DB6485" w:rsidRPr="00EA5C94">
        <w:t>DSPSg</w:t>
      </w:r>
      <w:r w:rsidRPr="00EA5C94">
        <w:t>)</w:t>
      </w:r>
    </w:p>
    <w:p w14:paraId="2235920D" w14:textId="530D028E" w:rsidR="006819A6" w:rsidRPr="000F77F6" w:rsidRDefault="00DB6485" w:rsidP="006F03E2">
      <w:pPr>
        <w:pStyle w:val="RLTextlnkuslovan"/>
        <w:numPr>
          <w:ilvl w:val="2"/>
          <w:numId w:val="8"/>
        </w:numPr>
        <w:spacing w:line="240" w:lineRule="auto"/>
        <w:ind w:hanging="657"/>
        <w:rPr>
          <w:bCs/>
        </w:rPr>
      </w:pPr>
      <w:r w:rsidRPr="000F77F6">
        <w:t xml:space="preserve">Zhotovitel je povinen pro </w:t>
      </w:r>
      <w:r w:rsidR="000527C5" w:rsidRPr="000F77F6">
        <w:t xml:space="preserve">veškeré SNK  </w:t>
      </w:r>
      <w:r w:rsidR="004E0DDC" w:rsidRPr="000F77F6">
        <w:t>(</w:t>
      </w:r>
      <w:r w:rsidR="000527C5" w:rsidRPr="000F77F6">
        <w:t>P</w:t>
      </w:r>
      <w:r w:rsidR="004E0DDC" w:rsidRPr="000F77F6">
        <w:t>okud objednatel nestanoví jinak</w:t>
      </w:r>
      <w:r w:rsidRPr="000F77F6">
        <w:t>)</w:t>
      </w:r>
      <w:r w:rsidR="004E3D38" w:rsidRPr="000F77F6">
        <w:t xml:space="preserve"> </w:t>
      </w:r>
      <w:r w:rsidRPr="000F77F6">
        <w:t>zajistit zpracování</w:t>
      </w:r>
      <w:r w:rsidR="007E23A2" w:rsidRPr="000F77F6">
        <w:t xml:space="preserve"> </w:t>
      </w:r>
      <w:r w:rsidRPr="000F77F6">
        <w:t>DSPSg</w:t>
      </w:r>
      <w:r w:rsidR="006819A6" w:rsidRPr="000F77F6">
        <w:t xml:space="preserve">, tzn. zajistit splnění povinností a dodržení postupů dle odst. </w:t>
      </w:r>
      <w:r w:rsidR="00E7297E" w:rsidRPr="000F77F6">
        <w:fldChar w:fldCharType="begin"/>
      </w:r>
      <w:r w:rsidR="000845B5" w:rsidRPr="000F77F6">
        <w:instrText xml:space="preserve"> REF _Ref437270212 \r \h </w:instrText>
      </w:r>
      <w:r w:rsidR="00D86522" w:rsidRPr="000F77F6">
        <w:instrText xml:space="preserve"> \* MERGEFORMAT </w:instrText>
      </w:r>
      <w:r w:rsidR="00E7297E" w:rsidRPr="000F77F6">
        <w:fldChar w:fldCharType="separate"/>
      </w:r>
      <w:r w:rsidR="00304C2F">
        <w:t>5.5</w:t>
      </w:r>
      <w:r w:rsidR="0010551A" w:rsidRPr="000F77F6">
        <w:t>.1.1</w:t>
      </w:r>
      <w:r w:rsidR="00E7297E" w:rsidRPr="000F77F6">
        <w:fldChar w:fldCharType="end"/>
      </w:r>
      <w:r w:rsidR="00D86522" w:rsidRPr="000F77F6">
        <w:t>.</w:t>
      </w:r>
      <w:r w:rsidR="006819A6" w:rsidRPr="000F77F6">
        <w:t xml:space="preserve"> – </w:t>
      </w:r>
      <w:r w:rsidR="00266EFF" w:rsidRPr="000F77F6">
        <w:fldChar w:fldCharType="begin"/>
      </w:r>
      <w:r w:rsidR="00266EFF" w:rsidRPr="000F77F6">
        <w:instrText xml:space="preserve"> REF _Ref437270220 \r \h  \* MERGEFORMAT </w:instrText>
      </w:r>
      <w:r w:rsidR="00266EFF" w:rsidRPr="000F77F6">
        <w:fldChar w:fldCharType="separate"/>
      </w:r>
      <w:r w:rsidR="00304C2F">
        <w:t>5.5</w:t>
      </w:r>
      <w:r w:rsidR="0010551A" w:rsidRPr="000F77F6">
        <w:t>.1.3</w:t>
      </w:r>
      <w:r w:rsidR="00266EFF" w:rsidRPr="000F77F6">
        <w:fldChar w:fldCharType="end"/>
      </w:r>
      <w:r w:rsidR="00D86522" w:rsidRPr="000F77F6">
        <w:t>.</w:t>
      </w:r>
      <w:r w:rsidR="006819A6" w:rsidRPr="000F77F6">
        <w:t xml:space="preserve"> této Smlouvy</w:t>
      </w:r>
      <w:r w:rsidRPr="000F77F6">
        <w:t xml:space="preserve">. </w:t>
      </w:r>
    </w:p>
    <w:p w14:paraId="7C30B118" w14:textId="613EBACA" w:rsidR="006819A6" w:rsidRPr="0063300E" w:rsidRDefault="006819A6" w:rsidP="000E015D">
      <w:pPr>
        <w:pStyle w:val="RLTextlnkuslovan"/>
        <w:tabs>
          <w:tab w:val="clear" w:pos="1474"/>
        </w:tabs>
        <w:spacing w:line="240" w:lineRule="auto"/>
        <w:ind w:left="1224" w:firstLine="0"/>
        <w:rPr>
          <w:bCs/>
        </w:rPr>
      </w:pPr>
      <w:r w:rsidRPr="000F77F6">
        <w:t xml:space="preserve">Pro tuto činnost jsou nezbytné přihlašovací údaje pro vstup do služby </w:t>
      </w:r>
      <w:r w:rsidR="000527C5" w:rsidRPr="000F77F6">
        <w:t>E</w:t>
      </w:r>
      <w:r w:rsidR="008F2B41" w:rsidRPr="000F77F6">
        <w:t>MS</w:t>
      </w:r>
      <w:r w:rsidR="000527C5" w:rsidRPr="000F77F6">
        <w:t>18</w:t>
      </w:r>
      <w:r w:rsidRPr="000F77F6">
        <w:t>. Ty</w:t>
      </w:r>
      <w:r w:rsidR="0085530E" w:rsidRPr="000F77F6">
        <w:t>to údaje</w:t>
      </w:r>
      <w:r w:rsidRPr="000F77F6">
        <w:t xml:space="preserve"> Zhotovitel obdrží na základě Smlouvy o přístupu do nové externí mapové služby (</w:t>
      </w:r>
      <w:r w:rsidR="008F2B41" w:rsidRPr="000F77F6">
        <w:t>EMS18</w:t>
      </w:r>
      <w:r w:rsidRPr="000F77F6">
        <w:t xml:space="preserve">) </w:t>
      </w:r>
      <w:r w:rsidR="00595FB6" w:rsidRPr="000F77F6">
        <w:t>uzavřené mezi ním a STE.</w:t>
      </w:r>
      <w:r w:rsidRPr="000F77F6">
        <w:t xml:space="preserve"> T</w:t>
      </w:r>
      <w:r w:rsidR="0085530E" w:rsidRPr="000F77F6">
        <w:t>ato</w:t>
      </w:r>
      <w:r w:rsidRPr="000F77F6">
        <w:t xml:space="preserve"> Smlouv</w:t>
      </w:r>
      <w:r w:rsidR="0085530E" w:rsidRPr="000F77F6">
        <w:t>a</w:t>
      </w:r>
      <w:r w:rsidRPr="000F77F6">
        <w:t xml:space="preserve"> </w:t>
      </w:r>
      <w:r w:rsidR="0085530E" w:rsidRPr="000F77F6">
        <w:t>uvedená v</w:t>
      </w:r>
      <w:r w:rsidRPr="000F77F6">
        <w:t xml:space="preserve"> přílo</w:t>
      </w:r>
      <w:r w:rsidR="0085530E" w:rsidRPr="000F77F6">
        <w:t>ze</w:t>
      </w:r>
      <w:r w:rsidRPr="000F77F6">
        <w:t xml:space="preserve"> č. </w:t>
      </w:r>
      <w:r w:rsidR="00595FB6" w:rsidRPr="000F77F6">
        <w:t xml:space="preserve">19 A </w:t>
      </w:r>
      <w:r w:rsidRPr="000F77F6">
        <w:t>této Smlouvy bud</w:t>
      </w:r>
      <w:r w:rsidR="0085530E" w:rsidRPr="000F77F6">
        <w:t>e</w:t>
      </w:r>
      <w:r w:rsidRPr="000F77F6">
        <w:t xml:space="preserve"> uzavřen</w:t>
      </w:r>
      <w:r w:rsidR="0085530E" w:rsidRPr="000F77F6">
        <w:t>a</w:t>
      </w:r>
      <w:r w:rsidRPr="000F77F6">
        <w:t xml:space="preserve"> bezprostředně po po</w:t>
      </w:r>
      <w:r w:rsidR="00595FB6" w:rsidRPr="000F77F6">
        <w:t>d</w:t>
      </w:r>
      <w:r w:rsidRPr="000F77F6">
        <w:t>pisu Smlouvy.</w:t>
      </w:r>
      <w:r w:rsidRPr="0063300E">
        <w:t xml:space="preserve"> </w:t>
      </w:r>
    </w:p>
    <w:p w14:paraId="7306E4A5" w14:textId="49BCC0E7" w:rsidR="002764FA" w:rsidRPr="00EA5C94" w:rsidRDefault="00DB6485" w:rsidP="006F03E2">
      <w:pPr>
        <w:pStyle w:val="RLTextlnkuslovan"/>
        <w:numPr>
          <w:ilvl w:val="3"/>
          <w:numId w:val="8"/>
        </w:numPr>
        <w:ind w:hanging="877"/>
        <w:rPr>
          <w:bCs/>
        </w:rPr>
      </w:pPr>
      <w:bookmarkStart w:id="16" w:name="_Ref437270212"/>
      <w:r w:rsidRPr="0063300E">
        <w:t xml:space="preserve">Geodet </w:t>
      </w:r>
      <w:r w:rsidR="00595FB6" w:rsidRPr="0063300E">
        <w:t xml:space="preserve">Zhotovitele </w:t>
      </w:r>
      <w:r w:rsidRPr="0063300E">
        <w:t xml:space="preserve">(vlastní </w:t>
      </w:r>
      <w:r w:rsidR="00A96035">
        <w:t xml:space="preserve">geodet </w:t>
      </w:r>
      <w:r w:rsidR="00595FB6" w:rsidRPr="0063300E">
        <w:t xml:space="preserve">Zhotovitele či jeho </w:t>
      </w:r>
      <w:r w:rsidR="00CB6265" w:rsidRPr="0063300E">
        <w:t>Pod</w:t>
      </w:r>
      <w:r w:rsidR="00BC6083" w:rsidRPr="0063300E">
        <w:t>do</w:t>
      </w:r>
      <w:r w:rsidR="00595FB6" w:rsidRPr="0063300E">
        <w:t>davatel)</w:t>
      </w:r>
      <w:r w:rsidRPr="0063300E">
        <w:t xml:space="preserve"> obdrží přihlašovací údaje pro vstup do služby</w:t>
      </w:r>
      <w:r w:rsidRPr="00EA5C94">
        <w:t xml:space="preserve"> </w:t>
      </w:r>
      <w:r w:rsidR="008F2B41">
        <w:t>EMS</w:t>
      </w:r>
      <w:r w:rsidR="000527C5">
        <w:t>18</w:t>
      </w:r>
      <w:r w:rsidRPr="00EA5C94">
        <w:t xml:space="preserve">, odkud si stáhne </w:t>
      </w:r>
      <w:r w:rsidR="000A2CFB" w:rsidRPr="00EA5C94">
        <w:t>předprojektové zaměření stavby (</w:t>
      </w:r>
      <w:r w:rsidRPr="00EA5C94">
        <w:t>PZS</w:t>
      </w:r>
      <w:r w:rsidR="000A2CFB" w:rsidRPr="00EA5C94">
        <w:t>)</w:t>
      </w:r>
      <w:r w:rsidRPr="00EA5C94">
        <w:t xml:space="preserve"> daného čísla stavby pro vyhotovení DSPSg</w:t>
      </w:r>
      <w:r w:rsidR="00B44FB9">
        <w:t>.</w:t>
      </w:r>
      <w:r w:rsidRPr="00EA5C94">
        <w:t xml:space="preserve"> </w:t>
      </w:r>
      <w:bookmarkEnd w:id="16"/>
    </w:p>
    <w:p w14:paraId="6A7E82C1" w14:textId="5E54167E" w:rsidR="00DB6485" w:rsidRPr="0063300E" w:rsidRDefault="00DB6485" w:rsidP="006F03E2">
      <w:pPr>
        <w:pStyle w:val="RLTextlnkuslovan"/>
        <w:numPr>
          <w:ilvl w:val="3"/>
          <w:numId w:val="8"/>
        </w:numPr>
        <w:ind w:hanging="877"/>
        <w:rPr>
          <w:bCs/>
        </w:rPr>
      </w:pPr>
      <w:r w:rsidRPr="00EA5C94">
        <w:t xml:space="preserve">Po vytvoření </w:t>
      </w:r>
      <w:r w:rsidRPr="0063300E">
        <w:t>DSPSg provede</w:t>
      </w:r>
      <w:r w:rsidR="00844D05" w:rsidRPr="0063300E">
        <w:t xml:space="preserve"> </w:t>
      </w:r>
      <w:r w:rsidR="00595FB6" w:rsidRPr="0063300E">
        <w:t>ÚOZI</w:t>
      </w:r>
      <w:r w:rsidRPr="0063300E">
        <w:t xml:space="preserve"> a </w:t>
      </w:r>
      <w:r w:rsidR="00595FB6" w:rsidRPr="0063300E">
        <w:t>Zhotovitel</w:t>
      </w:r>
      <w:r w:rsidRPr="0063300E">
        <w:t xml:space="preserve"> ověření této DSPSg pomocí ELEP a poté ji geodet zhotovitele odešle na </w:t>
      </w:r>
      <w:r w:rsidR="002C1141">
        <w:t>DBSW</w:t>
      </w:r>
      <w:r w:rsidR="002C1141" w:rsidRPr="0063300E">
        <w:t xml:space="preserve"> </w:t>
      </w:r>
      <w:r w:rsidRPr="0063300E">
        <w:t xml:space="preserve">KO do služby </w:t>
      </w:r>
      <w:r w:rsidR="008F2B41">
        <w:t>EMS18</w:t>
      </w:r>
      <w:r w:rsidRPr="0063300E">
        <w:t>. DSPSg bude vypracováno dle aktuální PECZR</w:t>
      </w:r>
      <w:r w:rsidR="00B44FB9">
        <w:t>18</w:t>
      </w:r>
      <w:r w:rsidR="000A2CFB" w:rsidRPr="0063300E">
        <w:t xml:space="preserve"> (Pravidla pro tvorbu geodetické části dokumentace energetického zařízení pro oblast elektřinu a zemní plyn E.ON Česká republika, s.r.o</w:t>
      </w:r>
      <w:r w:rsidRPr="0063300E">
        <w:t>.</w:t>
      </w:r>
      <w:r w:rsidR="0073693B" w:rsidRPr="0063300E">
        <w:t xml:space="preserve"> </w:t>
      </w:r>
      <w:r w:rsidR="00397CB2">
        <w:t>viz</w:t>
      </w:r>
      <w:r w:rsidR="00896F0A" w:rsidRPr="0063300E">
        <w:t xml:space="preserve"> </w:t>
      </w:r>
      <w:r w:rsidR="0073693B" w:rsidRPr="0063300E">
        <w:rPr>
          <w:bCs/>
        </w:rPr>
        <w:t xml:space="preserve">příloha č. </w:t>
      </w:r>
      <w:r w:rsidR="00EF6B6C" w:rsidRPr="0063300E">
        <w:rPr>
          <w:bCs/>
        </w:rPr>
        <w:t xml:space="preserve">19 C </w:t>
      </w:r>
      <w:r w:rsidR="0073693B" w:rsidRPr="0063300E">
        <w:rPr>
          <w:bCs/>
        </w:rPr>
        <w:t>této Smlouvy).</w:t>
      </w:r>
    </w:p>
    <w:p w14:paraId="126B06D9" w14:textId="36738B6B" w:rsidR="00DB6485" w:rsidRPr="000527C5" w:rsidRDefault="00DB6485" w:rsidP="006F03E2">
      <w:pPr>
        <w:pStyle w:val="RLTextlnkuslovan"/>
        <w:numPr>
          <w:ilvl w:val="3"/>
          <w:numId w:val="8"/>
        </w:numPr>
        <w:ind w:hanging="877"/>
        <w:rPr>
          <w:bCs/>
        </w:rPr>
      </w:pPr>
      <w:bookmarkStart w:id="17" w:name="_Ref437270220"/>
      <w:r w:rsidRPr="0063300E">
        <w:t>Zhotovitel je povinen předat zkontrolovanou DSPSg s vyhovujícím kontrolním protokolem</w:t>
      </w:r>
      <w:r w:rsidR="004E0DDC">
        <w:t xml:space="preserve"> Objednateli</w:t>
      </w:r>
      <w:r w:rsidRPr="0063300E">
        <w:t>.</w:t>
      </w:r>
      <w:bookmarkEnd w:id="17"/>
    </w:p>
    <w:p w14:paraId="0703036A" w14:textId="77777777" w:rsidR="008C122F" w:rsidRPr="00EA5C94" w:rsidRDefault="008C122F" w:rsidP="001C1170">
      <w:pPr>
        <w:pStyle w:val="RLTextlnkuslovan"/>
        <w:keepNext/>
        <w:numPr>
          <w:ilvl w:val="1"/>
          <w:numId w:val="8"/>
        </w:numPr>
        <w:rPr>
          <w:bCs/>
        </w:rPr>
      </w:pPr>
      <w:bookmarkStart w:id="18" w:name="_Ref437350322"/>
      <w:r w:rsidRPr="00EA5C94">
        <w:lastRenderedPageBreak/>
        <w:t>Předprojektové zaměření stavby (dále jen „</w:t>
      </w:r>
      <w:r w:rsidRPr="00EA5C94">
        <w:rPr>
          <w:b/>
        </w:rPr>
        <w:t>PZS</w:t>
      </w:r>
      <w:r w:rsidRPr="00EA5C94">
        <w:t>“)</w:t>
      </w:r>
    </w:p>
    <w:p w14:paraId="19A6AF02" w14:textId="346C336B" w:rsidR="008C122F" w:rsidRPr="00EA5C94" w:rsidRDefault="008C122F" w:rsidP="001C1170">
      <w:pPr>
        <w:pStyle w:val="RLTextlnkuslovan"/>
        <w:numPr>
          <w:ilvl w:val="2"/>
          <w:numId w:val="8"/>
        </w:numPr>
        <w:ind w:left="1224" w:hanging="657"/>
        <w:rPr>
          <w:bCs/>
        </w:rPr>
      </w:pPr>
      <w:r w:rsidRPr="00EA5C94">
        <w:t xml:space="preserve">Zhotovitel </w:t>
      </w:r>
      <w:r>
        <w:t xml:space="preserve">je </w:t>
      </w:r>
      <w:r w:rsidRPr="00EA5C94">
        <w:t xml:space="preserve">povinen, pokud tato potřeba vyplyne z tvorby PD, kterou zhotovitel </w:t>
      </w:r>
      <w:r w:rsidRPr="004F50CE">
        <w:t xml:space="preserve">zajišťuje, zajistit PZS, tzn. zajistit splnění povinností a dodržení postupů dle odst. </w:t>
      </w:r>
      <w:r w:rsidRPr="004F50CE">
        <w:fldChar w:fldCharType="begin"/>
      </w:r>
      <w:r w:rsidRPr="004F50CE">
        <w:instrText xml:space="preserve"> REF _Ref437359939 \r \h  \* MERGEFORMAT </w:instrText>
      </w:r>
      <w:r w:rsidRPr="004F50CE">
        <w:fldChar w:fldCharType="separate"/>
      </w:r>
      <w:r w:rsidR="00304C2F">
        <w:t>5.6</w:t>
      </w:r>
      <w:r w:rsidR="0010551A">
        <w:t>.1.1</w:t>
      </w:r>
      <w:r w:rsidRPr="004F50CE">
        <w:fldChar w:fldCharType="end"/>
      </w:r>
      <w:r w:rsidRPr="004F50CE">
        <w:t xml:space="preserve">. – </w:t>
      </w:r>
      <w:r w:rsidRPr="004F50CE">
        <w:fldChar w:fldCharType="begin"/>
      </w:r>
      <w:r w:rsidRPr="004F50CE">
        <w:instrText xml:space="preserve"> REF _Ref437359947 \r \h  \* MERGEFORMAT </w:instrText>
      </w:r>
      <w:r w:rsidRPr="004F50CE">
        <w:fldChar w:fldCharType="separate"/>
      </w:r>
      <w:r w:rsidR="00304C2F">
        <w:t>5.6</w:t>
      </w:r>
      <w:r w:rsidR="0010551A">
        <w:t>.1.6</w:t>
      </w:r>
      <w:r w:rsidRPr="004F50CE">
        <w:fldChar w:fldCharType="end"/>
      </w:r>
      <w:r w:rsidRPr="004F50CE">
        <w:t>. této Smlouvy.</w:t>
      </w:r>
    </w:p>
    <w:p w14:paraId="2A94ADBB" w14:textId="2AF1E7B0" w:rsidR="008C122F" w:rsidRPr="000F77F6" w:rsidRDefault="008C122F" w:rsidP="008C122F">
      <w:pPr>
        <w:pStyle w:val="RLTextlnkuslovan"/>
        <w:tabs>
          <w:tab w:val="clear" w:pos="1474"/>
        </w:tabs>
        <w:spacing w:line="240" w:lineRule="auto"/>
        <w:ind w:left="1225" w:firstLine="0"/>
        <w:rPr>
          <w:bCs/>
        </w:rPr>
      </w:pPr>
      <w:r w:rsidRPr="000F77F6">
        <w:t xml:space="preserve">Pro tuto činnost jsou nezbytné přihlašovací údaje pro vstup do služby </w:t>
      </w:r>
      <w:r w:rsidR="008F2B41" w:rsidRPr="000F77F6">
        <w:t>EMS18</w:t>
      </w:r>
      <w:r w:rsidRPr="000F77F6">
        <w:t xml:space="preserve"> a pro přístup do Geoportálu. Tyto údaje Zhotovitel obdrží na základě podepsané Smlouvy o přístupu do </w:t>
      </w:r>
      <w:r w:rsidR="008F2B41" w:rsidRPr="000F77F6">
        <w:t>EMS18</w:t>
      </w:r>
      <w:r w:rsidRPr="000F77F6">
        <w:t xml:space="preserve"> a na základě podepsané Smlouvy o přístupu do Geoportálu. Obě Smlouvy, které Zhotovitel uzavírá s STE, jsou uvedeny v přílohách č. 19 A a 19 B této Smlouvy. Tyto Smlouvy budou uzavřeny bezprostředně po popisu Smlouvy. </w:t>
      </w:r>
    </w:p>
    <w:p w14:paraId="24D995C8" w14:textId="67C01250" w:rsidR="008C122F" w:rsidRPr="000F77F6" w:rsidRDefault="008C122F" w:rsidP="001C1170">
      <w:pPr>
        <w:pStyle w:val="RLTextlnkuslovan"/>
        <w:keepNext/>
        <w:numPr>
          <w:ilvl w:val="3"/>
          <w:numId w:val="8"/>
        </w:numPr>
        <w:spacing w:line="240" w:lineRule="auto"/>
        <w:ind w:left="1723" w:hanging="646"/>
      </w:pPr>
      <w:bookmarkStart w:id="19" w:name="_Ref437359939"/>
      <w:r w:rsidRPr="000F77F6">
        <w:t xml:space="preserve">Projektant Zhotovitele (vlastní </w:t>
      </w:r>
      <w:r w:rsidR="00A96035" w:rsidRPr="000F77F6">
        <w:t xml:space="preserve">projektant </w:t>
      </w:r>
      <w:r w:rsidRPr="000F77F6">
        <w:t xml:space="preserve">Zhotovitele nebo jeho </w:t>
      </w:r>
      <w:r w:rsidR="00205A19" w:rsidRPr="000F77F6">
        <w:t>Poddodavatel</w:t>
      </w:r>
      <w:r w:rsidRPr="000F77F6">
        <w:t>) obdrží přihlašovací údaje pro vstup do GPE, odkud si stáhne potřebná podkladová data z nezbytně nutného zájmového území.</w:t>
      </w:r>
      <w:bookmarkEnd w:id="19"/>
    </w:p>
    <w:p w14:paraId="4A53F1FF" w14:textId="2CF964C5" w:rsidR="008C122F" w:rsidRPr="000F77F6" w:rsidRDefault="008C122F" w:rsidP="001C1170">
      <w:pPr>
        <w:pStyle w:val="RLTextlnkuslovan"/>
        <w:keepNext/>
        <w:numPr>
          <w:ilvl w:val="3"/>
          <w:numId w:val="8"/>
        </w:numPr>
        <w:rPr>
          <w:bCs/>
        </w:rPr>
      </w:pPr>
      <w:r w:rsidRPr="000F77F6">
        <w:t xml:space="preserve">Geodet Zhotovitele (vlastní </w:t>
      </w:r>
      <w:r w:rsidR="00A96035" w:rsidRPr="000F77F6">
        <w:t xml:space="preserve">geodet </w:t>
      </w:r>
      <w:r w:rsidRPr="000F77F6">
        <w:t xml:space="preserve">Zhotovitele nebo jeho </w:t>
      </w:r>
      <w:r w:rsidR="00205A19" w:rsidRPr="000F77F6">
        <w:t>Poddodavatel</w:t>
      </w:r>
      <w:r w:rsidRPr="000F77F6">
        <w:t xml:space="preserve">) obdrží přihlašovací údaje pro vstup do služby </w:t>
      </w:r>
      <w:r w:rsidR="008F2B41" w:rsidRPr="000F77F6">
        <w:t>EMS18</w:t>
      </w:r>
      <w:r w:rsidRPr="000F77F6">
        <w:t>. Na základě požadavků od projektanta Zhotovitele vypracuje geodet Zhotovitele PZS dle aktuální PECZR</w:t>
      </w:r>
      <w:r w:rsidR="00B44FB9">
        <w:t>18</w:t>
      </w:r>
      <w:r w:rsidRPr="000F77F6">
        <w:t xml:space="preserve"> viz. </w:t>
      </w:r>
      <w:r w:rsidRPr="000F77F6">
        <w:rPr>
          <w:bCs/>
        </w:rPr>
        <w:t>příloha č. 19 C této Smlouvy</w:t>
      </w:r>
      <w:r w:rsidRPr="000F77F6">
        <w:t>.</w:t>
      </w:r>
    </w:p>
    <w:p w14:paraId="1177A366" w14:textId="4AB924C2" w:rsidR="008C122F" w:rsidRPr="00EA5C94" w:rsidRDefault="008C122F" w:rsidP="001C1170">
      <w:pPr>
        <w:pStyle w:val="RLTextlnkuslovan"/>
        <w:keepNext/>
        <w:numPr>
          <w:ilvl w:val="3"/>
          <w:numId w:val="8"/>
        </w:numPr>
        <w:rPr>
          <w:bCs/>
        </w:rPr>
      </w:pPr>
      <w:r w:rsidRPr="00EA5C94">
        <w:t xml:space="preserve">Projektant Zhotovitele potvrdí požadovaný rozsah zájmového území v digitálním výkresovém PZS pomocí ELEP před zkompletováním a zasláním PZS na </w:t>
      </w:r>
      <w:r w:rsidR="004E0DDC">
        <w:t>DBSW KO</w:t>
      </w:r>
      <w:r w:rsidRPr="00EA5C94">
        <w:t>.</w:t>
      </w:r>
    </w:p>
    <w:p w14:paraId="35C438C7" w14:textId="501525AC" w:rsidR="008C122F" w:rsidRPr="00EA5C94" w:rsidRDefault="008C122F" w:rsidP="001C1170">
      <w:pPr>
        <w:pStyle w:val="RLTextlnkuslovan"/>
        <w:keepNext/>
        <w:numPr>
          <w:ilvl w:val="3"/>
          <w:numId w:val="8"/>
        </w:numPr>
        <w:rPr>
          <w:bCs/>
        </w:rPr>
      </w:pPr>
      <w:r w:rsidRPr="00EA5C94">
        <w:t xml:space="preserve">Po vytvoření PZS provede ÚOZI a projektant Zhotovitele ověření tohoto PZS pomocí ELEP a poté ji geodet Zhotovitele odešle na </w:t>
      </w:r>
      <w:r w:rsidR="004E0DDC">
        <w:t>DBSW</w:t>
      </w:r>
      <w:r w:rsidRPr="00EA5C94">
        <w:t xml:space="preserve"> KO do služby </w:t>
      </w:r>
      <w:r w:rsidR="008F2B41">
        <w:t>EMS18</w:t>
      </w:r>
      <w:r w:rsidRPr="00EA5C94">
        <w:t>.</w:t>
      </w:r>
    </w:p>
    <w:p w14:paraId="43C2F106" w14:textId="77777777" w:rsidR="008C122F" w:rsidRPr="00EA5C94" w:rsidRDefault="008C122F" w:rsidP="001C1170">
      <w:pPr>
        <w:pStyle w:val="RLTextlnkuslovan"/>
        <w:keepNext/>
        <w:numPr>
          <w:ilvl w:val="3"/>
          <w:numId w:val="8"/>
        </w:numPr>
        <w:rPr>
          <w:bCs/>
        </w:rPr>
      </w:pPr>
      <w:r w:rsidRPr="00EA5C94">
        <w:t>Projektant Zhotovitele musí respektovat platný stav katastru nemovitostí (KN) ke dni zpracování PZS. V případě nesouladu zákresu hranic parcel ve výkresech kategorie KM se skutečným stavem v terénu a platným stavem KN, je povinen navrhnout takové řešení, které zabezpečí umístění navrhované stavby do projednaných parcel (např. zvolit jinou trasu, vyžádat si zpřesnění hranic parcel – fyzické vytýčení hranic parcel v terénu).</w:t>
      </w:r>
    </w:p>
    <w:p w14:paraId="28A55F01" w14:textId="77777777" w:rsidR="008C122F" w:rsidRPr="00EA5C94" w:rsidRDefault="008C122F" w:rsidP="001C1170">
      <w:pPr>
        <w:pStyle w:val="RLTextlnkuslovan"/>
        <w:keepNext/>
        <w:numPr>
          <w:ilvl w:val="3"/>
          <w:numId w:val="8"/>
        </w:numPr>
        <w:rPr>
          <w:bCs/>
        </w:rPr>
      </w:pPr>
      <w:bookmarkStart w:id="20" w:name="_Ref437359947"/>
      <w:r w:rsidRPr="00EA5C94">
        <w:t>V případě potřeby identifikované projektantem Zhotovitele provede geodet Zhotovitele vytýčení hranic parcel v terénu v území dotčeném realizací stavby na klíč.</w:t>
      </w:r>
      <w:bookmarkEnd w:id="20"/>
    </w:p>
    <w:p w14:paraId="2EF2796A" w14:textId="77777777" w:rsidR="00753BFD" w:rsidRPr="000F77F6" w:rsidRDefault="00753BFD" w:rsidP="001C1170">
      <w:pPr>
        <w:pStyle w:val="RLTextlnkuslovan"/>
        <w:keepNext/>
        <w:numPr>
          <w:ilvl w:val="1"/>
          <w:numId w:val="11"/>
        </w:numPr>
      </w:pPr>
      <w:r w:rsidRPr="000F77F6">
        <w:t>Dokumentace pro technickou evidenci (DpTE)</w:t>
      </w:r>
    </w:p>
    <w:p w14:paraId="5FC3AE05" w14:textId="29EAF7DE" w:rsidR="00753BFD" w:rsidRDefault="008826A9" w:rsidP="008C122F">
      <w:pPr>
        <w:spacing w:after="120" w:line="280" w:lineRule="exact"/>
        <w:ind w:left="792"/>
        <w:jc w:val="both"/>
        <w:rPr>
          <w:rFonts w:asciiTheme="minorHAnsi" w:hAnsiTheme="minorHAnsi" w:cstheme="minorHAnsi"/>
          <w:lang w:eastAsia="cs-CZ"/>
        </w:rPr>
      </w:pPr>
      <w:r w:rsidRPr="000F77F6">
        <w:rPr>
          <w:rFonts w:asciiTheme="minorHAnsi" w:hAnsiTheme="minorHAnsi" w:cstheme="minorHAnsi"/>
          <w:lang w:eastAsia="cs-CZ"/>
        </w:rPr>
        <w:t xml:space="preserve">Zhotovitel je povinen zajistit dle postupů uvedených v příloze č. </w:t>
      </w:r>
      <w:r w:rsidR="00082077">
        <w:rPr>
          <w:rFonts w:asciiTheme="minorHAnsi" w:hAnsiTheme="minorHAnsi" w:cstheme="minorHAnsi"/>
          <w:lang w:eastAsia="cs-CZ"/>
        </w:rPr>
        <w:t>26 A a 26</w:t>
      </w:r>
      <w:r w:rsidRPr="000F77F6">
        <w:rPr>
          <w:rFonts w:asciiTheme="minorHAnsi" w:hAnsiTheme="minorHAnsi" w:cstheme="minorHAnsi"/>
          <w:lang w:eastAsia="cs-CZ"/>
        </w:rPr>
        <w:t xml:space="preserve"> B této Smlouvy veškeré nezbytné dokumenty a data (zejména DSPSg, revizní zprávu, </w:t>
      </w:r>
      <w:r w:rsidR="00DC3FFA" w:rsidRPr="000F77F6">
        <w:rPr>
          <w:rFonts w:asciiTheme="minorHAnsi" w:hAnsiTheme="minorHAnsi" w:cstheme="minorHAnsi"/>
          <w:lang w:eastAsia="cs-CZ"/>
        </w:rPr>
        <w:t>výkres</w:t>
      </w:r>
      <w:r w:rsidRPr="000F77F6">
        <w:rPr>
          <w:rFonts w:asciiTheme="minorHAnsi" w:hAnsiTheme="minorHAnsi" w:cstheme="minorHAnsi"/>
          <w:lang w:eastAsia="cs-CZ"/>
        </w:rPr>
        <w:t xml:space="preserve"> skutečného provedení, atd.) pro tvorbu DpTE a následně vyhotovení této dokumentace </w:t>
      </w:r>
      <w:r w:rsidR="00DC3FFA" w:rsidRPr="000F77F6">
        <w:rPr>
          <w:rFonts w:asciiTheme="minorHAnsi" w:hAnsiTheme="minorHAnsi" w:cstheme="minorHAnsi"/>
          <w:lang w:eastAsia="cs-CZ"/>
        </w:rPr>
        <w:t>zajistit</w:t>
      </w:r>
      <w:r w:rsidR="000527C5" w:rsidRPr="000F77F6">
        <w:rPr>
          <w:rFonts w:asciiTheme="minorHAnsi" w:hAnsiTheme="minorHAnsi" w:cstheme="minorHAnsi"/>
          <w:lang w:eastAsia="cs-CZ"/>
        </w:rPr>
        <w:t xml:space="preserve"> a předat Objednateli.</w:t>
      </w:r>
      <w:r w:rsidRPr="000F77F6">
        <w:rPr>
          <w:rFonts w:asciiTheme="minorHAnsi" w:hAnsiTheme="minorHAnsi" w:cstheme="minorHAnsi"/>
          <w:lang w:eastAsia="cs-CZ"/>
        </w:rPr>
        <w:t xml:space="preserve"> Náklady za tuto činnost</w:t>
      </w:r>
      <w:r w:rsidR="000527C5" w:rsidRPr="000F77F6">
        <w:rPr>
          <w:rFonts w:asciiTheme="minorHAnsi" w:hAnsiTheme="minorHAnsi" w:cstheme="minorHAnsi"/>
          <w:lang w:eastAsia="cs-CZ"/>
        </w:rPr>
        <w:t xml:space="preserve"> jsou součástí</w:t>
      </w:r>
      <w:r w:rsidR="008C122F" w:rsidRPr="000F77F6">
        <w:rPr>
          <w:rFonts w:asciiTheme="minorHAnsi" w:hAnsiTheme="minorHAnsi" w:cstheme="minorHAnsi"/>
          <w:lang w:eastAsia="cs-CZ"/>
        </w:rPr>
        <w:t xml:space="preserve"> </w:t>
      </w:r>
      <w:r w:rsidR="000527C5" w:rsidRPr="000F77F6">
        <w:rPr>
          <w:rFonts w:asciiTheme="minorHAnsi" w:hAnsiTheme="minorHAnsi" w:cstheme="minorHAnsi"/>
          <w:lang w:eastAsia="cs-CZ"/>
        </w:rPr>
        <w:t>ceníku SNK.</w:t>
      </w:r>
      <w:r w:rsidRPr="00B3782F">
        <w:rPr>
          <w:rFonts w:asciiTheme="minorHAnsi" w:hAnsiTheme="minorHAnsi" w:cstheme="minorHAnsi"/>
          <w:lang w:eastAsia="cs-CZ"/>
        </w:rPr>
        <w:t xml:space="preserve"> </w:t>
      </w:r>
    </w:p>
    <w:p w14:paraId="722174C7" w14:textId="3A16A7C4" w:rsidR="00350671" w:rsidRDefault="008C3F4C" w:rsidP="001C1170">
      <w:pPr>
        <w:pStyle w:val="RLTextlnkuslovan"/>
        <w:numPr>
          <w:ilvl w:val="1"/>
          <w:numId w:val="8"/>
        </w:numPr>
      </w:pPr>
      <w:r>
        <w:t>Další</w:t>
      </w:r>
      <w:r w:rsidR="00350671" w:rsidRPr="00EA5C94">
        <w:t xml:space="preserve"> povinnosti </w:t>
      </w:r>
      <w:r>
        <w:t xml:space="preserve">zhotovitele </w:t>
      </w:r>
    </w:p>
    <w:p w14:paraId="0889DDD9" w14:textId="50FEBA59" w:rsidR="00350671" w:rsidRPr="00EA5C94" w:rsidRDefault="00350671" w:rsidP="001C1170">
      <w:pPr>
        <w:numPr>
          <w:ilvl w:val="2"/>
          <w:numId w:val="8"/>
        </w:numPr>
        <w:spacing w:after="120" w:line="280" w:lineRule="exact"/>
        <w:ind w:left="1224" w:hanging="657"/>
        <w:jc w:val="both"/>
        <w:rPr>
          <w:rFonts w:asciiTheme="minorHAnsi" w:hAnsiTheme="minorHAnsi" w:cstheme="minorHAnsi"/>
          <w:lang w:eastAsia="cs-CZ"/>
        </w:rPr>
      </w:pPr>
      <w:r w:rsidRPr="00EA5C94">
        <w:rPr>
          <w:rFonts w:asciiTheme="minorHAnsi" w:hAnsiTheme="minorHAnsi" w:cstheme="minorHAnsi"/>
          <w:lang w:eastAsia="cs-CZ"/>
        </w:rPr>
        <w:t xml:space="preserve">Zhotovitel musí zajistit vypracování PD v rozsahu nezbytném pro provedení stavby z faktického i právního hlediska. Zhotovitel odpovídá za definici prostorového umístění stavby (nezbytnou pro správné umístění realizované stavby v místě plnění). Součástí plnění Zhotovitele je rovněž majetkoprávní projednání záměru a projednání z hlediska požadavků dle platné legislativy, tj. včetně zprostředkování uzavření SBVB </w:t>
      </w:r>
      <w:r w:rsidRPr="00EA5C94">
        <w:rPr>
          <w:rStyle w:val="Odkaznakoment"/>
          <w:rFonts w:asciiTheme="minorHAnsi" w:hAnsiTheme="minorHAnsi" w:cstheme="minorHAnsi"/>
          <w:sz w:val="22"/>
          <w:szCs w:val="22"/>
        </w:rPr>
        <w:t xml:space="preserve">  (oboustranné podepsání) </w:t>
      </w:r>
      <w:r w:rsidRPr="00EA5C94">
        <w:rPr>
          <w:rFonts w:asciiTheme="minorHAnsi" w:hAnsiTheme="minorHAnsi" w:cstheme="minorHAnsi"/>
          <w:lang w:eastAsia="cs-CZ"/>
        </w:rPr>
        <w:t xml:space="preserve"> vlastníky nemovitých věcí dotčených stavbou a zástupci Objednatele. PD musí být vyhotovena dle platné legislativy – dle stavebního zákona a její skladba musí odpovídat vyhlášce č. 499/2006 Sb. Zhotovitel může převzít vypracovanou PD včetně </w:t>
      </w:r>
      <w:r w:rsidR="004E0DDC">
        <w:rPr>
          <w:rFonts w:asciiTheme="minorHAnsi" w:hAnsiTheme="minorHAnsi" w:cstheme="minorHAnsi"/>
          <w:lang w:eastAsia="cs-CZ"/>
        </w:rPr>
        <w:t>veřejnoprávního titulu</w:t>
      </w:r>
      <w:r w:rsidRPr="00EA5C94">
        <w:rPr>
          <w:rFonts w:asciiTheme="minorHAnsi" w:hAnsiTheme="minorHAnsi" w:cstheme="minorHAnsi"/>
          <w:lang w:eastAsia="cs-CZ"/>
        </w:rPr>
        <w:t xml:space="preserve"> (povolení k umístění stavby dle stavebního zákona) od zákazníka </w:t>
      </w:r>
      <w:r w:rsidRPr="00EA5C94">
        <w:rPr>
          <w:rFonts w:asciiTheme="minorHAnsi" w:hAnsiTheme="minorHAnsi" w:cstheme="minorHAnsi"/>
          <w:lang w:eastAsia="cs-CZ"/>
        </w:rPr>
        <w:lastRenderedPageBreak/>
        <w:t>Objednatele (žadatele o připojení k DS), v takovém případě zajistí dohodu o převodu investorství s podpisy zástupce původního stavebníka</w:t>
      </w:r>
      <w:r w:rsidRPr="00EA5C94">
        <w:rPr>
          <w:rStyle w:val="Odkaznakoment"/>
          <w:rFonts w:asciiTheme="minorHAnsi" w:hAnsiTheme="minorHAnsi" w:cstheme="minorHAnsi"/>
          <w:sz w:val="22"/>
          <w:szCs w:val="22"/>
        </w:rPr>
        <w:t xml:space="preserve"> (osoby takto označené ve vydaném územním rozhodnutí) </w:t>
      </w:r>
      <w:r w:rsidRPr="00EA5C94">
        <w:rPr>
          <w:rFonts w:asciiTheme="minorHAnsi" w:hAnsiTheme="minorHAnsi" w:cstheme="minorHAnsi"/>
          <w:lang w:eastAsia="cs-CZ"/>
        </w:rPr>
        <w:t>a zástupce Objednatele. Zhotovitel může PD od zákazníka Objednatele převzít pouze tehdy, má-li zákazník platné rozhodnutí o umístění stavby</w:t>
      </w:r>
      <w:r w:rsidR="004E0DDC">
        <w:rPr>
          <w:rFonts w:asciiTheme="minorHAnsi" w:hAnsiTheme="minorHAnsi" w:cstheme="minorHAnsi"/>
          <w:lang w:eastAsia="cs-CZ"/>
        </w:rPr>
        <w:t xml:space="preserve"> – příslušný veřejnoprávní titul</w:t>
      </w:r>
      <w:r w:rsidRPr="00EA5C94">
        <w:rPr>
          <w:rFonts w:asciiTheme="minorHAnsi" w:hAnsiTheme="minorHAnsi" w:cstheme="minorHAnsi"/>
          <w:lang w:eastAsia="cs-CZ"/>
        </w:rPr>
        <w:t xml:space="preserve"> (územní rozhodnutí, územní souhlas, veřejnoprávní smlouva). V takovém případě tedy není potřeba žádat o nové rozhodnutí. </w:t>
      </w:r>
    </w:p>
    <w:p w14:paraId="2C108282" w14:textId="6C650041" w:rsidR="00350671" w:rsidRPr="00EA5C94" w:rsidRDefault="00350671" w:rsidP="001C1170">
      <w:pPr>
        <w:numPr>
          <w:ilvl w:val="2"/>
          <w:numId w:val="8"/>
        </w:numPr>
        <w:spacing w:after="120" w:line="280" w:lineRule="exact"/>
        <w:ind w:left="1224" w:hanging="657"/>
        <w:jc w:val="both"/>
        <w:rPr>
          <w:rFonts w:asciiTheme="minorHAnsi" w:hAnsiTheme="minorHAnsi" w:cstheme="minorHAnsi"/>
          <w:lang w:eastAsia="cs-CZ"/>
        </w:rPr>
      </w:pPr>
      <w:r w:rsidRPr="00EA5C94">
        <w:rPr>
          <w:rFonts w:asciiTheme="minorHAnsi" w:hAnsiTheme="minorHAnsi" w:cstheme="minorHAnsi"/>
          <w:lang w:eastAsia="cs-CZ"/>
        </w:rPr>
        <w:t>Zhotovitel zajistí předání paré č. 1 PD</w:t>
      </w:r>
      <w:r w:rsidRPr="00EA5C94">
        <w:rPr>
          <w:rStyle w:val="Odkaznakoment"/>
          <w:rFonts w:asciiTheme="minorHAnsi" w:hAnsiTheme="minorHAnsi" w:cstheme="minorHAnsi"/>
          <w:sz w:val="22"/>
          <w:szCs w:val="22"/>
        </w:rPr>
        <w:t> </w:t>
      </w:r>
      <w:r w:rsidRPr="00EA5C94">
        <w:rPr>
          <w:rFonts w:asciiTheme="minorHAnsi" w:hAnsiTheme="minorHAnsi" w:cstheme="minorHAnsi"/>
          <w:lang w:eastAsia="cs-CZ"/>
        </w:rPr>
        <w:t>včetně územního souhlasu, územního rozhodnutí nebo stavebního povolení s vyznačeným nabytím právní moci zástupci Objednatele, a to v okamžiku předání zrealizované stavby na klíč</w:t>
      </w:r>
      <w:r w:rsidR="002A510B">
        <w:rPr>
          <w:rFonts w:asciiTheme="minorHAnsi" w:hAnsiTheme="minorHAnsi" w:cstheme="minorHAnsi"/>
          <w:lang w:eastAsia="cs-CZ"/>
        </w:rPr>
        <w:t>. Dle požadaku Objednatele může být vyžadováno předání shora uvedených dokumentů v elektronické podobě.</w:t>
      </w:r>
    </w:p>
    <w:p w14:paraId="106B834E" w14:textId="44F6E623" w:rsidR="00350671" w:rsidRPr="000F77F6" w:rsidRDefault="00350671" w:rsidP="001C1170">
      <w:pPr>
        <w:numPr>
          <w:ilvl w:val="2"/>
          <w:numId w:val="8"/>
        </w:numPr>
        <w:spacing w:after="120" w:line="280" w:lineRule="exact"/>
        <w:ind w:left="1224" w:hanging="657"/>
        <w:jc w:val="both"/>
        <w:rPr>
          <w:rFonts w:asciiTheme="minorHAnsi" w:hAnsiTheme="minorHAnsi" w:cstheme="minorHAnsi"/>
          <w:lang w:eastAsia="cs-CZ"/>
        </w:rPr>
      </w:pPr>
      <w:r w:rsidRPr="00EA5C94">
        <w:rPr>
          <w:rFonts w:asciiTheme="minorHAnsi" w:hAnsiTheme="minorHAnsi" w:cstheme="minorHAnsi"/>
          <w:lang w:eastAsia="cs-CZ"/>
        </w:rPr>
        <w:t xml:space="preserve">Zprostředkované návrhy SBVB určené k podpisu Objednatele bude Zhotovitel evidovat v prostředí webové aplikace </w:t>
      </w:r>
      <w:r w:rsidR="004E0DDC">
        <w:rPr>
          <w:rFonts w:asciiTheme="minorHAnsi" w:hAnsiTheme="minorHAnsi" w:cstheme="minorHAnsi"/>
          <w:lang w:eastAsia="cs-CZ"/>
        </w:rPr>
        <w:t>k evidenci věcných břemen</w:t>
      </w:r>
      <w:r w:rsidRPr="00EA5C94">
        <w:rPr>
          <w:rFonts w:asciiTheme="minorHAnsi" w:hAnsiTheme="minorHAnsi" w:cstheme="minorHAnsi"/>
          <w:lang w:eastAsia="cs-CZ"/>
        </w:rPr>
        <w:t xml:space="preserve"> (přístup a školení bude zajištěno po podpisu Smlouvy). Seznam smluv automaticky generovaný aplikací předá Zhotovitel společně s návrhy SBVB zástupci Objednatele, a to současně se všemi ostatními dokumenty v okamžiku předání zrealizované stavby na klíč. Zhotovitel je povinen používat jen schválené vzory SBVB a řídit se platným ceníkem a dalšími podmínkami na </w:t>
      </w:r>
      <w:r w:rsidRPr="000F77F6">
        <w:rPr>
          <w:rFonts w:asciiTheme="minorHAnsi" w:hAnsiTheme="minorHAnsi" w:cstheme="minorHAnsi"/>
          <w:lang w:eastAsia="cs-CZ"/>
        </w:rPr>
        <w:t xml:space="preserve">VB, které jsou součástí dokumentu Technické podmínky dodávky PD, který je přílohou </w:t>
      </w:r>
      <w:r w:rsidR="000F77F6" w:rsidRPr="000F77F6">
        <w:rPr>
          <w:rFonts w:asciiTheme="minorHAnsi" w:hAnsiTheme="minorHAnsi" w:cstheme="minorHAnsi"/>
          <w:lang w:eastAsia="cs-CZ"/>
        </w:rPr>
        <w:t xml:space="preserve">č. </w:t>
      </w:r>
      <w:r w:rsidR="007408C3">
        <w:rPr>
          <w:rFonts w:asciiTheme="minorHAnsi" w:hAnsiTheme="minorHAnsi" w:cstheme="minorHAnsi"/>
          <w:lang w:eastAsia="cs-CZ"/>
        </w:rPr>
        <w:t>25</w:t>
      </w:r>
      <w:r w:rsidRPr="000F77F6">
        <w:rPr>
          <w:rFonts w:asciiTheme="minorHAnsi" w:hAnsiTheme="minorHAnsi" w:cstheme="minorHAnsi"/>
          <w:lang w:eastAsia="cs-CZ"/>
        </w:rPr>
        <w:t xml:space="preserve"> Smlouvy. Přehled (seznam) uzavřených SBVB bude sloužit jako nutný podklad pro vystavení daňového dokladu, SBVB podepisuje na straně budoucího oprávněného zástupce Objednatele.</w:t>
      </w:r>
      <w:r w:rsidRPr="000F77F6">
        <w:rPr>
          <w:lang w:eastAsia="cs-CZ"/>
        </w:rPr>
        <w:t> </w:t>
      </w:r>
    </w:p>
    <w:p w14:paraId="108B0863" w14:textId="77777777" w:rsidR="00B603EC" w:rsidRPr="000F77F6" w:rsidRDefault="00350671" w:rsidP="00B603EC">
      <w:pPr>
        <w:numPr>
          <w:ilvl w:val="2"/>
          <w:numId w:val="8"/>
        </w:numPr>
        <w:spacing w:after="120" w:line="280" w:lineRule="exact"/>
        <w:ind w:left="1224" w:hanging="657"/>
        <w:jc w:val="both"/>
        <w:rPr>
          <w:rFonts w:asciiTheme="minorHAnsi" w:hAnsiTheme="minorHAnsi" w:cstheme="minorHAnsi"/>
          <w:lang w:eastAsia="cs-CZ"/>
        </w:rPr>
      </w:pPr>
      <w:r w:rsidRPr="000F77F6">
        <w:rPr>
          <w:rFonts w:asciiTheme="minorHAnsi" w:hAnsiTheme="minorHAnsi" w:cstheme="minorHAnsi"/>
          <w:lang w:eastAsia="cs-CZ"/>
        </w:rPr>
        <w:t>Pokud to stavba na klíč vyžaduje, požádá Zhotovitel v nejbližším možném termínu o vydání kolaudačního souhlasu</w:t>
      </w:r>
      <w:r w:rsidR="004E0DDC" w:rsidRPr="000F77F6">
        <w:rPr>
          <w:rFonts w:asciiTheme="minorHAnsi" w:hAnsiTheme="minorHAnsi" w:cstheme="minorHAnsi"/>
          <w:lang w:eastAsia="cs-CZ"/>
        </w:rPr>
        <w:t>/rozhodnutí</w:t>
      </w:r>
      <w:r w:rsidR="00B603EC">
        <w:rPr>
          <w:rFonts w:asciiTheme="minorHAnsi" w:hAnsiTheme="minorHAnsi" w:cstheme="minorHAnsi"/>
          <w:lang w:eastAsia="cs-CZ"/>
        </w:rPr>
        <w:t>, případně zajistí potřebné kroky, na základě kterých bude možné užívat stavbu</w:t>
      </w:r>
      <w:r w:rsidR="00B603EC" w:rsidRPr="000F77F6">
        <w:rPr>
          <w:rFonts w:asciiTheme="minorHAnsi" w:hAnsiTheme="minorHAnsi" w:cstheme="minorHAnsi"/>
          <w:lang w:eastAsia="cs-CZ"/>
        </w:rPr>
        <w:t>.</w:t>
      </w:r>
    </w:p>
    <w:p w14:paraId="14677D64" w14:textId="72125BC4" w:rsidR="00350671" w:rsidRPr="00EA5C94" w:rsidRDefault="00350671" w:rsidP="001C1170">
      <w:pPr>
        <w:numPr>
          <w:ilvl w:val="2"/>
          <w:numId w:val="8"/>
        </w:numPr>
        <w:spacing w:after="120" w:line="280" w:lineRule="exact"/>
        <w:ind w:left="1224" w:hanging="657"/>
        <w:jc w:val="both"/>
        <w:rPr>
          <w:rFonts w:asciiTheme="minorHAnsi" w:hAnsiTheme="minorHAnsi" w:cstheme="minorHAnsi"/>
          <w:lang w:eastAsia="cs-CZ"/>
        </w:rPr>
      </w:pPr>
      <w:r w:rsidRPr="00EA5C94">
        <w:rPr>
          <w:rFonts w:asciiTheme="minorHAnsi" w:hAnsiTheme="minorHAnsi" w:cstheme="minorHAnsi"/>
          <w:lang w:eastAsia="cs-CZ"/>
        </w:rPr>
        <w:t>V případě postupu podle § 103 stavebního zákona je Zhotovitel povinen oznámit stavebnímu úřadu záměr započít s užíváním stavby na klíč, doklad o tomto oznámení bude součástí předání dokončeného díla.</w:t>
      </w:r>
    </w:p>
    <w:p w14:paraId="61421F19" w14:textId="43EDF9D7" w:rsidR="00350671" w:rsidRPr="00EA5C94" w:rsidRDefault="00350671" w:rsidP="001C1170">
      <w:pPr>
        <w:numPr>
          <w:ilvl w:val="2"/>
          <w:numId w:val="8"/>
        </w:numPr>
        <w:spacing w:after="120" w:line="280" w:lineRule="exact"/>
        <w:ind w:left="1224" w:hanging="657"/>
        <w:jc w:val="both"/>
        <w:rPr>
          <w:rFonts w:asciiTheme="minorHAnsi" w:hAnsiTheme="minorHAnsi" w:cstheme="minorHAnsi"/>
          <w:lang w:eastAsia="cs-CZ"/>
        </w:rPr>
      </w:pPr>
      <w:r w:rsidRPr="00EA5C94">
        <w:rPr>
          <w:rFonts w:asciiTheme="minorHAnsi" w:hAnsiTheme="minorHAnsi" w:cstheme="minorHAnsi"/>
          <w:lang w:eastAsia="cs-CZ"/>
        </w:rPr>
        <w:t>Při realizaci stavby na klíč musí Zhotovitel v okamžiku předání zrealizované stavby na klíč dodat</w:t>
      </w:r>
      <w:r w:rsidRPr="00EA5C94">
        <w:rPr>
          <w:rStyle w:val="Odkaznakoment"/>
          <w:rFonts w:asciiTheme="minorHAnsi" w:hAnsiTheme="minorHAnsi" w:cstheme="minorHAnsi"/>
          <w:sz w:val="22"/>
          <w:szCs w:val="22"/>
        </w:rPr>
        <w:t>  </w:t>
      </w:r>
      <w:r w:rsidRPr="00EA5C94">
        <w:rPr>
          <w:rFonts w:asciiTheme="minorHAnsi" w:hAnsiTheme="minorHAnsi" w:cstheme="minorHAnsi"/>
          <w:lang w:eastAsia="cs-CZ"/>
        </w:rPr>
        <w:t>následující dokumenty:</w:t>
      </w:r>
    </w:p>
    <w:p w14:paraId="40AFDDA5" w14:textId="77777777" w:rsidR="00350671" w:rsidRPr="00EA5C94" w:rsidRDefault="00350671" w:rsidP="001C1170">
      <w:pPr>
        <w:numPr>
          <w:ilvl w:val="0"/>
          <w:numId w:val="10"/>
        </w:numPr>
        <w:spacing w:after="120" w:line="280" w:lineRule="exact"/>
        <w:jc w:val="both"/>
        <w:rPr>
          <w:rFonts w:asciiTheme="minorHAnsi" w:hAnsiTheme="minorHAnsi" w:cstheme="minorHAnsi"/>
          <w:lang w:eastAsia="cs-CZ"/>
        </w:rPr>
      </w:pPr>
      <w:r w:rsidRPr="00EA5C94">
        <w:rPr>
          <w:rFonts w:asciiTheme="minorHAnsi" w:hAnsiTheme="minorHAnsi" w:cstheme="minorHAnsi"/>
          <w:lang w:eastAsia="cs-CZ"/>
        </w:rPr>
        <w:t>Územní souhlas, územní rozhodnutí, veřejnoprávní smlouva nebo stavební povolení s vyznačenou právní mocí, pokud byly vydány;</w:t>
      </w:r>
    </w:p>
    <w:p w14:paraId="35D6DB6F" w14:textId="77777777" w:rsidR="00350671" w:rsidRPr="00EA5C94" w:rsidRDefault="00350671" w:rsidP="001C1170">
      <w:pPr>
        <w:numPr>
          <w:ilvl w:val="0"/>
          <w:numId w:val="10"/>
        </w:numPr>
        <w:spacing w:after="120" w:line="280" w:lineRule="exact"/>
        <w:jc w:val="both"/>
        <w:rPr>
          <w:rFonts w:asciiTheme="minorHAnsi" w:hAnsiTheme="minorHAnsi" w:cstheme="minorHAnsi"/>
          <w:lang w:eastAsia="cs-CZ"/>
        </w:rPr>
      </w:pPr>
      <w:r w:rsidRPr="00EA5C94">
        <w:rPr>
          <w:rFonts w:asciiTheme="minorHAnsi" w:hAnsiTheme="minorHAnsi" w:cstheme="minorHAnsi"/>
          <w:lang w:eastAsia="cs-CZ"/>
        </w:rPr>
        <w:t>PD ověřená v územním, stavebním řízení, pokud byla zpracována;</w:t>
      </w:r>
      <w:r w:rsidRPr="00EA5C94">
        <w:rPr>
          <w:rStyle w:val="Odkaznakoment"/>
          <w:rFonts w:asciiTheme="minorHAnsi" w:hAnsiTheme="minorHAnsi" w:cstheme="minorHAnsi"/>
          <w:sz w:val="22"/>
          <w:szCs w:val="22"/>
        </w:rPr>
        <w:t>   </w:t>
      </w:r>
    </w:p>
    <w:p w14:paraId="0EACF8A9" w14:textId="77777777" w:rsidR="00350671" w:rsidRPr="00EA5C94" w:rsidRDefault="00350671" w:rsidP="001C1170">
      <w:pPr>
        <w:numPr>
          <w:ilvl w:val="0"/>
          <w:numId w:val="10"/>
        </w:numPr>
        <w:spacing w:after="120" w:line="280" w:lineRule="exact"/>
        <w:jc w:val="both"/>
        <w:rPr>
          <w:rFonts w:asciiTheme="minorHAnsi" w:hAnsiTheme="minorHAnsi" w:cstheme="minorHAnsi"/>
          <w:lang w:eastAsia="cs-CZ"/>
        </w:rPr>
      </w:pPr>
      <w:r w:rsidRPr="00EA5C94">
        <w:rPr>
          <w:rFonts w:asciiTheme="minorHAnsi" w:hAnsiTheme="minorHAnsi" w:cstheme="minorHAnsi"/>
          <w:lang w:eastAsia="cs-CZ"/>
        </w:rPr>
        <w:t>návrhy SBVB uzavíraných s dotčenými vlastníky jako budoucími povinnými;</w:t>
      </w:r>
    </w:p>
    <w:p w14:paraId="1CCC1BE0" w14:textId="77777777" w:rsidR="00350671" w:rsidRPr="00EA5C94" w:rsidRDefault="00350671" w:rsidP="001C1170">
      <w:pPr>
        <w:numPr>
          <w:ilvl w:val="0"/>
          <w:numId w:val="10"/>
        </w:numPr>
        <w:spacing w:after="120" w:line="280" w:lineRule="exact"/>
        <w:jc w:val="both"/>
        <w:rPr>
          <w:rFonts w:asciiTheme="minorHAnsi" w:hAnsiTheme="minorHAnsi" w:cstheme="minorHAnsi"/>
          <w:lang w:eastAsia="cs-CZ"/>
        </w:rPr>
      </w:pPr>
      <w:r w:rsidRPr="00EA5C94">
        <w:rPr>
          <w:rFonts w:asciiTheme="minorHAnsi" w:hAnsiTheme="minorHAnsi" w:cstheme="minorHAnsi"/>
          <w:lang w:eastAsia="cs-CZ"/>
        </w:rPr>
        <w:t>Zápis o předání a převzetí staveniště stavby;</w:t>
      </w:r>
    </w:p>
    <w:p w14:paraId="5D5627DB" w14:textId="558BAD7A" w:rsidR="00350671" w:rsidRDefault="00350671" w:rsidP="001C1170">
      <w:pPr>
        <w:numPr>
          <w:ilvl w:val="0"/>
          <w:numId w:val="10"/>
        </w:numPr>
        <w:spacing w:after="120" w:line="280" w:lineRule="exact"/>
        <w:jc w:val="both"/>
        <w:rPr>
          <w:rFonts w:asciiTheme="minorHAnsi" w:hAnsiTheme="minorHAnsi" w:cstheme="minorHAnsi"/>
          <w:lang w:eastAsia="cs-CZ"/>
        </w:rPr>
      </w:pPr>
      <w:r w:rsidRPr="00EA5C94">
        <w:rPr>
          <w:rFonts w:asciiTheme="minorHAnsi" w:hAnsiTheme="minorHAnsi" w:cstheme="minorHAnsi"/>
          <w:lang w:eastAsia="cs-CZ"/>
        </w:rPr>
        <w:t>Zápis o předání a převzetí stavby/dokončeného díla;</w:t>
      </w:r>
    </w:p>
    <w:p w14:paraId="6A8B1502" w14:textId="0B0B6348" w:rsidR="004E0DDC" w:rsidRPr="004E0DDC" w:rsidRDefault="004E0DDC" w:rsidP="004E0DDC">
      <w:pPr>
        <w:numPr>
          <w:ilvl w:val="0"/>
          <w:numId w:val="10"/>
        </w:numPr>
        <w:spacing w:after="120" w:line="280" w:lineRule="exact"/>
        <w:jc w:val="both"/>
        <w:rPr>
          <w:rFonts w:asciiTheme="minorHAnsi" w:hAnsiTheme="minorHAnsi" w:cstheme="minorHAnsi"/>
          <w:lang w:eastAsia="cs-CZ"/>
        </w:rPr>
      </w:pPr>
      <w:r>
        <w:rPr>
          <w:rFonts w:asciiTheme="minorHAnsi" w:hAnsiTheme="minorHAnsi" w:cstheme="minorHAnsi"/>
          <w:lang w:eastAsia="cs-CZ"/>
        </w:rPr>
        <w:t>Odvolávku – objednávku SNK;</w:t>
      </w:r>
    </w:p>
    <w:p w14:paraId="4D43E156" w14:textId="77777777" w:rsidR="00350671" w:rsidRPr="00EA5C94" w:rsidRDefault="00350671" w:rsidP="001C1170">
      <w:pPr>
        <w:numPr>
          <w:ilvl w:val="0"/>
          <w:numId w:val="10"/>
        </w:numPr>
        <w:spacing w:after="120" w:line="280" w:lineRule="exact"/>
        <w:jc w:val="both"/>
        <w:rPr>
          <w:rFonts w:asciiTheme="minorHAnsi" w:hAnsiTheme="minorHAnsi" w:cstheme="minorHAnsi"/>
          <w:lang w:eastAsia="cs-CZ"/>
        </w:rPr>
      </w:pPr>
      <w:r w:rsidRPr="00EA5C94">
        <w:rPr>
          <w:rFonts w:asciiTheme="minorHAnsi" w:hAnsiTheme="minorHAnsi" w:cstheme="minorHAnsi"/>
          <w:lang w:eastAsia="cs-CZ"/>
        </w:rPr>
        <w:t>Výchozí revize elektrického zařízení;</w:t>
      </w:r>
    </w:p>
    <w:p w14:paraId="402885D8" w14:textId="77777777" w:rsidR="00350671" w:rsidRPr="00EA5C94" w:rsidRDefault="00350671" w:rsidP="001C1170">
      <w:pPr>
        <w:numPr>
          <w:ilvl w:val="0"/>
          <w:numId w:val="10"/>
        </w:numPr>
        <w:spacing w:after="120" w:line="280" w:lineRule="exact"/>
        <w:jc w:val="both"/>
        <w:rPr>
          <w:rFonts w:asciiTheme="minorHAnsi" w:hAnsiTheme="minorHAnsi" w:cstheme="minorHAnsi"/>
          <w:lang w:eastAsia="cs-CZ"/>
        </w:rPr>
      </w:pPr>
      <w:r w:rsidRPr="00EA5C94">
        <w:rPr>
          <w:rFonts w:asciiTheme="minorHAnsi" w:hAnsiTheme="minorHAnsi" w:cstheme="minorHAnsi"/>
          <w:lang w:eastAsia="cs-CZ"/>
        </w:rPr>
        <w:t xml:space="preserve">Dokumentace skutečného provedení stavby – DSPSg; </w:t>
      </w:r>
    </w:p>
    <w:p w14:paraId="6DA394FE" w14:textId="0166CF17" w:rsidR="00350671" w:rsidRPr="00EA5C94" w:rsidRDefault="00350671" w:rsidP="001C1170">
      <w:pPr>
        <w:numPr>
          <w:ilvl w:val="0"/>
          <w:numId w:val="10"/>
        </w:numPr>
        <w:spacing w:after="120" w:line="280" w:lineRule="exact"/>
        <w:jc w:val="both"/>
        <w:rPr>
          <w:rFonts w:asciiTheme="minorHAnsi" w:hAnsiTheme="minorHAnsi" w:cstheme="minorHAnsi"/>
          <w:lang w:eastAsia="cs-CZ"/>
        </w:rPr>
      </w:pPr>
      <w:r w:rsidRPr="00EA5C94">
        <w:rPr>
          <w:rFonts w:asciiTheme="minorHAnsi" w:hAnsiTheme="minorHAnsi" w:cstheme="minorHAnsi"/>
          <w:lang w:eastAsia="cs-CZ"/>
        </w:rPr>
        <w:t>Fotodokumentace stavby</w:t>
      </w:r>
      <w:r w:rsidR="003C155A">
        <w:rPr>
          <w:rFonts w:asciiTheme="minorHAnsi" w:hAnsiTheme="minorHAnsi" w:cstheme="minorHAnsi"/>
          <w:lang w:eastAsia="cs-CZ"/>
        </w:rPr>
        <w:t xml:space="preserve"> (včetně zakrytých nebo nepřístupných prací dle čl. 5.10. 3)</w:t>
      </w:r>
      <w:r w:rsidRPr="00EA5C94">
        <w:rPr>
          <w:rFonts w:asciiTheme="minorHAnsi" w:hAnsiTheme="minorHAnsi" w:cstheme="minorHAnsi"/>
          <w:lang w:eastAsia="cs-CZ"/>
        </w:rPr>
        <w:t>;</w:t>
      </w:r>
    </w:p>
    <w:p w14:paraId="3797D932" w14:textId="740F6F5E" w:rsidR="00350671" w:rsidRPr="00022720" w:rsidRDefault="00350671" w:rsidP="00022720">
      <w:pPr>
        <w:numPr>
          <w:ilvl w:val="0"/>
          <w:numId w:val="10"/>
        </w:numPr>
        <w:spacing w:after="120" w:line="280" w:lineRule="exact"/>
        <w:jc w:val="both"/>
        <w:rPr>
          <w:rFonts w:asciiTheme="minorHAnsi" w:hAnsiTheme="minorHAnsi" w:cstheme="minorHAnsi"/>
          <w:lang w:eastAsia="cs-CZ"/>
        </w:rPr>
      </w:pPr>
      <w:r w:rsidRPr="00EA5C94">
        <w:rPr>
          <w:rFonts w:asciiTheme="minorHAnsi" w:hAnsiTheme="minorHAnsi" w:cstheme="minorHAnsi"/>
          <w:lang w:eastAsia="cs-CZ"/>
        </w:rPr>
        <w:t>Opravné plánky skutečného provedení</w:t>
      </w:r>
      <w:r w:rsidR="00022720">
        <w:rPr>
          <w:rFonts w:asciiTheme="minorHAnsi" w:hAnsiTheme="minorHAnsi" w:cstheme="minorHAnsi"/>
          <w:lang w:eastAsia="cs-CZ"/>
        </w:rPr>
        <w:t xml:space="preserve"> (DSPS s případným vyznačením změn oproti PD);</w:t>
      </w:r>
    </w:p>
    <w:p w14:paraId="577435FE" w14:textId="77777777" w:rsidR="00350671" w:rsidRPr="00EA5C94" w:rsidRDefault="00350671" w:rsidP="001C1170">
      <w:pPr>
        <w:numPr>
          <w:ilvl w:val="0"/>
          <w:numId w:val="10"/>
        </w:numPr>
        <w:spacing w:after="120" w:line="280" w:lineRule="exact"/>
        <w:jc w:val="both"/>
        <w:rPr>
          <w:rFonts w:asciiTheme="minorHAnsi" w:hAnsiTheme="minorHAnsi" w:cstheme="minorHAnsi"/>
          <w:lang w:eastAsia="cs-CZ"/>
        </w:rPr>
      </w:pPr>
      <w:r w:rsidRPr="00EA5C94">
        <w:rPr>
          <w:rFonts w:asciiTheme="minorHAnsi" w:hAnsiTheme="minorHAnsi" w:cstheme="minorHAnsi"/>
          <w:lang w:eastAsia="cs-CZ"/>
        </w:rPr>
        <w:t>Protokol o prostorovém vytýčení stavby;</w:t>
      </w:r>
    </w:p>
    <w:p w14:paraId="20484185" w14:textId="77777777" w:rsidR="00350671" w:rsidRPr="00EA5C94" w:rsidRDefault="00350671" w:rsidP="001C1170">
      <w:pPr>
        <w:numPr>
          <w:ilvl w:val="0"/>
          <w:numId w:val="10"/>
        </w:numPr>
        <w:spacing w:after="120" w:line="280" w:lineRule="exact"/>
        <w:jc w:val="both"/>
        <w:rPr>
          <w:rFonts w:asciiTheme="minorHAnsi" w:hAnsiTheme="minorHAnsi" w:cstheme="minorHAnsi"/>
          <w:lang w:eastAsia="cs-CZ"/>
        </w:rPr>
      </w:pPr>
      <w:r w:rsidRPr="00EA5C94">
        <w:rPr>
          <w:rFonts w:asciiTheme="minorHAnsi" w:hAnsiTheme="minorHAnsi" w:cstheme="minorHAnsi"/>
          <w:lang w:eastAsia="cs-CZ"/>
        </w:rPr>
        <w:lastRenderedPageBreak/>
        <w:t>DpTE;</w:t>
      </w:r>
    </w:p>
    <w:p w14:paraId="0F06428B" w14:textId="1767757B" w:rsidR="00350671" w:rsidRPr="00EA5C94" w:rsidRDefault="002572E3" w:rsidP="001C1170">
      <w:pPr>
        <w:numPr>
          <w:ilvl w:val="0"/>
          <w:numId w:val="10"/>
        </w:numPr>
        <w:spacing w:after="120" w:line="280" w:lineRule="exact"/>
        <w:jc w:val="both"/>
        <w:rPr>
          <w:rFonts w:asciiTheme="minorHAnsi" w:hAnsiTheme="minorHAnsi" w:cstheme="minorHAnsi"/>
          <w:lang w:eastAsia="cs-CZ"/>
        </w:rPr>
      </w:pPr>
      <w:r>
        <w:rPr>
          <w:rFonts w:asciiTheme="minorHAnsi" w:hAnsiTheme="minorHAnsi" w:cstheme="minorHAnsi"/>
          <w:lang w:eastAsia="cs-CZ"/>
        </w:rPr>
        <w:t>S</w:t>
      </w:r>
      <w:r w:rsidR="007A341B">
        <w:rPr>
          <w:rFonts w:asciiTheme="minorHAnsi" w:hAnsiTheme="minorHAnsi" w:cstheme="minorHAnsi"/>
          <w:lang w:eastAsia="cs-CZ"/>
        </w:rPr>
        <w:t>tavební d</w:t>
      </w:r>
      <w:r w:rsidR="00022720">
        <w:rPr>
          <w:rFonts w:asciiTheme="minorHAnsi" w:hAnsiTheme="minorHAnsi" w:cstheme="minorHAnsi"/>
          <w:lang w:eastAsia="cs-CZ"/>
        </w:rPr>
        <w:t>eník</w:t>
      </w:r>
      <w:r w:rsidR="00350671" w:rsidRPr="00EA5C94">
        <w:rPr>
          <w:rFonts w:asciiTheme="minorHAnsi" w:hAnsiTheme="minorHAnsi" w:cstheme="minorHAnsi"/>
          <w:lang w:eastAsia="cs-CZ"/>
        </w:rPr>
        <w:t>;</w:t>
      </w:r>
    </w:p>
    <w:p w14:paraId="7E337CF3" w14:textId="172B8F10" w:rsidR="00350671" w:rsidRPr="00EA5C94" w:rsidRDefault="00350671" w:rsidP="001C1170">
      <w:pPr>
        <w:numPr>
          <w:ilvl w:val="0"/>
          <w:numId w:val="10"/>
        </w:numPr>
        <w:spacing w:after="120" w:line="280" w:lineRule="exact"/>
        <w:jc w:val="both"/>
        <w:rPr>
          <w:rFonts w:asciiTheme="minorHAnsi" w:hAnsiTheme="minorHAnsi" w:cstheme="minorHAnsi"/>
          <w:lang w:eastAsia="cs-CZ"/>
        </w:rPr>
      </w:pPr>
      <w:r w:rsidRPr="00EA5C94">
        <w:rPr>
          <w:rFonts w:asciiTheme="minorHAnsi" w:hAnsiTheme="minorHAnsi" w:cstheme="minorHAnsi"/>
          <w:lang w:eastAsia="cs-CZ"/>
        </w:rPr>
        <w:t>Kolaudační souhlas</w:t>
      </w:r>
      <w:r w:rsidR="00022720">
        <w:rPr>
          <w:rFonts w:asciiTheme="minorHAnsi" w:hAnsiTheme="minorHAnsi" w:cstheme="minorHAnsi"/>
          <w:lang w:eastAsia="cs-CZ"/>
        </w:rPr>
        <w:t xml:space="preserve"> nebo rozhodnutí</w:t>
      </w:r>
      <w:r w:rsidRPr="00EA5C94">
        <w:rPr>
          <w:rFonts w:asciiTheme="minorHAnsi" w:hAnsiTheme="minorHAnsi" w:cstheme="minorHAnsi"/>
          <w:lang w:eastAsia="cs-CZ"/>
        </w:rPr>
        <w:t xml:space="preserve">, </w:t>
      </w:r>
      <w:r w:rsidR="00B603EC">
        <w:rPr>
          <w:rFonts w:asciiTheme="minorHAnsi" w:hAnsiTheme="minorHAnsi" w:cstheme="minorHAnsi"/>
          <w:lang w:eastAsia="cs-CZ"/>
        </w:rPr>
        <w:t>podklady zajištující možnost</w:t>
      </w:r>
      <w:r w:rsidR="00B603EC" w:rsidRPr="00EA5C94" w:rsidDel="00B603EC">
        <w:rPr>
          <w:rFonts w:asciiTheme="minorHAnsi" w:hAnsiTheme="minorHAnsi" w:cstheme="minorHAnsi"/>
          <w:lang w:eastAsia="cs-CZ"/>
        </w:rPr>
        <w:t xml:space="preserve"> </w:t>
      </w:r>
      <w:r w:rsidRPr="00EA5C94">
        <w:rPr>
          <w:rFonts w:asciiTheme="minorHAnsi" w:hAnsiTheme="minorHAnsi" w:cstheme="minorHAnsi"/>
          <w:lang w:eastAsia="cs-CZ"/>
        </w:rPr>
        <w:t>užívání stavby, souhlas s užíváním, zápis ze závěrečné kontrolní prohlídky, pokud byly vydány;</w:t>
      </w:r>
    </w:p>
    <w:p w14:paraId="6C93B7C7" w14:textId="77E58E7F" w:rsidR="00350671" w:rsidRDefault="00350671" w:rsidP="001C1170">
      <w:pPr>
        <w:numPr>
          <w:ilvl w:val="0"/>
          <w:numId w:val="10"/>
        </w:numPr>
        <w:spacing w:after="120" w:line="280" w:lineRule="exact"/>
        <w:jc w:val="both"/>
        <w:rPr>
          <w:rFonts w:asciiTheme="minorHAnsi" w:hAnsiTheme="minorHAnsi" w:cstheme="minorHAnsi"/>
          <w:lang w:eastAsia="cs-CZ"/>
        </w:rPr>
      </w:pPr>
      <w:r w:rsidRPr="00EA5C94">
        <w:rPr>
          <w:rFonts w:asciiTheme="minorHAnsi" w:hAnsiTheme="minorHAnsi" w:cstheme="minorHAnsi"/>
          <w:lang w:eastAsia="cs-CZ"/>
        </w:rPr>
        <w:t>Plán BOZP;</w:t>
      </w:r>
    </w:p>
    <w:p w14:paraId="3C989234" w14:textId="7E055212" w:rsidR="00D46F83" w:rsidRPr="00D46F83" w:rsidRDefault="00D46F83" w:rsidP="00D46F83">
      <w:pPr>
        <w:numPr>
          <w:ilvl w:val="0"/>
          <w:numId w:val="10"/>
        </w:numPr>
        <w:spacing w:after="120" w:line="280" w:lineRule="exact"/>
        <w:jc w:val="both"/>
        <w:rPr>
          <w:rFonts w:asciiTheme="minorHAnsi" w:hAnsiTheme="minorHAnsi" w:cstheme="minorHAnsi"/>
          <w:lang w:eastAsia="cs-CZ"/>
        </w:rPr>
      </w:pPr>
      <w:r w:rsidRPr="006F40AA">
        <w:rPr>
          <w:rFonts w:asciiTheme="minorHAnsi" w:hAnsiTheme="minorHAnsi" w:cstheme="minorHAnsi"/>
          <w:lang w:eastAsia="cs-CZ"/>
        </w:rPr>
        <w:t>Čestné prohlášení zhotovitele o splnění požadavků na nakládání s odpady</w:t>
      </w:r>
    </w:p>
    <w:p w14:paraId="79FE2FBF" w14:textId="35C8DAFF" w:rsidR="00350671" w:rsidRPr="00EA5C94" w:rsidRDefault="00350671" w:rsidP="001C1170">
      <w:pPr>
        <w:numPr>
          <w:ilvl w:val="0"/>
          <w:numId w:val="10"/>
        </w:numPr>
        <w:spacing w:after="120" w:line="280" w:lineRule="exact"/>
        <w:jc w:val="both"/>
        <w:rPr>
          <w:rStyle w:val="Odkaznakoment"/>
          <w:rFonts w:asciiTheme="minorHAnsi" w:hAnsiTheme="minorHAnsi" w:cstheme="minorHAnsi"/>
          <w:sz w:val="22"/>
          <w:szCs w:val="22"/>
          <w:lang w:eastAsia="cs-CZ"/>
        </w:rPr>
      </w:pPr>
      <w:r w:rsidRPr="00EA5C94">
        <w:rPr>
          <w:rFonts w:asciiTheme="minorHAnsi" w:hAnsiTheme="minorHAnsi" w:cstheme="minorHAnsi"/>
          <w:lang w:eastAsia="cs-CZ"/>
        </w:rPr>
        <w:t xml:space="preserve">další podklady, pokud jsou vyžadovány z povahy díla (viz </w:t>
      </w:r>
      <w:r w:rsidR="00022720">
        <w:rPr>
          <w:rFonts w:asciiTheme="minorHAnsi" w:hAnsiTheme="minorHAnsi" w:cstheme="minorHAnsi"/>
          <w:lang w:eastAsia="cs-CZ"/>
        </w:rPr>
        <w:t>VTP</w:t>
      </w:r>
      <w:r w:rsidRPr="00EA5C94">
        <w:rPr>
          <w:rFonts w:asciiTheme="minorHAnsi" w:hAnsiTheme="minorHAnsi" w:cstheme="minorHAnsi"/>
          <w:lang w:eastAsia="cs-CZ"/>
        </w:rPr>
        <w:t>, resp. Pravidla předání dle čl. 6).</w:t>
      </w:r>
      <w:r w:rsidRPr="00EA5C94">
        <w:rPr>
          <w:rStyle w:val="Odkaznakoment"/>
          <w:rFonts w:asciiTheme="minorHAnsi" w:hAnsiTheme="minorHAnsi" w:cstheme="minorHAnsi"/>
          <w:sz w:val="22"/>
          <w:szCs w:val="22"/>
        </w:rPr>
        <w:t>   </w:t>
      </w:r>
    </w:p>
    <w:p w14:paraId="274AB1D0" w14:textId="77777777" w:rsidR="00350671" w:rsidRPr="00EA5C94" w:rsidRDefault="00350671" w:rsidP="001C1170">
      <w:pPr>
        <w:numPr>
          <w:ilvl w:val="2"/>
          <w:numId w:val="8"/>
        </w:numPr>
        <w:spacing w:after="120" w:line="280" w:lineRule="exact"/>
        <w:ind w:left="1224" w:hanging="657"/>
        <w:jc w:val="both"/>
        <w:rPr>
          <w:rFonts w:asciiTheme="minorHAnsi" w:hAnsiTheme="minorHAnsi" w:cstheme="minorHAnsi"/>
          <w:lang w:eastAsia="cs-CZ"/>
        </w:rPr>
      </w:pPr>
      <w:r w:rsidRPr="00EA5C94">
        <w:rPr>
          <w:rFonts w:asciiTheme="minorHAnsi" w:hAnsiTheme="minorHAnsi" w:cstheme="minorHAnsi"/>
          <w:lang w:eastAsia="cs-CZ"/>
        </w:rPr>
        <w:t>V případě, že k tomu bude Objednatelem vyzván, je Zhotovitel zároveň povinen v průběhu realizace stavby na klíč písemně v listinné či elektronické formě nebo telefonicky informovat zákazníka v souladu s níže uvedenými pravidly:</w:t>
      </w:r>
    </w:p>
    <w:p w14:paraId="77944A3B" w14:textId="77777777" w:rsidR="00350671" w:rsidRPr="00EA5C94" w:rsidRDefault="00350671" w:rsidP="001C1170">
      <w:pPr>
        <w:numPr>
          <w:ilvl w:val="3"/>
          <w:numId w:val="12"/>
        </w:numPr>
        <w:spacing w:after="120" w:line="280" w:lineRule="exact"/>
        <w:jc w:val="both"/>
        <w:rPr>
          <w:rFonts w:asciiTheme="minorHAnsi" w:hAnsiTheme="minorHAnsi" w:cstheme="minorHAnsi"/>
          <w:lang w:eastAsia="cs-CZ"/>
        </w:rPr>
      </w:pPr>
      <w:r w:rsidRPr="00EA5C94">
        <w:rPr>
          <w:rFonts w:asciiTheme="minorHAnsi" w:hAnsiTheme="minorHAnsi" w:cstheme="minorHAnsi"/>
          <w:lang w:eastAsia="cs-CZ"/>
        </w:rPr>
        <w:t>Do 10 pracovních dnů od převzetí odvolací objednávky od Objednatele osloví Zhotovitel zákazníka a seznámí jej s plánovaným průběhem realizace stavby na klíč, zejména o odhadované době potřebné k její realizaci (odhadovaná doba potřebná pro zpracování technického řešení, ke zprostředkování SBVB, k předložení PD na stavební úřad a jejímu projednání a o době vlastní výstavby).</w:t>
      </w:r>
    </w:p>
    <w:p w14:paraId="0EF0B931" w14:textId="01E3C634" w:rsidR="00350671" w:rsidRPr="00EA5C94" w:rsidRDefault="00350671" w:rsidP="001C1170">
      <w:pPr>
        <w:numPr>
          <w:ilvl w:val="3"/>
          <w:numId w:val="12"/>
        </w:numPr>
        <w:spacing w:after="120" w:line="280" w:lineRule="exact"/>
        <w:jc w:val="both"/>
        <w:rPr>
          <w:rFonts w:asciiTheme="minorHAnsi" w:hAnsiTheme="minorHAnsi" w:cstheme="minorHAnsi"/>
          <w:lang w:eastAsia="cs-CZ"/>
        </w:rPr>
      </w:pPr>
      <w:r w:rsidRPr="00EA5C94">
        <w:rPr>
          <w:rFonts w:asciiTheme="minorHAnsi" w:hAnsiTheme="minorHAnsi" w:cstheme="minorHAnsi"/>
          <w:lang w:eastAsia="cs-CZ"/>
        </w:rPr>
        <w:t>V okamžiku, kdy je zpracováno technické řešení připojení, informuje Zhotovitel zákazníka a zašle mu v elektronické formě situační plán předpokládaného řešení připojení, zejména umístění místa připojení k DS.</w:t>
      </w:r>
    </w:p>
    <w:p w14:paraId="43FD34BD" w14:textId="77777777" w:rsidR="00350671" w:rsidRPr="00EA5C94" w:rsidRDefault="00350671" w:rsidP="001C1170">
      <w:pPr>
        <w:numPr>
          <w:ilvl w:val="3"/>
          <w:numId w:val="12"/>
        </w:numPr>
        <w:spacing w:after="120" w:line="280" w:lineRule="exact"/>
        <w:jc w:val="both"/>
        <w:rPr>
          <w:rFonts w:asciiTheme="minorHAnsi" w:hAnsiTheme="minorHAnsi" w:cstheme="minorHAnsi"/>
          <w:lang w:eastAsia="cs-CZ"/>
        </w:rPr>
      </w:pPr>
      <w:r w:rsidRPr="00EA5C94">
        <w:rPr>
          <w:rFonts w:asciiTheme="minorHAnsi" w:hAnsiTheme="minorHAnsi" w:cstheme="minorHAnsi"/>
          <w:lang w:eastAsia="cs-CZ"/>
        </w:rPr>
        <w:t>Zhotovitel informuje zákazníka o podání PD na příslušný stavební úřad (v případě, že nebude využito stavební povolení stavebníka).</w:t>
      </w:r>
    </w:p>
    <w:p w14:paraId="63DD0961" w14:textId="44C13F28" w:rsidR="00350671" w:rsidRPr="00EA5C94" w:rsidRDefault="00350671" w:rsidP="001C1170">
      <w:pPr>
        <w:numPr>
          <w:ilvl w:val="3"/>
          <w:numId w:val="12"/>
        </w:numPr>
        <w:spacing w:after="120" w:line="280" w:lineRule="exact"/>
        <w:jc w:val="both"/>
        <w:rPr>
          <w:rFonts w:asciiTheme="minorHAnsi" w:hAnsiTheme="minorHAnsi" w:cstheme="minorHAnsi"/>
          <w:lang w:eastAsia="cs-CZ"/>
        </w:rPr>
      </w:pPr>
      <w:r w:rsidRPr="00EA5C94">
        <w:rPr>
          <w:rFonts w:asciiTheme="minorHAnsi" w:hAnsiTheme="minorHAnsi" w:cstheme="minorHAnsi"/>
          <w:lang w:eastAsia="cs-CZ"/>
        </w:rPr>
        <w:t xml:space="preserve">Zhotovitel informuje zákazníka o termínu </w:t>
      </w:r>
      <w:r w:rsidR="00C35B86">
        <w:rPr>
          <w:rFonts w:asciiTheme="minorHAnsi" w:hAnsiTheme="minorHAnsi" w:cstheme="minorHAnsi"/>
          <w:lang w:eastAsia="cs-CZ"/>
        </w:rPr>
        <w:t>zahájení realizace stavby</w:t>
      </w:r>
      <w:r w:rsidRPr="00EA5C94">
        <w:rPr>
          <w:rFonts w:asciiTheme="minorHAnsi" w:hAnsiTheme="minorHAnsi" w:cstheme="minorHAnsi"/>
          <w:lang w:eastAsia="cs-CZ"/>
        </w:rPr>
        <w:t xml:space="preserve">, aby se zákazník mohl tohoto </w:t>
      </w:r>
      <w:r w:rsidR="00C35B86">
        <w:rPr>
          <w:rFonts w:asciiTheme="minorHAnsi" w:hAnsiTheme="minorHAnsi" w:cstheme="minorHAnsi"/>
          <w:lang w:eastAsia="cs-CZ"/>
        </w:rPr>
        <w:t>zahájení</w:t>
      </w:r>
      <w:r w:rsidRPr="00EA5C94">
        <w:rPr>
          <w:rFonts w:asciiTheme="minorHAnsi" w:hAnsiTheme="minorHAnsi" w:cstheme="minorHAnsi"/>
          <w:lang w:eastAsia="cs-CZ"/>
        </w:rPr>
        <w:t xml:space="preserve"> zúčastnit</w:t>
      </w:r>
      <w:r w:rsidR="00C35B86">
        <w:rPr>
          <w:rFonts w:asciiTheme="minorHAnsi" w:hAnsiTheme="minorHAnsi" w:cstheme="minorHAnsi"/>
          <w:lang w:eastAsia="cs-CZ"/>
        </w:rPr>
        <w:t>.</w:t>
      </w:r>
    </w:p>
    <w:p w14:paraId="7FF41C91" w14:textId="77777777" w:rsidR="00350671" w:rsidRPr="00EA5C94" w:rsidRDefault="00350671" w:rsidP="008C122F">
      <w:pPr>
        <w:spacing w:after="120" w:line="280" w:lineRule="exact"/>
        <w:ind w:left="792"/>
        <w:jc w:val="both"/>
      </w:pPr>
    </w:p>
    <w:p w14:paraId="70F7D6D9" w14:textId="41C4FC5D" w:rsidR="00CF375B" w:rsidRPr="00EA5C94" w:rsidRDefault="00C83092" w:rsidP="001C1170">
      <w:pPr>
        <w:pStyle w:val="RLTextlnkuslovan"/>
        <w:keepNext/>
        <w:numPr>
          <w:ilvl w:val="1"/>
          <w:numId w:val="8"/>
        </w:numPr>
        <w:ind w:left="788" w:hanging="431"/>
        <w:rPr>
          <w:bCs/>
        </w:rPr>
      </w:pPr>
      <w:bookmarkStart w:id="21" w:name="_Ref437350393"/>
      <w:bookmarkEnd w:id="18"/>
      <w:r w:rsidRPr="00EA5C94">
        <w:rPr>
          <w:bCs/>
        </w:rPr>
        <w:t>Odstávka energetického zařízení</w:t>
      </w:r>
      <w:bookmarkEnd w:id="15"/>
      <w:bookmarkEnd w:id="21"/>
    </w:p>
    <w:p w14:paraId="6EFA2549" w14:textId="3CE86142" w:rsidR="00046DBA" w:rsidRPr="00EA5C94" w:rsidRDefault="0050652C" w:rsidP="001C1170">
      <w:pPr>
        <w:pStyle w:val="RLTextlnkuslovan"/>
        <w:numPr>
          <w:ilvl w:val="2"/>
          <w:numId w:val="8"/>
        </w:numPr>
        <w:ind w:hanging="657"/>
        <w:rPr>
          <w:bCs/>
        </w:rPr>
      </w:pPr>
      <w:r w:rsidRPr="00EA5C94">
        <w:rPr>
          <w:bCs/>
        </w:rPr>
        <w:t xml:space="preserve">Zhotovitel provádí </w:t>
      </w:r>
      <w:r w:rsidR="00323D4E" w:rsidRPr="00EA5C94">
        <w:rPr>
          <w:bCs/>
        </w:rPr>
        <w:t xml:space="preserve">jednotlivá dílčí </w:t>
      </w:r>
      <w:r w:rsidRPr="00EA5C94">
        <w:rPr>
          <w:bCs/>
        </w:rPr>
        <w:t>plnění v blízkosti zařízení DS pod napětím, s výjimkou případů, kdy je z bezpečnostních důvodů nutné zařízení DS vypnout. Pr</w:t>
      </w:r>
      <w:r w:rsidR="00A949FB" w:rsidRPr="00EA5C94">
        <w:rPr>
          <w:bCs/>
        </w:rPr>
        <w:t xml:space="preserve">o tyto účely zajišťuje vypínání a zajištění pracoviště </w:t>
      </w:r>
      <w:r w:rsidR="0086389F" w:rsidRPr="00EA5C94">
        <w:rPr>
          <w:bCs/>
        </w:rPr>
        <w:t>Z</w:t>
      </w:r>
      <w:r w:rsidRPr="00EA5C94">
        <w:rPr>
          <w:bCs/>
        </w:rPr>
        <w:t xml:space="preserve">ástupce </w:t>
      </w:r>
      <w:r w:rsidR="00D6550D" w:rsidRPr="00EA5C94">
        <w:rPr>
          <w:bCs/>
        </w:rPr>
        <w:t>Objednat</w:t>
      </w:r>
      <w:r w:rsidRPr="00EA5C94">
        <w:rPr>
          <w:bCs/>
        </w:rPr>
        <w:t>ele.</w:t>
      </w:r>
      <w:r w:rsidR="001C0C98" w:rsidRPr="00EA5C94">
        <w:rPr>
          <w:bCs/>
        </w:rPr>
        <w:t xml:space="preserve"> Zhotovitel je povinen organizovat postup prací a dodávek takovým způsobem, aby při realizaci dílčího plnění minimalizoval délku vypnutí</w:t>
      </w:r>
      <w:r w:rsidR="00C35B86">
        <w:rPr>
          <w:bCs/>
        </w:rPr>
        <w:t>.</w:t>
      </w:r>
      <w:r w:rsidR="001C0C98" w:rsidRPr="00EA5C94">
        <w:rPr>
          <w:bCs/>
        </w:rPr>
        <w:t xml:space="preserve"> Objednatel si vyhrazuje právo určit </w:t>
      </w:r>
      <w:r w:rsidR="00D6550D" w:rsidRPr="00EA5C94">
        <w:rPr>
          <w:bCs/>
        </w:rPr>
        <w:t>Zhotovite</w:t>
      </w:r>
      <w:r w:rsidR="001C0C98" w:rsidRPr="00EA5C94">
        <w:rPr>
          <w:bCs/>
        </w:rPr>
        <w:t>li termín vypnutí el. zařízení, případně přerušení prací na vypnutém el. zařízení</w:t>
      </w:r>
      <w:r w:rsidR="00046DBA" w:rsidRPr="00EA5C94">
        <w:rPr>
          <w:bCs/>
        </w:rPr>
        <w:t>.</w:t>
      </w:r>
    </w:p>
    <w:p w14:paraId="695B5D29" w14:textId="330F9A4D" w:rsidR="007A05E0" w:rsidRPr="00EA5C94" w:rsidRDefault="001C0C98" w:rsidP="001C1170">
      <w:pPr>
        <w:pStyle w:val="RLTextlnkuslovan"/>
        <w:numPr>
          <w:ilvl w:val="2"/>
          <w:numId w:val="8"/>
        </w:numPr>
        <w:ind w:hanging="657"/>
        <w:rPr>
          <w:bCs/>
        </w:rPr>
      </w:pPr>
      <w:r w:rsidRPr="00EA5C94">
        <w:rPr>
          <w:bCs/>
        </w:rPr>
        <w:t xml:space="preserve">Zhotovitel je povinen v rámci </w:t>
      </w:r>
      <w:r w:rsidR="00076D47" w:rsidRPr="00EA5C94">
        <w:rPr>
          <w:bCs/>
        </w:rPr>
        <w:t xml:space="preserve">realizace </w:t>
      </w:r>
      <w:r w:rsidR="00B3782F">
        <w:rPr>
          <w:bCs/>
        </w:rPr>
        <w:t xml:space="preserve">SNK </w:t>
      </w:r>
      <w:r w:rsidR="007A05E0" w:rsidRPr="00EA5C94">
        <w:rPr>
          <w:bCs/>
        </w:rPr>
        <w:t xml:space="preserve">nárokovat u zástupce </w:t>
      </w:r>
      <w:r w:rsidR="00D6550D" w:rsidRPr="00EA5C94">
        <w:rPr>
          <w:bCs/>
        </w:rPr>
        <w:t>Objednat</w:t>
      </w:r>
      <w:r w:rsidR="007A05E0" w:rsidRPr="00EA5C94">
        <w:rPr>
          <w:bCs/>
        </w:rPr>
        <w:t xml:space="preserve">ele požadované vypnutí nejméně </w:t>
      </w:r>
      <w:r w:rsidR="005351B9">
        <w:rPr>
          <w:bCs/>
        </w:rPr>
        <w:t>4</w:t>
      </w:r>
      <w:r w:rsidR="0086389F" w:rsidRPr="00EA5C94">
        <w:rPr>
          <w:bCs/>
        </w:rPr>
        <w:t>0</w:t>
      </w:r>
      <w:r w:rsidR="007A05E0" w:rsidRPr="00EA5C94">
        <w:rPr>
          <w:bCs/>
        </w:rPr>
        <w:t xml:space="preserve"> pracovních dní předem</w:t>
      </w:r>
      <w:r w:rsidR="009F5586" w:rsidRPr="00EA5C94">
        <w:rPr>
          <w:bCs/>
        </w:rPr>
        <w:t xml:space="preserve"> (v případě, kdy nebude doh</w:t>
      </w:r>
      <w:r w:rsidR="00076D47" w:rsidRPr="00EA5C94">
        <w:rPr>
          <w:bCs/>
        </w:rPr>
        <w:t>o</w:t>
      </w:r>
      <w:r w:rsidR="009F5586" w:rsidRPr="00EA5C94">
        <w:rPr>
          <w:bCs/>
        </w:rPr>
        <w:t>dnuto jinak)</w:t>
      </w:r>
      <w:r w:rsidR="007A05E0" w:rsidRPr="00EA5C94">
        <w:rPr>
          <w:bCs/>
        </w:rPr>
        <w:t>.</w:t>
      </w:r>
      <w:r w:rsidRPr="00EA5C94">
        <w:rPr>
          <w:bCs/>
        </w:rPr>
        <w:t xml:space="preserve"> Pracovník </w:t>
      </w:r>
      <w:r w:rsidR="00D6550D" w:rsidRPr="00EA5C94">
        <w:rPr>
          <w:bCs/>
        </w:rPr>
        <w:t>Objednat</w:t>
      </w:r>
      <w:r w:rsidRPr="00EA5C94">
        <w:rPr>
          <w:bCs/>
        </w:rPr>
        <w:t xml:space="preserve">ele po převzetí výzvy na zajištění bezproudí od </w:t>
      </w:r>
      <w:r w:rsidR="00D6550D" w:rsidRPr="00EA5C94">
        <w:rPr>
          <w:bCs/>
        </w:rPr>
        <w:t>Zhotovite</w:t>
      </w:r>
      <w:r w:rsidRPr="00EA5C94">
        <w:rPr>
          <w:bCs/>
        </w:rPr>
        <w:t xml:space="preserve">le zajistí vypnutí a manipulace v síti, případně určí </w:t>
      </w:r>
      <w:r w:rsidR="00D6550D" w:rsidRPr="00EA5C94">
        <w:rPr>
          <w:bCs/>
        </w:rPr>
        <w:t>Zhotovite</w:t>
      </w:r>
      <w:r w:rsidRPr="00EA5C94">
        <w:rPr>
          <w:bCs/>
        </w:rPr>
        <w:t xml:space="preserve">li náhradní termín. Vyrozumění odběratelů zajišťuje </w:t>
      </w:r>
      <w:r w:rsidR="00D6550D" w:rsidRPr="00EA5C94">
        <w:rPr>
          <w:bCs/>
        </w:rPr>
        <w:t>Objednat</w:t>
      </w:r>
      <w:r w:rsidRPr="00EA5C94">
        <w:rPr>
          <w:bCs/>
        </w:rPr>
        <w:t xml:space="preserve">el tak, aby byly dodrženy lhůty vyplývající </w:t>
      </w:r>
      <w:r w:rsidR="00394C70" w:rsidRPr="00EA5C94">
        <w:rPr>
          <w:bCs/>
        </w:rPr>
        <w:t>z Energetického zákona</w:t>
      </w:r>
      <w:r w:rsidR="007A05E0" w:rsidRPr="00EA5C94">
        <w:rPr>
          <w:bCs/>
        </w:rPr>
        <w:t>.</w:t>
      </w:r>
    </w:p>
    <w:p w14:paraId="6A2E76C7" w14:textId="77777777" w:rsidR="00F461BA" w:rsidRPr="00EA5C94" w:rsidRDefault="00F461BA" w:rsidP="001C1170">
      <w:pPr>
        <w:pStyle w:val="RLTextlnkuslovan"/>
        <w:numPr>
          <w:ilvl w:val="1"/>
          <w:numId w:val="8"/>
        </w:numPr>
        <w:rPr>
          <w:bCs/>
        </w:rPr>
      </w:pPr>
      <w:r w:rsidRPr="00EA5C94">
        <w:rPr>
          <w:bCs/>
        </w:rPr>
        <w:t xml:space="preserve">Vytyčení </w:t>
      </w:r>
      <w:r w:rsidR="00594BF3" w:rsidRPr="00EA5C94">
        <w:rPr>
          <w:bCs/>
        </w:rPr>
        <w:t xml:space="preserve">a zakrytí </w:t>
      </w:r>
      <w:r w:rsidRPr="00EA5C94">
        <w:rPr>
          <w:bCs/>
        </w:rPr>
        <w:t>zařízení</w:t>
      </w:r>
      <w:r w:rsidR="00594BF3" w:rsidRPr="00EA5C94">
        <w:rPr>
          <w:bCs/>
        </w:rPr>
        <w:t>, vytyčení trasy</w:t>
      </w:r>
    </w:p>
    <w:p w14:paraId="138F918E" w14:textId="0E8426B4" w:rsidR="00F461BA" w:rsidRPr="00EA5C94" w:rsidRDefault="00F461BA" w:rsidP="00F32A2A">
      <w:pPr>
        <w:pStyle w:val="RLTextlnkuslovan"/>
        <w:numPr>
          <w:ilvl w:val="2"/>
          <w:numId w:val="8"/>
        </w:numPr>
        <w:ind w:hanging="657"/>
        <w:rPr>
          <w:bCs/>
        </w:rPr>
      </w:pPr>
      <w:r w:rsidRPr="00EA5C94">
        <w:rPr>
          <w:bCs/>
        </w:rPr>
        <w:t>V případě, že bude v souvislosti s realizací př</w:t>
      </w:r>
      <w:r w:rsidR="00B32A3B" w:rsidRPr="00EA5C94">
        <w:rPr>
          <w:bCs/>
        </w:rPr>
        <w:t>edmětu plnění nutné provést vytý</w:t>
      </w:r>
      <w:r w:rsidRPr="00EA5C94">
        <w:rPr>
          <w:bCs/>
        </w:rPr>
        <w:t xml:space="preserve">čení </w:t>
      </w:r>
      <w:r w:rsidR="00303C13">
        <w:rPr>
          <w:bCs/>
        </w:rPr>
        <w:t>inženýrských sítí</w:t>
      </w:r>
      <w:r w:rsidR="00F72A54">
        <w:rPr>
          <w:bCs/>
        </w:rPr>
        <w:t xml:space="preserve"> </w:t>
      </w:r>
      <w:r w:rsidRPr="00EA5C94">
        <w:rPr>
          <w:bCs/>
        </w:rPr>
        <w:t xml:space="preserve">v majetku </w:t>
      </w:r>
      <w:r w:rsidR="00D6550D" w:rsidRPr="00EA5C94">
        <w:rPr>
          <w:bCs/>
        </w:rPr>
        <w:t>Objednat</w:t>
      </w:r>
      <w:r w:rsidRPr="00EA5C94">
        <w:rPr>
          <w:bCs/>
        </w:rPr>
        <w:t>e</w:t>
      </w:r>
      <w:r w:rsidR="00782820">
        <w:rPr>
          <w:bCs/>
        </w:rPr>
        <w:t>le,</w:t>
      </w:r>
      <w:r w:rsidR="003C155A">
        <w:rPr>
          <w:bCs/>
        </w:rPr>
        <w:t xml:space="preserve"> </w:t>
      </w:r>
      <w:r w:rsidR="00912DED" w:rsidRPr="00EA5C94">
        <w:rPr>
          <w:bCs/>
        </w:rPr>
        <w:t xml:space="preserve">požádá </w:t>
      </w:r>
      <w:r w:rsidRPr="00EA5C94">
        <w:rPr>
          <w:bCs/>
        </w:rPr>
        <w:t xml:space="preserve">si </w:t>
      </w:r>
      <w:r w:rsidR="00D6550D" w:rsidRPr="00EA5C94">
        <w:rPr>
          <w:bCs/>
        </w:rPr>
        <w:t>Zhotovite</w:t>
      </w:r>
      <w:r w:rsidRPr="00EA5C94">
        <w:rPr>
          <w:bCs/>
        </w:rPr>
        <w:t xml:space="preserve">l </w:t>
      </w:r>
      <w:r w:rsidR="00912DED" w:rsidRPr="00EA5C94">
        <w:rPr>
          <w:bCs/>
        </w:rPr>
        <w:t xml:space="preserve">o </w:t>
      </w:r>
      <w:r w:rsidR="00B32A3B" w:rsidRPr="00EA5C94">
        <w:rPr>
          <w:bCs/>
        </w:rPr>
        <w:t>vytý</w:t>
      </w:r>
      <w:r w:rsidRPr="00EA5C94">
        <w:rPr>
          <w:bCs/>
        </w:rPr>
        <w:t xml:space="preserve">čení u zástupce </w:t>
      </w:r>
      <w:r w:rsidR="00D6550D" w:rsidRPr="00EA5C94">
        <w:rPr>
          <w:bCs/>
        </w:rPr>
        <w:lastRenderedPageBreak/>
        <w:t>Objednat</w:t>
      </w:r>
      <w:r w:rsidRPr="00EA5C94">
        <w:rPr>
          <w:bCs/>
        </w:rPr>
        <w:t xml:space="preserve">ele, a to nejméně </w:t>
      </w:r>
      <w:r w:rsidR="00912DED" w:rsidRPr="00EA5C94">
        <w:rPr>
          <w:bCs/>
        </w:rPr>
        <w:t>10</w:t>
      </w:r>
      <w:r w:rsidRPr="00EA5C94">
        <w:rPr>
          <w:bCs/>
        </w:rPr>
        <w:t xml:space="preserve"> pracovních dní před</w:t>
      </w:r>
      <w:r w:rsidR="00912DED" w:rsidRPr="00EA5C94">
        <w:rPr>
          <w:bCs/>
        </w:rPr>
        <w:t xml:space="preserve"> </w:t>
      </w:r>
      <w:r w:rsidR="00B32A3B" w:rsidRPr="00EA5C94">
        <w:rPr>
          <w:bCs/>
        </w:rPr>
        <w:t>požadovaným okamžikem vytý</w:t>
      </w:r>
      <w:r w:rsidR="00912DED" w:rsidRPr="00EA5C94">
        <w:rPr>
          <w:bCs/>
        </w:rPr>
        <w:t>čení</w:t>
      </w:r>
      <w:r w:rsidR="00523E29" w:rsidRPr="00EA5C94">
        <w:rPr>
          <w:bCs/>
        </w:rPr>
        <w:t xml:space="preserve"> (v případě, kdy nebude dohodnuto jinak).</w:t>
      </w:r>
    </w:p>
    <w:p w14:paraId="05CF9F39" w14:textId="35309723" w:rsidR="00953544" w:rsidRPr="00EA5C94" w:rsidRDefault="00F461BA" w:rsidP="00F32A2A">
      <w:pPr>
        <w:pStyle w:val="RLTextlnkuslovan"/>
        <w:numPr>
          <w:ilvl w:val="2"/>
          <w:numId w:val="8"/>
        </w:numPr>
        <w:ind w:hanging="657"/>
        <w:rPr>
          <w:bCs/>
        </w:rPr>
      </w:pPr>
      <w:r w:rsidRPr="00EA5C94">
        <w:rPr>
          <w:bCs/>
        </w:rPr>
        <w:t>V případě, že bude v souvislosti s realizací př</w:t>
      </w:r>
      <w:r w:rsidR="00AC4500" w:rsidRPr="00EA5C94">
        <w:rPr>
          <w:bCs/>
        </w:rPr>
        <w:t>edmětu plnění nutné provést vyt</w:t>
      </w:r>
      <w:r w:rsidR="00B32A3B" w:rsidRPr="00EA5C94">
        <w:rPr>
          <w:bCs/>
        </w:rPr>
        <w:t>ý</w:t>
      </w:r>
      <w:r w:rsidRPr="00EA5C94">
        <w:rPr>
          <w:bCs/>
        </w:rPr>
        <w:t>čení podzemního zařízení</w:t>
      </w:r>
      <w:r w:rsidR="00782820">
        <w:rPr>
          <w:bCs/>
        </w:rPr>
        <w:t xml:space="preserve"> ne</w:t>
      </w:r>
      <w:r w:rsidR="00D96EAB">
        <w:rPr>
          <w:bCs/>
        </w:rPr>
        <w:t>b</w:t>
      </w:r>
      <w:r w:rsidR="00782820">
        <w:rPr>
          <w:bCs/>
        </w:rPr>
        <w:t>o inženýrských sítí</w:t>
      </w:r>
      <w:r w:rsidRPr="00EA5C94">
        <w:rPr>
          <w:bCs/>
        </w:rPr>
        <w:t xml:space="preserve"> zajistí </w:t>
      </w:r>
      <w:r w:rsidR="00D6550D" w:rsidRPr="00EA5C94">
        <w:rPr>
          <w:bCs/>
        </w:rPr>
        <w:t>Zhotovite</w:t>
      </w:r>
      <w:r w:rsidRPr="00EA5C94">
        <w:rPr>
          <w:bCs/>
        </w:rPr>
        <w:t>l polohové a výškové vyt</w:t>
      </w:r>
      <w:r w:rsidR="00B32A3B" w:rsidRPr="00EA5C94">
        <w:rPr>
          <w:bCs/>
        </w:rPr>
        <w:t>ý</w:t>
      </w:r>
      <w:r w:rsidRPr="00EA5C94">
        <w:rPr>
          <w:bCs/>
        </w:rPr>
        <w:t xml:space="preserve">čení </w:t>
      </w:r>
      <w:r w:rsidR="00323D4E" w:rsidRPr="00EA5C94">
        <w:rPr>
          <w:bCs/>
        </w:rPr>
        <w:t xml:space="preserve">dotčených </w:t>
      </w:r>
      <w:r w:rsidRPr="00EA5C94">
        <w:rPr>
          <w:bCs/>
        </w:rPr>
        <w:t>inženýrských sítí a jiných překážek dle podmínek jednotlivých správců daných sítí</w:t>
      </w:r>
      <w:r w:rsidR="00323D4E" w:rsidRPr="00EA5C94">
        <w:rPr>
          <w:bCs/>
        </w:rPr>
        <w:t xml:space="preserve"> či vlastníků překážek určených k vyt</w:t>
      </w:r>
      <w:r w:rsidR="00B32A3B" w:rsidRPr="00EA5C94">
        <w:rPr>
          <w:bCs/>
        </w:rPr>
        <w:t>ý</w:t>
      </w:r>
      <w:r w:rsidR="00323D4E" w:rsidRPr="00EA5C94">
        <w:rPr>
          <w:bCs/>
        </w:rPr>
        <w:t>čení</w:t>
      </w:r>
      <w:r w:rsidRPr="00EA5C94">
        <w:rPr>
          <w:bCs/>
        </w:rPr>
        <w:t>.</w:t>
      </w:r>
    </w:p>
    <w:p w14:paraId="091C0EC0" w14:textId="29825A7A" w:rsidR="00594BF3" w:rsidRPr="00EA5C94" w:rsidRDefault="00D96EAB" w:rsidP="00F32A2A">
      <w:pPr>
        <w:pStyle w:val="RLTextlnkuslovan"/>
        <w:numPr>
          <w:ilvl w:val="2"/>
          <w:numId w:val="8"/>
        </w:numPr>
        <w:ind w:hanging="657"/>
        <w:rPr>
          <w:bCs/>
        </w:rPr>
      </w:pPr>
      <w:r>
        <w:rPr>
          <w:bCs/>
        </w:rPr>
        <w:t>U veškerých prací, které budou zakryty nebo se stanou</w:t>
      </w:r>
      <w:r w:rsidR="00350671">
        <w:rPr>
          <w:bCs/>
        </w:rPr>
        <w:t xml:space="preserve"> </w:t>
      </w:r>
      <w:r>
        <w:rPr>
          <w:bCs/>
        </w:rPr>
        <w:t>nepřístupnými, musí zhotvitel zajistit fotodokumentaci takovým zůsobem a v t</w:t>
      </w:r>
      <w:r w:rsidR="00350671">
        <w:rPr>
          <w:bCs/>
        </w:rPr>
        <w:t>a</w:t>
      </w:r>
      <w:r>
        <w:rPr>
          <w:bCs/>
        </w:rPr>
        <w:t>kovém rozsa</w:t>
      </w:r>
      <w:r w:rsidR="004C2DC3">
        <w:rPr>
          <w:bCs/>
        </w:rPr>
        <w:t>h</w:t>
      </w:r>
      <w:r>
        <w:rPr>
          <w:bCs/>
        </w:rPr>
        <w:t>u, aby bylo možno zpětně prověřit řádnou reali</w:t>
      </w:r>
      <w:r w:rsidR="00350671">
        <w:rPr>
          <w:bCs/>
        </w:rPr>
        <w:t>z</w:t>
      </w:r>
      <w:r>
        <w:rPr>
          <w:bCs/>
        </w:rPr>
        <w:t>aci zakrytých prací.,</w:t>
      </w:r>
    </w:p>
    <w:p w14:paraId="146E8257" w14:textId="77777777" w:rsidR="00C83092" w:rsidRPr="00EA5C94" w:rsidRDefault="00F461BA" w:rsidP="001C1170">
      <w:pPr>
        <w:pStyle w:val="RLTextlnkuslovan"/>
        <w:numPr>
          <w:ilvl w:val="1"/>
          <w:numId w:val="8"/>
        </w:numPr>
        <w:rPr>
          <w:bCs/>
        </w:rPr>
      </w:pPr>
      <w:r w:rsidRPr="00EA5C94">
        <w:rPr>
          <w:bCs/>
        </w:rPr>
        <w:t>Ostatní p</w:t>
      </w:r>
      <w:r w:rsidR="00C83092" w:rsidRPr="00EA5C94">
        <w:rPr>
          <w:bCs/>
        </w:rPr>
        <w:t>odmínky realizace:</w:t>
      </w:r>
    </w:p>
    <w:p w14:paraId="6E8B0BFC" w14:textId="6F461697" w:rsidR="00BB3595" w:rsidRPr="00EA5C94" w:rsidRDefault="00BB3595" w:rsidP="00F32A2A">
      <w:pPr>
        <w:pStyle w:val="RLTextlnkuslovan"/>
        <w:numPr>
          <w:ilvl w:val="2"/>
          <w:numId w:val="8"/>
        </w:numPr>
        <w:ind w:hanging="657"/>
        <w:rPr>
          <w:bCs/>
        </w:rPr>
      </w:pPr>
      <w:r w:rsidRPr="00EA5C94">
        <w:rPr>
          <w:bCs/>
        </w:rPr>
        <w:t>Jakékoliv</w:t>
      </w:r>
      <w:r w:rsidR="008F2D0E">
        <w:rPr>
          <w:bCs/>
        </w:rPr>
        <w:t xml:space="preserve"> nezbytné</w:t>
      </w:r>
      <w:r w:rsidRPr="00EA5C94">
        <w:rPr>
          <w:bCs/>
        </w:rPr>
        <w:t xml:space="preserve"> změny </w:t>
      </w:r>
      <w:r w:rsidR="00D96EAB">
        <w:rPr>
          <w:bCs/>
        </w:rPr>
        <w:t>SNK</w:t>
      </w:r>
      <w:r w:rsidRPr="00EA5C94">
        <w:rPr>
          <w:bCs/>
        </w:rPr>
        <w:t xml:space="preserve"> oproti odvolací objednávce </w:t>
      </w:r>
      <w:r w:rsidR="003C155A">
        <w:rPr>
          <w:bCs/>
        </w:rPr>
        <w:t>a odsouhlas</w:t>
      </w:r>
      <w:r w:rsidR="00C35B86">
        <w:rPr>
          <w:bCs/>
        </w:rPr>
        <w:t>e</w:t>
      </w:r>
      <w:r w:rsidR="003C155A">
        <w:rPr>
          <w:bCs/>
        </w:rPr>
        <w:t>né projektové dokumentaci</w:t>
      </w:r>
      <w:r w:rsidR="008F2D0E">
        <w:rPr>
          <w:bCs/>
        </w:rPr>
        <w:t xml:space="preserve"> oznámí </w:t>
      </w:r>
      <w:r w:rsidR="00736BC7">
        <w:rPr>
          <w:bCs/>
        </w:rPr>
        <w:t>Z</w:t>
      </w:r>
      <w:r w:rsidR="00D96EAB">
        <w:rPr>
          <w:bCs/>
        </w:rPr>
        <w:t>hotovitel</w:t>
      </w:r>
      <w:r w:rsidR="008F2D0E">
        <w:rPr>
          <w:bCs/>
        </w:rPr>
        <w:t xml:space="preserve"> objednateli emailem,</w:t>
      </w:r>
      <w:r w:rsidR="00D96EAB">
        <w:rPr>
          <w:bCs/>
        </w:rPr>
        <w:t xml:space="preserve"> vykoná bez předchozího schválení objednatele a vykáže skutečně provedené práce. </w:t>
      </w:r>
    </w:p>
    <w:p w14:paraId="6757AE37" w14:textId="323E3BC0" w:rsidR="00AE6AA1" w:rsidRPr="00EA5C94" w:rsidRDefault="005A3D78" w:rsidP="00F32A2A">
      <w:pPr>
        <w:pStyle w:val="RLTextlnkuslovan"/>
        <w:numPr>
          <w:ilvl w:val="2"/>
          <w:numId w:val="8"/>
        </w:numPr>
        <w:ind w:hanging="657"/>
        <w:rPr>
          <w:bCs/>
        </w:rPr>
      </w:pPr>
      <w:r w:rsidRPr="00EA5C94">
        <w:rPr>
          <w:bCs/>
        </w:rPr>
        <w:t>Zhotovitel není oprávněn k realizaci průseků ani k ořezům větví v souvislosti</w:t>
      </w:r>
      <w:r w:rsidR="00604B21" w:rsidRPr="00EA5C94">
        <w:rPr>
          <w:bCs/>
        </w:rPr>
        <w:t xml:space="preserve"> s</w:t>
      </w:r>
      <w:r w:rsidR="008F2D0E">
        <w:rPr>
          <w:bCs/>
        </w:rPr>
        <w:t> </w:t>
      </w:r>
      <w:r w:rsidR="00604B21" w:rsidRPr="00EA5C94">
        <w:rPr>
          <w:bCs/>
        </w:rPr>
        <w:t>realizací</w:t>
      </w:r>
      <w:r w:rsidR="008F2D0E">
        <w:rPr>
          <w:bCs/>
        </w:rPr>
        <w:t xml:space="preserve"> SNK. Vyvstane-li takováto potřeba, oznámí tuto skutečnost </w:t>
      </w:r>
      <w:r w:rsidR="00736BC7">
        <w:rPr>
          <w:bCs/>
        </w:rPr>
        <w:t>zástupci Objednatele</w:t>
      </w:r>
      <w:r w:rsidR="00590590">
        <w:rPr>
          <w:bCs/>
        </w:rPr>
        <w:t xml:space="preserve">, který </w:t>
      </w:r>
      <w:r w:rsidR="008F2D0E">
        <w:rPr>
          <w:bCs/>
        </w:rPr>
        <w:t>SNK</w:t>
      </w:r>
      <w:r w:rsidR="00590590">
        <w:rPr>
          <w:bCs/>
        </w:rPr>
        <w:t xml:space="preserve"> </w:t>
      </w:r>
      <w:r w:rsidR="00736BC7">
        <w:rPr>
          <w:bCs/>
        </w:rPr>
        <w:t>Z</w:t>
      </w:r>
      <w:r w:rsidR="00590590">
        <w:rPr>
          <w:bCs/>
        </w:rPr>
        <w:t>hotoviteli zadal</w:t>
      </w:r>
      <w:r w:rsidR="00604B21" w:rsidRPr="00EA5C94">
        <w:rPr>
          <w:bCs/>
        </w:rPr>
        <w:t xml:space="preserve">. </w:t>
      </w:r>
    </w:p>
    <w:p w14:paraId="4A69BF74" w14:textId="0DBD6366" w:rsidR="004135FF" w:rsidRPr="00736BC7" w:rsidRDefault="00633889" w:rsidP="00F32A2A">
      <w:pPr>
        <w:pStyle w:val="RLTextlnkuslovan"/>
        <w:numPr>
          <w:ilvl w:val="2"/>
          <w:numId w:val="8"/>
        </w:numPr>
        <w:ind w:hanging="657"/>
        <w:rPr>
          <w:bCs/>
        </w:rPr>
      </w:pPr>
      <w:r w:rsidRPr="00EA5C94">
        <w:rPr>
          <w:bCs/>
        </w:rPr>
        <w:t>Zhotovitel je v souvislosti s</w:t>
      </w:r>
      <w:r w:rsidR="00736BC7">
        <w:rPr>
          <w:bCs/>
        </w:rPr>
        <w:t xml:space="preserve"> realiací </w:t>
      </w:r>
      <w:r w:rsidR="008F2D0E">
        <w:rPr>
          <w:bCs/>
        </w:rPr>
        <w:t>SNK</w:t>
      </w:r>
      <w:r w:rsidRPr="00EA5C94">
        <w:rPr>
          <w:bCs/>
        </w:rPr>
        <w:t xml:space="preserve"> </w:t>
      </w:r>
      <w:r w:rsidR="00186EA3" w:rsidRPr="00EA5C94">
        <w:rPr>
          <w:bCs/>
        </w:rPr>
        <w:t xml:space="preserve">povinen </w:t>
      </w:r>
      <w:r w:rsidRPr="00EA5C94">
        <w:rPr>
          <w:bCs/>
        </w:rPr>
        <w:t xml:space="preserve">postupovat podle </w:t>
      </w:r>
      <w:r w:rsidR="00365C1A" w:rsidRPr="00F32A2A">
        <w:rPr>
          <w:bCs/>
        </w:rPr>
        <w:t xml:space="preserve">Všeobecných a technických podmínek provádění staveb VN, NN pro E.ON </w:t>
      </w:r>
      <w:r w:rsidR="008F2D0E" w:rsidRPr="00F32A2A">
        <w:rPr>
          <w:bCs/>
        </w:rPr>
        <w:t>C</w:t>
      </w:r>
      <w:r w:rsidR="006F5148" w:rsidRPr="00F32A2A">
        <w:rPr>
          <w:bCs/>
        </w:rPr>
        <w:t>zech</w:t>
      </w:r>
      <w:r w:rsidRPr="00736BC7">
        <w:rPr>
          <w:bCs/>
        </w:rPr>
        <w:t xml:space="preserve">, jejichž znění je uvedeno v příloze č. </w:t>
      </w:r>
      <w:r w:rsidR="00365C1A" w:rsidRPr="00736BC7">
        <w:rPr>
          <w:bCs/>
        </w:rPr>
        <w:t xml:space="preserve">3 </w:t>
      </w:r>
      <w:r w:rsidR="00586DF7" w:rsidRPr="00736BC7">
        <w:rPr>
          <w:bCs/>
        </w:rPr>
        <w:t>Smlou</w:t>
      </w:r>
      <w:r w:rsidRPr="00736BC7">
        <w:rPr>
          <w:bCs/>
        </w:rPr>
        <w:t>vy, není-li dohodnuto jinak.</w:t>
      </w:r>
    </w:p>
    <w:p w14:paraId="681B4328" w14:textId="40D54E68" w:rsidR="002F1203" w:rsidRPr="00736BC7" w:rsidRDefault="00C22A90" w:rsidP="001C1170">
      <w:pPr>
        <w:pStyle w:val="RLlneksmlouvy"/>
        <w:numPr>
          <w:ilvl w:val="0"/>
          <w:numId w:val="8"/>
        </w:numPr>
        <w:rPr>
          <w:caps/>
          <w:szCs w:val="22"/>
        </w:rPr>
      </w:pPr>
      <w:bookmarkStart w:id="22" w:name="_Ref430617149"/>
      <w:r w:rsidRPr="00736BC7">
        <w:rPr>
          <w:caps/>
          <w:szCs w:val="22"/>
        </w:rPr>
        <w:t>P</w:t>
      </w:r>
      <w:r w:rsidR="006C06DF" w:rsidRPr="00736BC7">
        <w:rPr>
          <w:caps/>
          <w:szCs w:val="22"/>
        </w:rPr>
        <w:t xml:space="preserve">řevzetí </w:t>
      </w:r>
      <w:r w:rsidR="005B4B29" w:rsidRPr="00736BC7">
        <w:rPr>
          <w:caps/>
          <w:szCs w:val="22"/>
        </w:rPr>
        <w:t xml:space="preserve">dokončeného </w:t>
      </w:r>
      <w:r w:rsidR="006C06DF" w:rsidRPr="00736BC7">
        <w:rPr>
          <w:caps/>
          <w:szCs w:val="22"/>
        </w:rPr>
        <w:t>předmětu plnění</w:t>
      </w:r>
      <w:bookmarkEnd w:id="22"/>
    </w:p>
    <w:p w14:paraId="78EC4F23" w14:textId="243BF108" w:rsidR="002F1203" w:rsidRPr="00EA5C94" w:rsidRDefault="002866E7" w:rsidP="001C1170">
      <w:pPr>
        <w:pStyle w:val="RLTextlnkuslovan"/>
        <w:numPr>
          <w:ilvl w:val="2"/>
          <w:numId w:val="8"/>
        </w:numPr>
        <w:ind w:hanging="657"/>
        <w:rPr>
          <w:bCs/>
        </w:rPr>
      </w:pPr>
      <w:r w:rsidRPr="00EA5C94">
        <w:rPr>
          <w:bCs/>
        </w:rPr>
        <w:t xml:space="preserve">Zhotovitel se zavazuje po převzetí odvolací objednávky provést předmět plnění v rozsahu a termínu požadovaném </w:t>
      </w:r>
      <w:r w:rsidR="00D6550D" w:rsidRPr="00EA5C94">
        <w:rPr>
          <w:bCs/>
        </w:rPr>
        <w:t>Objednat</w:t>
      </w:r>
      <w:r w:rsidRPr="00EA5C94">
        <w:rPr>
          <w:bCs/>
        </w:rPr>
        <w:t xml:space="preserve">elem a po jeho řádném ukončení vyzvat </w:t>
      </w:r>
      <w:r w:rsidR="0088137B" w:rsidRPr="00EA5C94">
        <w:rPr>
          <w:bCs/>
        </w:rPr>
        <w:t>do 14 dní</w:t>
      </w:r>
      <w:r w:rsidR="0093686E">
        <w:rPr>
          <w:bCs/>
        </w:rPr>
        <w:t xml:space="preserve"> (nejpozději však do </w:t>
      </w:r>
      <w:r w:rsidR="0093686E" w:rsidRPr="00510538">
        <w:rPr>
          <w:bCs/>
        </w:rPr>
        <w:t>dat</w:t>
      </w:r>
      <w:r w:rsidR="0093686E">
        <w:rPr>
          <w:bCs/>
        </w:rPr>
        <w:t>a</w:t>
      </w:r>
      <w:r w:rsidR="0093686E" w:rsidRPr="00510538">
        <w:rPr>
          <w:bCs/>
        </w:rPr>
        <w:t xml:space="preserve"> dokončení plnění</w:t>
      </w:r>
      <w:r w:rsidR="0093686E">
        <w:rPr>
          <w:bCs/>
        </w:rPr>
        <w:t xml:space="preserve"> uvedeného v </w:t>
      </w:r>
      <w:r w:rsidR="00CF4146">
        <w:rPr>
          <w:bCs/>
        </w:rPr>
        <w:t>odvolací</w:t>
      </w:r>
      <w:r w:rsidR="0093686E">
        <w:rPr>
          <w:bCs/>
        </w:rPr>
        <w:t xml:space="preserve"> objednávce)</w:t>
      </w:r>
      <w:r w:rsidR="0088137B" w:rsidRPr="00EA5C94">
        <w:rPr>
          <w:bCs/>
        </w:rPr>
        <w:t xml:space="preserve"> </w:t>
      </w:r>
      <w:r w:rsidR="00D6550D" w:rsidRPr="00EA5C94">
        <w:rPr>
          <w:bCs/>
        </w:rPr>
        <w:t>Objednat</w:t>
      </w:r>
      <w:r w:rsidRPr="00EA5C94">
        <w:rPr>
          <w:bCs/>
        </w:rPr>
        <w:t>ele</w:t>
      </w:r>
      <w:r w:rsidR="0088137B" w:rsidRPr="00EA5C94">
        <w:rPr>
          <w:bCs/>
        </w:rPr>
        <w:t xml:space="preserve"> k převzetí předmětu plnění</w:t>
      </w:r>
      <w:r w:rsidR="008B6E54" w:rsidRPr="008B6E54">
        <w:rPr>
          <w:bCs/>
        </w:rPr>
        <w:t xml:space="preserve"> </w:t>
      </w:r>
      <w:r w:rsidR="008B6E54">
        <w:rPr>
          <w:bCs/>
        </w:rPr>
        <w:t>a předat kom</w:t>
      </w:r>
      <w:r w:rsidR="00F72A54">
        <w:rPr>
          <w:bCs/>
        </w:rPr>
        <w:t>p</w:t>
      </w:r>
      <w:r w:rsidR="008B6E54">
        <w:rPr>
          <w:bCs/>
        </w:rPr>
        <w:t>letní dokumentaci předepsanou k předmětu plnění</w:t>
      </w:r>
      <w:r w:rsidR="008B6E54" w:rsidRPr="00EA5C94">
        <w:rPr>
          <w:bCs/>
        </w:rPr>
        <w:t>.</w:t>
      </w:r>
      <w:r w:rsidR="0088137B" w:rsidRPr="00EA5C94">
        <w:rPr>
          <w:bCs/>
        </w:rPr>
        <w:t xml:space="preserve"> </w:t>
      </w:r>
      <w:r w:rsidR="00E752A5" w:rsidRPr="00EA5C94">
        <w:rPr>
          <w:bCs/>
        </w:rPr>
        <w:t xml:space="preserve">Tím nejsou dotčena </w:t>
      </w:r>
      <w:r w:rsidR="00E752A5" w:rsidRPr="00736BC7">
        <w:rPr>
          <w:bCs/>
        </w:rPr>
        <w:t xml:space="preserve">ust. čl. </w:t>
      </w:r>
      <w:r w:rsidR="00266EFF" w:rsidRPr="00736BC7">
        <w:fldChar w:fldCharType="begin"/>
      </w:r>
      <w:r w:rsidR="00266EFF" w:rsidRPr="00736BC7">
        <w:instrText xml:space="preserve"> REF _Ref440547711 \r \h  \* MERGEFORMAT </w:instrText>
      </w:r>
      <w:r w:rsidR="00266EFF" w:rsidRPr="00736BC7">
        <w:fldChar w:fldCharType="separate"/>
      </w:r>
      <w:r w:rsidR="0010551A" w:rsidRPr="00736BC7">
        <w:rPr>
          <w:bCs/>
        </w:rPr>
        <w:t>14</w:t>
      </w:r>
      <w:r w:rsidR="00266EFF" w:rsidRPr="00736BC7">
        <w:fldChar w:fldCharType="end"/>
      </w:r>
      <w:r w:rsidR="00E752A5" w:rsidRPr="00736BC7">
        <w:rPr>
          <w:bCs/>
        </w:rPr>
        <w:t xml:space="preserve"> této Smlouvy.</w:t>
      </w:r>
    </w:p>
    <w:p w14:paraId="1CA4EA5A" w14:textId="67874ED5" w:rsidR="00F128CF" w:rsidRPr="00EA5C94" w:rsidRDefault="0088137B" w:rsidP="001C1170">
      <w:pPr>
        <w:pStyle w:val="RLTextlnkuslovan"/>
        <w:numPr>
          <w:ilvl w:val="2"/>
          <w:numId w:val="8"/>
        </w:numPr>
        <w:ind w:hanging="657"/>
        <w:rPr>
          <w:bCs/>
        </w:rPr>
      </w:pPr>
      <w:r w:rsidRPr="00EA5C94">
        <w:rPr>
          <w:bCs/>
        </w:rPr>
        <w:t xml:space="preserve">Na základě této výzvy bude sjednána schůzka na místě plnění (nebude-li dohodnuto jinak), během které proběhne převzetí předmětu plnění. </w:t>
      </w:r>
    </w:p>
    <w:p w14:paraId="3A87BCA4" w14:textId="3B308B95" w:rsidR="004135FF" w:rsidRPr="00C65D4C" w:rsidRDefault="00CF592D" w:rsidP="001C1170">
      <w:pPr>
        <w:pStyle w:val="RLTextlnkuslovan"/>
        <w:numPr>
          <w:ilvl w:val="2"/>
          <w:numId w:val="8"/>
        </w:numPr>
        <w:ind w:hanging="657"/>
        <w:rPr>
          <w:bCs/>
        </w:rPr>
      </w:pPr>
      <w:r w:rsidRPr="00DA5798">
        <w:rPr>
          <w:bCs/>
        </w:rPr>
        <w:t xml:space="preserve">Převzetí provedeného plnění bude uskutečněno na základě </w:t>
      </w:r>
      <w:r w:rsidR="0065125D" w:rsidRPr="00DA5798">
        <w:rPr>
          <w:bCs/>
        </w:rPr>
        <w:t>předávacího protokolu (</w:t>
      </w:r>
      <w:r w:rsidRPr="00DA5798">
        <w:rPr>
          <w:bCs/>
        </w:rPr>
        <w:t>tzv. „</w:t>
      </w:r>
      <w:r w:rsidR="00F128CF" w:rsidRPr="005A51B3">
        <w:rPr>
          <w:bCs/>
        </w:rPr>
        <w:t>Zápisu o předání a převzetí budovy nebo stavby</w:t>
      </w:r>
      <w:r w:rsidRPr="005A51B3">
        <w:rPr>
          <w:bCs/>
        </w:rPr>
        <w:t>“</w:t>
      </w:r>
      <w:r w:rsidR="0065125D" w:rsidRPr="005A51B3">
        <w:rPr>
          <w:bCs/>
        </w:rPr>
        <w:t>)</w:t>
      </w:r>
      <w:r w:rsidRPr="005A51B3">
        <w:rPr>
          <w:bCs/>
        </w:rPr>
        <w:t>, který je uveden v </w:t>
      </w:r>
      <w:r w:rsidRPr="00736BC7">
        <w:rPr>
          <w:bCs/>
        </w:rPr>
        <w:t xml:space="preserve">příloze č. </w:t>
      </w:r>
      <w:r w:rsidR="0065125D" w:rsidRPr="00736BC7">
        <w:rPr>
          <w:bCs/>
        </w:rPr>
        <w:t xml:space="preserve">13 </w:t>
      </w:r>
      <w:r w:rsidR="00586DF7" w:rsidRPr="00736BC7">
        <w:rPr>
          <w:bCs/>
        </w:rPr>
        <w:t>Smlou</w:t>
      </w:r>
      <w:r w:rsidRPr="00736BC7">
        <w:rPr>
          <w:bCs/>
        </w:rPr>
        <w:t xml:space="preserve">vy. Jeho podpisem </w:t>
      </w:r>
      <w:r w:rsidR="00D6550D" w:rsidRPr="00736BC7">
        <w:rPr>
          <w:bCs/>
        </w:rPr>
        <w:t>Objednat</w:t>
      </w:r>
      <w:r w:rsidRPr="00736BC7">
        <w:rPr>
          <w:bCs/>
        </w:rPr>
        <w:t>el nebo jeho zástupce potvrdí převzetí řádně dokončeného předmětu a místa plnění.</w:t>
      </w:r>
      <w:r w:rsidR="005351B9" w:rsidRPr="00736BC7">
        <w:rPr>
          <w:bCs/>
        </w:rPr>
        <w:t xml:space="preserve"> Podpisem nedochází v dané chvíli k pot</w:t>
      </w:r>
      <w:r w:rsidR="005351B9" w:rsidRPr="00DA5798">
        <w:rPr>
          <w:bCs/>
        </w:rPr>
        <w:t xml:space="preserve">vrzení správnosti </w:t>
      </w:r>
      <w:r w:rsidR="00DA5798">
        <w:rPr>
          <w:bCs/>
        </w:rPr>
        <w:t xml:space="preserve">vykázáných výkonů SNK. </w:t>
      </w:r>
      <w:r w:rsidR="00590590">
        <w:rPr>
          <w:bCs/>
        </w:rPr>
        <w:t>Zhotovitel vykáže jednotlivé provedené výkony zrealizovan</w:t>
      </w:r>
      <w:r w:rsidR="006F5148">
        <w:rPr>
          <w:bCs/>
        </w:rPr>
        <w:t>é</w:t>
      </w:r>
      <w:r w:rsidR="00590590">
        <w:rPr>
          <w:bCs/>
        </w:rPr>
        <w:t xml:space="preserve"> na SNK prostřednictvím aplikace extranet a  </w:t>
      </w:r>
      <w:r w:rsidR="004135FF" w:rsidRPr="00DA5798">
        <w:rPr>
          <w:bCs/>
        </w:rPr>
        <w:t xml:space="preserve">Objednatel </w:t>
      </w:r>
      <w:r w:rsidR="009D116C" w:rsidRPr="00C35B86">
        <w:rPr>
          <w:bCs/>
        </w:rPr>
        <w:t xml:space="preserve">do </w:t>
      </w:r>
      <w:r w:rsidR="00FC5A09" w:rsidRPr="00C35B86">
        <w:rPr>
          <w:bCs/>
        </w:rPr>
        <w:t xml:space="preserve">5 pracovních </w:t>
      </w:r>
      <w:r w:rsidR="009D116C" w:rsidRPr="00C35B86">
        <w:rPr>
          <w:bCs/>
        </w:rPr>
        <w:t xml:space="preserve">dní od převzetí </w:t>
      </w:r>
      <w:r w:rsidR="00C23012" w:rsidRPr="00C35B86">
        <w:rPr>
          <w:bCs/>
        </w:rPr>
        <w:t>stavby na klíč</w:t>
      </w:r>
      <w:r w:rsidR="009D116C" w:rsidRPr="00C35B86">
        <w:rPr>
          <w:bCs/>
        </w:rPr>
        <w:t xml:space="preserve"> </w:t>
      </w:r>
      <w:r w:rsidRPr="00C35B86">
        <w:rPr>
          <w:bCs/>
        </w:rPr>
        <w:t>schválí</w:t>
      </w:r>
      <w:r w:rsidR="00D444FA" w:rsidRPr="00C35B86">
        <w:rPr>
          <w:bCs/>
        </w:rPr>
        <w:t>.</w:t>
      </w:r>
      <w:r w:rsidR="00D444FA" w:rsidRPr="005A51B3">
        <w:rPr>
          <w:bCs/>
        </w:rPr>
        <w:t xml:space="preserve"> Pokud</w:t>
      </w:r>
      <w:r w:rsidRPr="005A51B3">
        <w:rPr>
          <w:bCs/>
        </w:rPr>
        <w:t xml:space="preserve"> </w:t>
      </w:r>
      <w:r w:rsidR="00D444FA" w:rsidRPr="005A51B3">
        <w:rPr>
          <w:bCs/>
        </w:rPr>
        <w:t xml:space="preserve">bude </w:t>
      </w:r>
      <w:r w:rsidR="00C23012">
        <w:rPr>
          <w:bCs/>
        </w:rPr>
        <w:t xml:space="preserve">Stanovení ceny </w:t>
      </w:r>
      <w:r w:rsidR="00D27DA3" w:rsidRPr="005A51B3">
        <w:rPr>
          <w:bCs/>
        </w:rPr>
        <w:t xml:space="preserve"> </w:t>
      </w:r>
      <w:r w:rsidRPr="005A51B3">
        <w:rPr>
          <w:bCs/>
        </w:rPr>
        <w:t xml:space="preserve">v rozporu se skutečným plněním nebo bude obsahovat další objektivní nedostatky, je </w:t>
      </w:r>
      <w:r w:rsidR="00D6550D" w:rsidRPr="005A51B3">
        <w:rPr>
          <w:bCs/>
        </w:rPr>
        <w:t>Objednat</w:t>
      </w:r>
      <w:r w:rsidRPr="005A51B3">
        <w:rPr>
          <w:bCs/>
        </w:rPr>
        <w:t>el oprávněn požadovat jeho přepr</w:t>
      </w:r>
      <w:r w:rsidRPr="00C23012">
        <w:rPr>
          <w:bCs/>
        </w:rPr>
        <w:t>acování</w:t>
      </w:r>
      <w:r w:rsidR="00C65D4C">
        <w:rPr>
          <w:bCs/>
        </w:rPr>
        <w:t>.</w:t>
      </w:r>
    </w:p>
    <w:p w14:paraId="045CC470" w14:textId="7B9BB7DD" w:rsidR="003557B3" w:rsidRPr="0066574C" w:rsidRDefault="001B1F84" w:rsidP="001C1170">
      <w:pPr>
        <w:pStyle w:val="RLTextlnkuslovan"/>
        <w:numPr>
          <w:ilvl w:val="2"/>
          <w:numId w:val="8"/>
        </w:numPr>
        <w:ind w:hanging="657"/>
        <w:rPr>
          <w:bCs/>
        </w:rPr>
      </w:pPr>
      <w:r w:rsidRPr="00EA5C94">
        <w:rPr>
          <w:bCs/>
        </w:rPr>
        <w:t xml:space="preserve">Zhotovitel je povinen kontaktní osobě </w:t>
      </w:r>
      <w:r w:rsidR="00D6550D" w:rsidRPr="00EA5C94">
        <w:rPr>
          <w:bCs/>
        </w:rPr>
        <w:t>Objednat</w:t>
      </w:r>
      <w:r w:rsidRPr="00EA5C94">
        <w:rPr>
          <w:bCs/>
        </w:rPr>
        <w:t xml:space="preserve">ele </w:t>
      </w:r>
      <w:r w:rsidR="00736BC7">
        <w:rPr>
          <w:bCs/>
        </w:rPr>
        <w:t xml:space="preserve">elektronicky doručit </w:t>
      </w:r>
      <w:r w:rsidRPr="00EA5C94">
        <w:rPr>
          <w:bCs/>
        </w:rPr>
        <w:t>souběžně s </w:t>
      </w:r>
      <w:r w:rsidR="006F5148">
        <w:rPr>
          <w:bCs/>
        </w:rPr>
        <w:t>formulářem „</w:t>
      </w:r>
      <w:r w:rsidR="00022720">
        <w:rPr>
          <w:bCs/>
        </w:rPr>
        <w:t>Z</w:t>
      </w:r>
      <w:r w:rsidR="006B1E72" w:rsidRPr="0066574C">
        <w:rPr>
          <w:bCs/>
        </w:rPr>
        <w:t>ápis o předání a převzetí budovy nebo stavb</w:t>
      </w:r>
      <w:r w:rsidR="006F5148">
        <w:rPr>
          <w:bCs/>
        </w:rPr>
        <w:t xml:space="preserve">y“ </w:t>
      </w:r>
      <w:r w:rsidRPr="0066574C">
        <w:rPr>
          <w:bCs/>
        </w:rPr>
        <w:t>také přílohy označené v </w:t>
      </w:r>
      <w:r w:rsidR="005E5DE6" w:rsidRPr="0066574C">
        <w:rPr>
          <w:bCs/>
        </w:rPr>
        <w:t xml:space="preserve">poptávkovém </w:t>
      </w:r>
      <w:r w:rsidRPr="0066574C">
        <w:rPr>
          <w:bCs/>
        </w:rPr>
        <w:t xml:space="preserve">protokolu (tzv. „přílohy k fakturaci“). </w:t>
      </w:r>
    </w:p>
    <w:p w14:paraId="75E89C87" w14:textId="126218A4" w:rsidR="003557B3" w:rsidRPr="00EA5C94" w:rsidRDefault="001B1F84" w:rsidP="001C1170">
      <w:pPr>
        <w:pStyle w:val="RLTextlnkuslovan"/>
        <w:numPr>
          <w:ilvl w:val="2"/>
          <w:numId w:val="8"/>
        </w:numPr>
        <w:ind w:hanging="657"/>
        <w:rPr>
          <w:bCs/>
        </w:rPr>
      </w:pPr>
      <w:r w:rsidRPr="0066574C">
        <w:rPr>
          <w:bCs/>
        </w:rPr>
        <w:t xml:space="preserve">V případě, že bude pro předmět plnění použit skladový materiál dle </w:t>
      </w:r>
      <w:r w:rsidR="00434B89" w:rsidRPr="0066574C">
        <w:rPr>
          <w:bCs/>
        </w:rPr>
        <w:t>čl</w:t>
      </w:r>
      <w:r w:rsidR="00CD54FD" w:rsidRPr="0066574C">
        <w:rPr>
          <w:bCs/>
        </w:rPr>
        <w:t>.</w:t>
      </w:r>
      <w:r w:rsidRPr="0066574C">
        <w:rPr>
          <w:bCs/>
        </w:rPr>
        <w:t xml:space="preserve"> </w:t>
      </w:r>
      <w:r w:rsidR="00266EFF">
        <w:fldChar w:fldCharType="begin"/>
      </w:r>
      <w:r w:rsidR="00266EFF">
        <w:instrText xml:space="preserve"> REF _Ref430091553 \r \h  \* MERGEFORMAT </w:instrText>
      </w:r>
      <w:r w:rsidR="00266EFF">
        <w:fldChar w:fldCharType="separate"/>
      </w:r>
      <w:r w:rsidR="0010551A">
        <w:t>7</w:t>
      </w:r>
      <w:r w:rsidR="00266EFF">
        <w:fldChar w:fldCharType="end"/>
      </w:r>
      <w:r w:rsidR="00611044" w:rsidRPr="0066574C">
        <w:rPr>
          <w:bCs/>
        </w:rPr>
        <w:t>.</w:t>
      </w:r>
      <w:r w:rsidR="00080487" w:rsidRPr="0066574C">
        <w:rPr>
          <w:bCs/>
        </w:rPr>
        <w:t xml:space="preserve"> </w:t>
      </w:r>
      <w:r w:rsidRPr="0066574C">
        <w:rPr>
          <w:bCs/>
        </w:rPr>
        <w:t xml:space="preserve">této </w:t>
      </w:r>
      <w:r w:rsidR="00586DF7" w:rsidRPr="0066574C">
        <w:rPr>
          <w:bCs/>
        </w:rPr>
        <w:t>Smlou</w:t>
      </w:r>
      <w:r w:rsidRPr="0066574C">
        <w:rPr>
          <w:bCs/>
        </w:rPr>
        <w:t>vy,</w:t>
      </w:r>
      <w:r w:rsidR="00E40559">
        <w:rPr>
          <w:bCs/>
        </w:rPr>
        <w:t xml:space="preserve"> provede Zhotovitel vykáz</w:t>
      </w:r>
      <w:r w:rsidR="003A37EE">
        <w:rPr>
          <w:bCs/>
        </w:rPr>
        <w:t>á</w:t>
      </w:r>
      <w:r w:rsidR="00116704">
        <w:rPr>
          <w:bCs/>
        </w:rPr>
        <w:t xml:space="preserve">ní zabudovaného </w:t>
      </w:r>
      <w:r w:rsidR="00E40559">
        <w:rPr>
          <w:bCs/>
        </w:rPr>
        <w:t xml:space="preserve">materiálu </w:t>
      </w:r>
      <w:r w:rsidR="00116704">
        <w:rPr>
          <w:bCs/>
        </w:rPr>
        <w:t xml:space="preserve">a </w:t>
      </w:r>
      <w:r w:rsidR="00116704" w:rsidRPr="0066574C">
        <w:rPr>
          <w:bCs/>
        </w:rPr>
        <w:t>Objednatel nebo jeho zástupce</w:t>
      </w:r>
      <w:r w:rsidR="00116704" w:rsidRPr="00EA5C94">
        <w:rPr>
          <w:bCs/>
        </w:rPr>
        <w:t xml:space="preserve"> zároveň </w:t>
      </w:r>
      <w:r w:rsidR="00116704">
        <w:rPr>
          <w:bCs/>
        </w:rPr>
        <w:t xml:space="preserve">odsouhlasí tento </w:t>
      </w:r>
      <w:r w:rsidR="00116704" w:rsidRPr="00EA5C94">
        <w:rPr>
          <w:bCs/>
        </w:rPr>
        <w:t>seznam skladového materiálu, který byl v tét</w:t>
      </w:r>
      <w:r w:rsidR="00736BC7">
        <w:rPr>
          <w:bCs/>
        </w:rPr>
        <w:t xml:space="preserve">o souvislosti vydán a zabudován </w:t>
      </w:r>
      <w:r w:rsidR="00C3265F">
        <w:rPr>
          <w:bCs/>
        </w:rPr>
        <w:t xml:space="preserve">a vykázán </w:t>
      </w:r>
      <w:r w:rsidR="00736BC7">
        <w:rPr>
          <w:bCs/>
        </w:rPr>
        <w:t xml:space="preserve">v </w:t>
      </w:r>
      <w:r w:rsidR="00633270" w:rsidRPr="00EA5C94">
        <w:rPr>
          <w:bCs/>
        </w:rPr>
        <w:t>aplikaci E</w:t>
      </w:r>
      <w:r w:rsidRPr="00EA5C94">
        <w:rPr>
          <w:bCs/>
        </w:rPr>
        <w:t>xtranet</w:t>
      </w:r>
      <w:r w:rsidR="00E16BFF" w:rsidRPr="00EA5C94">
        <w:rPr>
          <w:bCs/>
        </w:rPr>
        <w:t xml:space="preserve"> (přístup bude pro Zhotovitele zajištěn po </w:t>
      </w:r>
      <w:r w:rsidR="00E16BFF" w:rsidRPr="00EA5C94">
        <w:rPr>
          <w:bCs/>
        </w:rPr>
        <w:lastRenderedPageBreak/>
        <w:t>podpisu smlouvy)</w:t>
      </w:r>
      <w:r w:rsidRPr="00EA5C94">
        <w:rPr>
          <w:bCs/>
        </w:rPr>
        <w:t xml:space="preserve">. </w:t>
      </w:r>
      <w:r w:rsidR="005E7192" w:rsidRPr="00EA5C94">
        <w:rPr>
          <w:bCs/>
        </w:rPr>
        <w:t>T</w:t>
      </w:r>
      <w:r w:rsidR="00080487" w:rsidRPr="00EA5C94">
        <w:rPr>
          <w:bCs/>
        </w:rPr>
        <w:t xml:space="preserve">ento skladový materiál, který je </w:t>
      </w:r>
      <w:r w:rsidR="00736BC7">
        <w:rPr>
          <w:bCs/>
        </w:rPr>
        <w:t>ve vlastnictví</w:t>
      </w:r>
      <w:r w:rsidR="00080487" w:rsidRPr="00EA5C94">
        <w:rPr>
          <w:bCs/>
        </w:rPr>
        <w:t xml:space="preserve"> Objednatele, nebude součástí faktury za dílčí plnění.</w:t>
      </w:r>
    </w:p>
    <w:p w14:paraId="71FF536E" w14:textId="08B8BDF9" w:rsidR="008D574C" w:rsidRDefault="003557B3" w:rsidP="001C1170">
      <w:pPr>
        <w:pStyle w:val="RLTextlnkuslovan"/>
        <w:numPr>
          <w:ilvl w:val="2"/>
          <w:numId w:val="8"/>
        </w:numPr>
        <w:ind w:hanging="657"/>
        <w:rPr>
          <w:bCs/>
        </w:rPr>
      </w:pPr>
      <w:r w:rsidRPr="006F6E12">
        <w:rPr>
          <w:bCs/>
        </w:rPr>
        <w:t>Provedené plnění musí být ve sjednaném rozsahu</w:t>
      </w:r>
      <w:r w:rsidR="006F5148">
        <w:rPr>
          <w:bCs/>
        </w:rPr>
        <w:t xml:space="preserve"> (dle odsouhlasené PD)</w:t>
      </w:r>
      <w:r w:rsidRPr="006F6E12">
        <w:rPr>
          <w:bCs/>
        </w:rPr>
        <w:t xml:space="preserve"> a požadované jakosti bez jakýchkoliv byť i drobných vad a bez nedodělků.</w:t>
      </w:r>
    </w:p>
    <w:p w14:paraId="18DB8080" w14:textId="1FB6B4DC" w:rsidR="00EE787D" w:rsidRPr="006F6E12" w:rsidRDefault="008D574C" w:rsidP="008D574C">
      <w:pPr>
        <w:pStyle w:val="RLTextlnkuslovan"/>
        <w:tabs>
          <w:tab w:val="clear" w:pos="1474"/>
        </w:tabs>
        <w:ind w:left="1214" w:firstLine="0"/>
        <w:rPr>
          <w:bCs/>
        </w:rPr>
      </w:pPr>
      <w:r>
        <w:rPr>
          <w:bCs/>
        </w:rPr>
        <w:t> </w:t>
      </w:r>
      <w:r w:rsidR="006F6E12">
        <w:rPr>
          <w:bCs/>
        </w:rPr>
        <w:t>V</w:t>
      </w:r>
      <w:r>
        <w:rPr>
          <w:bCs/>
        </w:rPr>
        <w:t xml:space="preserve"> </w:t>
      </w:r>
      <w:r w:rsidR="003557B3" w:rsidRPr="006F6E12">
        <w:rPr>
          <w:bCs/>
        </w:rPr>
        <w:t>případě drobných vad a nedodělků, které nebrání řádnému a bezpečnému užívání či provozu díla</w:t>
      </w:r>
      <w:r w:rsidR="00742971" w:rsidRPr="006F6E12">
        <w:rPr>
          <w:bCs/>
        </w:rPr>
        <w:t>,</w:t>
      </w:r>
      <w:r w:rsidR="003557B3" w:rsidRPr="006F6E12">
        <w:rPr>
          <w:bCs/>
        </w:rPr>
        <w:t xml:space="preserve"> </w:t>
      </w:r>
      <w:r w:rsidR="00981202" w:rsidRPr="006F6E12">
        <w:rPr>
          <w:bCs/>
        </w:rPr>
        <w:t>může</w:t>
      </w:r>
      <w:r w:rsidR="00DC75C1" w:rsidRPr="006F6E12">
        <w:rPr>
          <w:bCs/>
        </w:rPr>
        <w:t>, avšak nemusí,</w:t>
      </w:r>
      <w:r w:rsidR="00981202" w:rsidRPr="006F6E12">
        <w:rPr>
          <w:bCs/>
        </w:rPr>
        <w:t xml:space="preserve"> </w:t>
      </w:r>
      <w:r w:rsidR="00D6550D" w:rsidRPr="006F6E12">
        <w:rPr>
          <w:bCs/>
        </w:rPr>
        <w:t>Objednat</w:t>
      </w:r>
      <w:r w:rsidR="003557B3" w:rsidRPr="006F6E12">
        <w:rPr>
          <w:bCs/>
        </w:rPr>
        <w:t xml:space="preserve">el dílo </w:t>
      </w:r>
      <w:r w:rsidR="00D3223A" w:rsidRPr="006F6E12">
        <w:rPr>
          <w:bCs/>
        </w:rPr>
        <w:t xml:space="preserve">či jiné dílčí plnění </w:t>
      </w:r>
      <w:r w:rsidR="00981202" w:rsidRPr="006F6E12">
        <w:rPr>
          <w:bCs/>
        </w:rPr>
        <w:t>převzít</w:t>
      </w:r>
      <w:r w:rsidR="003557B3" w:rsidRPr="006F6E12">
        <w:rPr>
          <w:bCs/>
        </w:rPr>
        <w:t xml:space="preserve"> a zároveň určí lhůty pro její odstranění (případně sjedná jiný způsob odstranění vad a nedodělků). </w:t>
      </w:r>
    </w:p>
    <w:p w14:paraId="37DD675F" w14:textId="77777777" w:rsidR="00D10E1F" w:rsidRPr="00EA5C94" w:rsidRDefault="003557B3" w:rsidP="008D574C">
      <w:pPr>
        <w:pStyle w:val="RLTextlnkuslovan"/>
        <w:tabs>
          <w:tab w:val="clear" w:pos="1474"/>
        </w:tabs>
        <w:ind w:left="1214" w:firstLine="0"/>
        <w:rPr>
          <w:bCs/>
        </w:rPr>
      </w:pPr>
      <w:r w:rsidRPr="00EA5C94">
        <w:rPr>
          <w:bCs/>
        </w:rPr>
        <w:t>V případě vad a nedodělků, které by bránily řádnému a bezpečnému užívání či provozu díla</w:t>
      </w:r>
      <w:r w:rsidR="00D10E1F" w:rsidRPr="00EA5C94">
        <w:rPr>
          <w:bCs/>
        </w:rPr>
        <w:t>, resp. jakéhokoli jiného výsledku dílčího plnění,</w:t>
      </w:r>
      <w:r w:rsidRPr="00EA5C94">
        <w:rPr>
          <w:bCs/>
        </w:rPr>
        <w:t xml:space="preserve"> si </w:t>
      </w:r>
      <w:r w:rsidR="00D6550D" w:rsidRPr="00EA5C94">
        <w:rPr>
          <w:bCs/>
        </w:rPr>
        <w:t>Objednat</w:t>
      </w:r>
      <w:r w:rsidRPr="00EA5C94">
        <w:rPr>
          <w:bCs/>
        </w:rPr>
        <w:t xml:space="preserve">el vyhrazuje právo </w:t>
      </w:r>
      <w:r w:rsidR="00FC5A09" w:rsidRPr="00EA5C94">
        <w:rPr>
          <w:bCs/>
        </w:rPr>
        <w:t>odmítnout převzetí díla</w:t>
      </w:r>
      <w:r w:rsidR="00D10E1F" w:rsidRPr="00EA5C94">
        <w:rPr>
          <w:bCs/>
        </w:rPr>
        <w:t>.</w:t>
      </w:r>
      <w:r w:rsidR="00FC5A09" w:rsidRPr="00EA5C94">
        <w:rPr>
          <w:bCs/>
        </w:rPr>
        <w:t xml:space="preserve"> </w:t>
      </w:r>
    </w:p>
    <w:p w14:paraId="43D37C2E" w14:textId="77777777" w:rsidR="003557B3" w:rsidRPr="00EA5C94" w:rsidRDefault="001B1F84" w:rsidP="001C1170">
      <w:pPr>
        <w:pStyle w:val="RLTextlnkuslovan"/>
        <w:numPr>
          <w:ilvl w:val="2"/>
          <w:numId w:val="8"/>
        </w:numPr>
        <w:ind w:hanging="657"/>
        <w:rPr>
          <w:bCs/>
        </w:rPr>
      </w:pPr>
      <w:r w:rsidRPr="00EA5C94">
        <w:rPr>
          <w:bCs/>
        </w:rPr>
        <w:t>Zhotovitel odpovídá za vady předmětu plnění, které u daného dílčího předmětu plnění existovaly v o</w:t>
      </w:r>
      <w:r w:rsidR="003557B3" w:rsidRPr="00EA5C94">
        <w:rPr>
          <w:bCs/>
        </w:rPr>
        <w:t>kamžiku jeho předání a převzetí.</w:t>
      </w:r>
    </w:p>
    <w:p w14:paraId="48900415" w14:textId="77777777" w:rsidR="000E015D" w:rsidRPr="00EA5C94" w:rsidRDefault="000E015D" w:rsidP="001C1170">
      <w:pPr>
        <w:pStyle w:val="RLTextlnkuslovan"/>
        <w:numPr>
          <w:ilvl w:val="2"/>
          <w:numId w:val="8"/>
        </w:numPr>
        <w:ind w:hanging="657"/>
        <w:rPr>
          <w:bCs/>
        </w:rPr>
      </w:pPr>
      <w:r w:rsidRPr="00EA5C94">
        <w:rPr>
          <w:bCs/>
        </w:rPr>
        <w:t xml:space="preserve">Zhotovitel nadále nese odpovědnost za případné škody způsobené jím samotným a jeho </w:t>
      </w:r>
      <w:r w:rsidR="00CB6265">
        <w:rPr>
          <w:bCs/>
        </w:rPr>
        <w:t>Pod</w:t>
      </w:r>
      <w:r w:rsidR="00BC6083" w:rsidRPr="00EA5C94">
        <w:rPr>
          <w:bCs/>
        </w:rPr>
        <w:t>do</w:t>
      </w:r>
      <w:r w:rsidRPr="00EA5C94">
        <w:rPr>
          <w:bCs/>
        </w:rPr>
        <w:t>davateli.</w:t>
      </w:r>
    </w:p>
    <w:p w14:paraId="57F9745E" w14:textId="7DD58FE4" w:rsidR="002F1203" w:rsidRDefault="001B1F84" w:rsidP="001C1170">
      <w:pPr>
        <w:pStyle w:val="RLTextlnkuslovan"/>
        <w:numPr>
          <w:ilvl w:val="2"/>
          <w:numId w:val="8"/>
        </w:numPr>
        <w:ind w:hanging="657"/>
        <w:rPr>
          <w:bCs/>
        </w:rPr>
      </w:pPr>
      <w:r w:rsidRPr="00EA5C94">
        <w:rPr>
          <w:bCs/>
        </w:rPr>
        <w:t xml:space="preserve">Objednatel si vyhrazuje v průběhu trvání </w:t>
      </w:r>
      <w:r w:rsidR="00A54154" w:rsidRPr="00EA5C94">
        <w:rPr>
          <w:bCs/>
        </w:rPr>
        <w:t xml:space="preserve">Smlouvy </w:t>
      </w:r>
      <w:r w:rsidRPr="00EA5C94">
        <w:rPr>
          <w:bCs/>
        </w:rPr>
        <w:t>právo na změnu způsobu předávání a přebírání předmětu plnění.</w:t>
      </w:r>
    </w:p>
    <w:p w14:paraId="04FE1C29" w14:textId="77777777" w:rsidR="00C570E1" w:rsidRPr="00EA5C94" w:rsidRDefault="00C570E1" w:rsidP="007147FE">
      <w:pPr>
        <w:pStyle w:val="RLTextlnkuslovan"/>
        <w:tabs>
          <w:tab w:val="clear" w:pos="1474"/>
        </w:tabs>
        <w:ind w:left="1214" w:firstLine="0"/>
        <w:rPr>
          <w:bCs/>
        </w:rPr>
      </w:pPr>
    </w:p>
    <w:p w14:paraId="17F212B7" w14:textId="4E791F38" w:rsidR="006C55E4" w:rsidRPr="00B94014" w:rsidRDefault="00F0484D" w:rsidP="001C1170">
      <w:pPr>
        <w:pStyle w:val="RLlneksmlouvy"/>
        <w:numPr>
          <w:ilvl w:val="0"/>
          <w:numId w:val="8"/>
        </w:numPr>
        <w:rPr>
          <w:caps/>
          <w:szCs w:val="22"/>
        </w:rPr>
      </w:pPr>
      <w:bookmarkStart w:id="23" w:name="_Ref430091553"/>
      <w:r w:rsidRPr="00B94014">
        <w:rPr>
          <w:caps/>
          <w:szCs w:val="22"/>
        </w:rPr>
        <w:t>Dodávk</w:t>
      </w:r>
      <w:r w:rsidR="00DA562D" w:rsidRPr="00B94014">
        <w:rPr>
          <w:caps/>
          <w:szCs w:val="22"/>
        </w:rPr>
        <w:t>y</w:t>
      </w:r>
      <w:r w:rsidRPr="00B94014">
        <w:rPr>
          <w:caps/>
          <w:szCs w:val="22"/>
        </w:rPr>
        <w:t xml:space="preserve"> m</w:t>
      </w:r>
      <w:r w:rsidR="00153650" w:rsidRPr="00B94014">
        <w:rPr>
          <w:caps/>
          <w:szCs w:val="22"/>
        </w:rPr>
        <w:t>ateriál</w:t>
      </w:r>
      <w:r w:rsidRPr="00B94014">
        <w:rPr>
          <w:caps/>
          <w:szCs w:val="22"/>
        </w:rPr>
        <w:t>u</w:t>
      </w:r>
      <w:bookmarkEnd w:id="23"/>
    </w:p>
    <w:p w14:paraId="3CC4C4C8" w14:textId="30590BF1" w:rsidR="00766A7D" w:rsidRPr="00B94014" w:rsidRDefault="00FA5123" w:rsidP="001C1170">
      <w:pPr>
        <w:pStyle w:val="RLTextlnkuslovan"/>
        <w:numPr>
          <w:ilvl w:val="1"/>
          <w:numId w:val="8"/>
        </w:numPr>
        <w:rPr>
          <w:bCs/>
        </w:rPr>
      </w:pPr>
      <w:bookmarkStart w:id="24" w:name="_Ref430618218"/>
      <w:r w:rsidRPr="00B94014">
        <w:rPr>
          <w:bCs/>
        </w:rPr>
        <w:t>V rámci realizace</w:t>
      </w:r>
      <w:r w:rsidR="006C55E4" w:rsidRPr="00B94014">
        <w:rPr>
          <w:bCs/>
        </w:rPr>
        <w:t xml:space="preserve"> předmětu plnění je </w:t>
      </w:r>
      <w:r w:rsidR="00D6550D" w:rsidRPr="00B94014">
        <w:rPr>
          <w:bCs/>
        </w:rPr>
        <w:t>Zhotovite</w:t>
      </w:r>
      <w:r w:rsidR="006C55E4" w:rsidRPr="00B94014">
        <w:rPr>
          <w:bCs/>
        </w:rPr>
        <w:t xml:space="preserve">l povinen zajistit </w:t>
      </w:r>
      <w:r w:rsidR="00F2746B" w:rsidRPr="00B94014">
        <w:rPr>
          <w:bCs/>
        </w:rPr>
        <w:t>dodávku vešk</w:t>
      </w:r>
      <w:r w:rsidR="00766A7D" w:rsidRPr="00B94014">
        <w:rPr>
          <w:bCs/>
        </w:rPr>
        <w:t>erého</w:t>
      </w:r>
      <w:r w:rsidR="006C55E4" w:rsidRPr="00B94014">
        <w:rPr>
          <w:bCs/>
        </w:rPr>
        <w:t xml:space="preserve"> materiál</w:t>
      </w:r>
      <w:r w:rsidR="00766A7D" w:rsidRPr="00B94014">
        <w:rPr>
          <w:bCs/>
        </w:rPr>
        <w:t>u potřebného</w:t>
      </w:r>
      <w:r w:rsidR="006C55E4" w:rsidRPr="00B94014">
        <w:rPr>
          <w:bCs/>
        </w:rPr>
        <w:t xml:space="preserve"> k provedení předmětu plnění </w:t>
      </w:r>
      <w:r w:rsidR="000E2B52" w:rsidRPr="00B94014">
        <w:rPr>
          <w:bCs/>
        </w:rPr>
        <w:t xml:space="preserve">v souladu s pokyny </w:t>
      </w:r>
      <w:r w:rsidR="00D6550D" w:rsidRPr="00B94014">
        <w:rPr>
          <w:bCs/>
        </w:rPr>
        <w:t>Objednat</w:t>
      </w:r>
      <w:r w:rsidR="00750AFD" w:rsidRPr="00B94014">
        <w:rPr>
          <w:bCs/>
        </w:rPr>
        <w:t>el</w:t>
      </w:r>
      <w:r w:rsidR="006C55E4" w:rsidRPr="00B94014">
        <w:rPr>
          <w:bCs/>
        </w:rPr>
        <w:t>e.</w:t>
      </w:r>
      <w:bookmarkEnd w:id="24"/>
      <w:r w:rsidR="002D5706" w:rsidRPr="00B94014">
        <w:rPr>
          <w:bCs/>
        </w:rPr>
        <w:t xml:space="preserve"> Výjimku tvoří skladový materiál, jehož pořízení zajišťuje Objednatel.</w:t>
      </w:r>
    </w:p>
    <w:p w14:paraId="311B23BA" w14:textId="0105CC2F" w:rsidR="005E0BB3" w:rsidRDefault="00736BC7" w:rsidP="005E0BB3">
      <w:pPr>
        <w:pStyle w:val="RLTextlnkuslovan"/>
        <w:numPr>
          <w:ilvl w:val="1"/>
          <w:numId w:val="8"/>
        </w:numPr>
        <w:rPr>
          <w:bCs/>
        </w:rPr>
      </w:pPr>
      <w:bookmarkStart w:id="25" w:name="_Ref440549525"/>
      <w:bookmarkStart w:id="26" w:name="_Ref430618368"/>
      <w:bookmarkStart w:id="27" w:name="_Ref433358047"/>
      <w:r>
        <w:rPr>
          <w:bCs/>
        </w:rPr>
        <w:t>V této souvislosti se</w:t>
      </w:r>
      <w:r w:rsidR="00DC75C1" w:rsidRPr="00B94014">
        <w:rPr>
          <w:bCs/>
        </w:rPr>
        <w:t xml:space="preserve"> </w:t>
      </w:r>
      <w:r w:rsidR="00D6550D" w:rsidRPr="00B94014">
        <w:rPr>
          <w:bCs/>
        </w:rPr>
        <w:t>Zhotovite</w:t>
      </w:r>
      <w:r w:rsidR="00FA5123" w:rsidRPr="00B94014">
        <w:rPr>
          <w:bCs/>
        </w:rPr>
        <w:t>l zavazuje</w:t>
      </w:r>
      <w:r w:rsidR="0076551F" w:rsidRPr="00B94014">
        <w:rPr>
          <w:bCs/>
        </w:rPr>
        <w:t xml:space="preserve"> k </w:t>
      </w:r>
      <w:r w:rsidR="00481E17" w:rsidRPr="00B94014">
        <w:rPr>
          <w:bCs/>
        </w:rPr>
        <w:t>převzetí</w:t>
      </w:r>
      <w:r w:rsidR="0076551F" w:rsidRPr="00B94014">
        <w:rPr>
          <w:bCs/>
        </w:rPr>
        <w:t xml:space="preserve"> </w:t>
      </w:r>
      <w:r w:rsidR="002268E9" w:rsidRPr="00B94014">
        <w:rPr>
          <w:bCs/>
        </w:rPr>
        <w:t xml:space="preserve">plánovaného </w:t>
      </w:r>
      <w:r w:rsidR="00E752A5" w:rsidRPr="00B94014">
        <w:rPr>
          <w:bCs/>
        </w:rPr>
        <w:t xml:space="preserve">skladového </w:t>
      </w:r>
      <w:r w:rsidR="0076551F" w:rsidRPr="00B94014">
        <w:rPr>
          <w:bCs/>
        </w:rPr>
        <w:t>materiálu</w:t>
      </w:r>
      <w:r>
        <w:rPr>
          <w:bCs/>
        </w:rPr>
        <w:t>,</w:t>
      </w:r>
      <w:r w:rsidR="0076551F" w:rsidRPr="00B94014">
        <w:rPr>
          <w:bCs/>
        </w:rPr>
        <w:t xml:space="preserve"> definovaného</w:t>
      </w:r>
      <w:r>
        <w:rPr>
          <w:bCs/>
        </w:rPr>
        <w:t xml:space="preserve"> typem SNK a upřesněného v PD </w:t>
      </w:r>
      <w:r w:rsidR="00D23EAA">
        <w:rPr>
          <w:bCs/>
        </w:rPr>
        <w:t xml:space="preserve">vypracované </w:t>
      </w:r>
      <w:r w:rsidR="006F5148">
        <w:rPr>
          <w:bCs/>
        </w:rPr>
        <w:t>Z</w:t>
      </w:r>
      <w:r w:rsidR="00D23EAA">
        <w:rPr>
          <w:bCs/>
        </w:rPr>
        <w:t>hotovitelem</w:t>
      </w:r>
      <w:r>
        <w:rPr>
          <w:bCs/>
        </w:rPr>
        <w:t>,</w:t>
      </w:r>
      <w:r w:rsidR="00D23EAA">
        <w:rPr>
          <w:bCs/>
        </w:rPr>
        <w:t xml:space="preserve"> </w:t>
      </w:r>
      <w:r w:rsidR="003232BE" w:rsidRPr="00B94014">
        <w:rPr>
          <w:bCs/>
        </w:rPr>
        <w:t>dle</w:t>
      </w:r>
      <w:r w:rsidR="00C00E61" w:rsidRPr="00B94014">
        <w:rPr>
          <w:bCs/>
        </w:rPr>
        <w:t xml:space="preserve"> odvolací objednávky</w:t>
      </w:r>
      <w:r w:rsidR="0070499C">
        <w:rPr>
          <w:bCs/>
        </w:rPr>
        <w:t xml:space="preserve"> </w:t>
      </w:r>
      <w:r w:rsidR="0076551F" w:rsidRPr="00B94014">
        <w:rPr>
          <w:bCs/>
        </w:rPr>
        <w:t xml:space="preserve">ze skladu </w:t>
      </w:r>
      <w:r w:rsidR="00D6550D" w:rsidRPr="00B94014">
        <w:rPr>
          <w:bCs/>
        </w:rPr>
        <w:t>Objednat</w:t>
      </w:r>
      <w:r w:rsidR="0076551F" w:rsidRPr="00B94014">
        <w:rPr>
          <w:bCs/>
        </w:rPr>
        <w:t>ele</w:t>
      </w:r>
      <w:r w:rsidR="00481E17" w:rsidRPr="00B94014">
        <w:rPr>
          <w:bCs/>
        </w:rPr>
        <w:t xml:space="preserve"> </w:t>
      </w:r>
      <w:r w:rsidR="0076551F" w:rsidRPr="00B94014">
        <w:rPr>
          <w:bCs/>
        </w:rPr>
        <w:t>(dále jen „</w:t>
      </w:r>
      <w:r w:rsidR="0076551F" w:rsidRPr="00B94014">
        <w:rPr>
          <w:b/>
          <w:bCs/>
        </w:rPr>
        <w:t>skladový materiál</w:t>
      </w:r>
      <w:r w:rsidR="0076551F" w:rsidRPr="00B94014">
        <w:rPr>
          <w:bCs/>
        </w:rPr>
        <w:t xml:space="preserve">“). </w:t>
      </w:r>
      <w:r w:rsidR="00CE626E" w:rsidRPr="00B94014">
        <w:rPr>
          <w:bCs/>
        </w:rPr>
        <w:t>Skladový materiál</w:t>
      </w:r>
      <w:r w:rsidR="0076551F" w:rsidRPr="00B94014">
        <w:rPr>
          <w:bCs/>
        </w:rPr>
        <w:t xml:space="preserve"> je </w:t>
      </w:r>
      <w:r w:rsidR="009844CC" w:rsidRPr="00B94014">
        <w:rPr>
          <w:bCs/>
        </w:rPr>
        <w:t xml:space="preserve">následně </w:t>
      </w:r>
      <w:r w:rsidR="0076551F" w:rsidRPr="00B94014">
        <w:rPr>
          <w:bCs/>
        </w:rPr>
        <w:t xml:space="preserve">umístěn </w:t>
      </w:r>
      <w:r w:rsidR="00A54154" w:rsidRPr="00B94014">
        <w:rPr>
          <w:bCs/>
        </w:rPr>
        <w:t xml:space="preserve">ve skladu </w:t>
      </w:r>
      <w:r w:rsidR="00D6550D" w:rsidRPr="00B94014">
        <w:rPr>
          <w:bCs/>
        </w:rPr>
        <w:t>Zhotovite</w:t>
      </w:r>
      <w:r w:rsidR="0076551F" w:rsidRPr="00B94014">
        <w:rPr>
          <w:bCs/>
        </w:rPr>
        <w:t>le</w:t>
      </w:r>
      <w:r w:rsidR="006F2A85" w:rsidRPr="00B94014">
        <w:rPr>
          <w:bCs/>
        </w:rPr>
        <w:t xml:space="preserve"> (dále jen „</w:t>
      </w:r>
      <w:r w:rsidR="006F2A85" w:rsidRPr="00B94014">
        <w:rPr>
          <w:b/>
          <w:bCs/>
        </w:rPr>
        <w:t>sklad</w:t>
      </w:r>
      <w:r w:rsidR="006F2A85" w:rsidRPr="00B94014">
        <w:rPr>
          <w:bCs/>
        </w:rPr>
        <w:t>“)</w:t>
      </w:r>
      <w:r w:rsidR="00A54154" w:rsidRPr="00B94014">
        <w:rPr>
          <w:bCs/>
        </w:rPr>
        <w:t>, který</w:t>
      </w:r>
      <w:r w:rsidR="0076551F" w:rsidRPr="00B94014">
        <w:rPr>
          <w:bCs/>
        </w:rPr>
        <w:t xml:space="preserve"> </w:t>
      </w:r>
      <w:r w:rsidR="00D6550D" w:rsidRPr="00B94014">
        <w:rPr>
          <w:bCs/>
        </w:rPr>
        <w:t>Zhotovite</w:t>
      </w:r>
      <w:r w:rsidR="0076551F" w:rsidRPr="00B94014">
        <w:rPr>
          <w:bCs/>
        </w:rPr>
        <w:t xml:space="preserve">l pro </w:t>
      </w:r>
      <w:r w:rsidR="00D6550D" w:rsidRPr="00B94014">
        <w:rPr>
          <w:bCs/>
        </w:rPr>
        <w:t>Objednat</w:t>
      </w:r>
      <w:r w:rsidR="0076551F" w:rsidRPr="00B94014">
        <w:rPr>
          <w:bCs/>
        </w:rPr>
        <w:t xml:space="preserve">ele sám </w:t>
      </w:r>
      <w:r w:rsidR="000E2B52" w:rsidRPr="00736BC7">
        <w:rPr>
          <w:bCs/>
        </w:rPr>
        <w:t>provozuje</w:t>
      </w:r>
      <w:r w:rsidR="003A276D" w:rsidRPr="00736BC7">
        <w:rPr>
          <w:bCs/>
        </w:rPr>
        <w:t xml:space="preserve"> na základě </w:t>
      </w:r>
      <w:r w:rsidR="00B720D2" w:rsidRPr="00736BC7">
        <w:rPr>
          <w:bCs/>
        </w:rPr>
        <w:t>podmínek uvedených v příloze č.</w:t>
      </w:r>
      <w:r w:rsidR="009E308C" w:rsidRPr="00736BC7">
        <w:rPr>
          <w:bCs/>
        </w:rPr>
        <w:t xml:space="preserve"> </w:t>
      </w:r>
      <w:r w:rsidR="007408C3">
        <w:rPr>
          <w:bCs/>
        </w:rPr>
        <w:t>21</w:t>
      </w:r>
      <w:r w:rsidR="00B720D2" w:rsidRPr="00736BC7">
        <w:rPr>
          <w:bCs/>
        </w:rPr>
        <w:t xml:space="preserve"> </w:t>
      </w:r>
      <w:r w:rsidR="00D10E1F" w:rsidRPr="00736BC7">
        <w:rPr>
          <w:bCs/>
        </w:rPr>
        <w:t>(</w:t>
      </w:r>
      <w:r w:rsidR="00B720D2" w:rsidRPr="00736BC7">
        <w:rPr>
          <w:bCs/>
        </w:rPr>
        <w:t xml:space="preserve">viz Podmínky pro vedení skladu externím </w:t>
      </w:r>
      <w:r w:rsidR="000D72B6" w:rsidRPr="00736BC7">
        <w:rPr>
          <w:b/>
        </w:rPr>
        <w:t>pr</w:t>
      </w:r>
      <w:r w:rsidR="00E75EB5" w:rsidRPr="00736BC7">
        <w:rPr>
          <w:b/>
        </w:rPr>
        <w:t>ovozovatelem skl</w:t>
      </w:r>
      <w:r w:rsidR="00D816F0" w:rsidRPr="00736BC7">
        <w:rPr>
          <w:b/>
        </w:rPr>
        <w:t>a</w:t>
      </w:r>
      <w:r w:rsidR="00E75EB5" w:rsidRPr="00736BC7">
        <w:rPr>
          <w:b/>
        </w:rPr>
        <w:t>du</w:t>
      </w:r>
      <w:r w:rsidR="00D10E1F" w:rsidRPr="00736BC7">
        <w:rPr>
          <w:bCs/>
        </w:rPr>
        <w:t>).</w:t>
      </w:r>
      <w:r w:rsidR="00B720D2" w:rsidRPr="00736BC7" w:rsidDel="00220243">
        <w:rPr>
          <w:bCs/>
        </w:rPr>
        <w:t xml:space="preserve"> </w:t>
      </w:r>
      <w:r w:rsidR="00B720D2" w:rsidRPr="00736BC7">
        <w:rPr>
          <w:bCs/>
        </w:rPr>
        <w:t>Jednotlivé případy výdeje</w:t>
      </w:r>
      <w:r w:rsidR="00B720D2" w:rsidRPr="00B94014">
        <w:rPr>
          <w:bCs/>
        </w:rPr>
        <w:t xml:space="preserve"> materiálu ze skladu provozovaného Zhotovitelem pro Objednatele budou prováděny Zhotovitelem prostřednictvím</w:t>
      </w:r>
      <w:r w:rsidR="0066574C" w:rsidRPr="00B94014">
        <w:rPr>
          <w:bCs/>
        </w:rPr>
        <w:t xml:space="preserve"> </w:t>
      </w:r>
      <w:r w:rsidR="005351B9" w:rsidRPr="00B94014">
        <w:rPr>
          <w:bCs/>
        </w:rPr>
        <w:t xml:space="preserve">aplikace </w:t>
      </w:r>
      <w:r w:rsidR="00B720D2" w:rsidRPr="00B94014">
        <w:rPr>
          <w:bCs/>
        </w:rPr>
        <w:t>extranet.</w:t>
      </w:r>
      <w:bookmarkEnd w:id="25"/>
      <w:r w:rsidR="00B720D2" w:rsidRPr="00B94014">
        <w:rPr>
          <w:bCs/>
        </w:rPr>
        <w:t xml:space="preserve"> </w:t>
      </w:r>
      <w:bookmarkEnd w:id="26"/>
      <w:bookmarkEnd w:id="27"/>
    </w:p>
    <w:p w14:paraId="63BDFF60" w14:textId="31BA76EC" w:rsidR="00F9061C" w:rsidRDefault="00F9061C" w:rsidP="005E0BB3">
      <w:pPr>
        <w:pStyle w:val="RLTextlnkuslovan"/>
        <w:tabs>
          <w:tab w:val="clear" w:pos="1474"/>
        </w:tabs>
        <w:ind w:left="792" w:firstLine="0"/>
        <w:rPr>
          <w:bCs/>
        </w:rPr>
      </w:pPr>
      <w:r w:rsidRPr="00B94014">
        <w:rPr>
          <w:bCs/>
        </w:rPr>
        <w:br/>
      </w:r>
      <w:r w:rsidR="0093686E" w:rsidRPr="00B94014">
        <w:rPr>
          <w:bCs/>
        </w:rPr>
        <w:t xml:space="preserve">Příspěvek za skladování materiálu a související činnosti spojené s uložením a následným výdejem materiálu na jednotlivé </w:t>
      </w:r>
      <w:r w:rsidR="00D23EAA">
        <w:rPr>
          <w:bCs/>
        </w:rPr>
        <w:t xml:space="preserve">SNK </w:t>
      </w:r>
      <w:r w:rsidR="0093686E" w:rsidRPr="00B94014">
        <w:rPr>
          <w:bCs/>
        </w:rPr>
        <w:t xml:space="preserve"> bude Objednatelem hrazen v rámci jednotlivých dílčích plnění. Z tohoto důvodu je v</w:t>
      </w:r>
      <w:r w:rsidR="00B603EC">
        <w:rPr>
          <w:bCs/>
        </w:rPr>
        <w:t xml:space="preserve"> bázové ceně </w:t>
      </w:r>
      <w:r w:rsidR="0093686E" w:rsidRPr="00B94014">
        <w:rPr>
          <w:bCs/>
        </w:rPr>
        <w:t>každé</w:t>
      </w:r>
      <w:r w:rsidR="006F5148">
        <w:rPr>
          <w:bCs/>
        </w:rPr>
        <w:t xml:space="preserve">ho typu </w:t>
      </w:r>
      <w:r w:rsidR="0093686E" w:rsidRPr="00B94014">
        <w:rPr>
          <w:bCs/>
        </w:rPr>
        <w:t>(</w:t>
      </w:r>
      <w:r w:rsidR="00B3610D">
        <w:rPr>
          <w:bCs/>
        </w:rPr>
        <w:t>SNK</w:t>
      </w:r>
      <w:r w:rsidR="0093686E" w:rsidRPr="00B94014">
        <w:rPr>
          <w:bCs/>
        </w:rPr>
        <w:t xml:space="preserve">) </w:t>
      </w:r>
      <w:r w:rsidR="00B603EC">
        <w:rPr>
          <w:bCs/>
        </w:rPr>
        <w:t>zahrnuta</w:t>
      </w:r>
      <w:r w:rsidR="00B603EC" w:rsidRPr="00B94014">
        <w:rPr>
          <w:bCs/>
        </w:rPr>
        <w:t xml:space="preserve"> </w:t>
      </w:r>
      <w:r w:rsidR="0093686E" w:rsidRPr="00B94014">
        <w:rPr>
          <w:bCs/>
        </w:rPr>
        <w:t>3,5 % přirážka na provozování skladu, která vychází z hodnoty (ceny) materiálu  E.ON  (materiálu zřizovatele</w:t>
      </w:r>
      <w:r w:rsidR="00B603EC">
        <w:rPr>
          <w:bCs/>
        </w:rPr>
        <w:t xml:space="preserve"> - skladového materiálu</w:t>
      </w:r>
      <w:r w:rsidR="0093686E" w:rsidRPr="00B94014">
        <w:rPr>
          <w:bCs/>
        </w:rPr>
        <w:t>)</w:t>
      </w:r>
      <w:r w:rsidR="00B3610D">
        <w:rPr>
          <w:bCs/>
        </w:rPr>
        <w:t xml:space="preserve"> a v</w:t>
      </w:r>
      <w:r w:rsidR="000450E5">
        <w:rPr>
          <w:bCs/>
        </w:rPr>
        <w:t>ychází z konkrétního typu SNK.</w:t>
      </w:r>
    </w:p>
    <w:p w14:paraId="5E0F446C" w14:textId="70998260" w:rsidR="00E24788" w:rsidRDefault="00736BC7" w:rsidP="00F93810">
      <w:pPr>
        <w:pStyle w:val="RLTextlnkuslovan"/>
        <w:numPr>
          <w:ilvl w:val="1"/>
          <w:numId w:val="8"/>
        </w:numPr>
        <w:rPr>
          <w:bCs/>
        </w:rPr>
      </w:pPr>
      <w:r>
        <w:rPr>
          <w:bCs/>
        </w:rPr>
        <w:t>Zhotovitel</w:t>
      </w:r>
      <w:r w:rsidR="0070499C">
        <w:rPr>
          <w:bCs/>
        </w:rPr>
        <w:t xml:space="preserve"> </w:t>
      </w:r>
      <w:r w:rsidR="0070499C" w:rsidRPr="0070499C">
        <w:rPr>
          <w:bCs/>
        </w:rPr>
        <w:t xml:space="preserve">je před prvním </w:t>
      </w:r>
      <w:r w:rsidR="00D674BF">
        <w:rPr>
          <w:bCs/>
        </w:rPr>
        <w:t>převzetím</w:t>
      </w:r>
      <w:r w:rsidR="0070499C" w:rsidRPr="0070499C">
        <w:rPr>
          <w:bCs/>
        </w:rPr>
        <w:t xml:space="preserve"> materiálu z</w:t>
      </w:r>
      <w:r w:rsidR="00E24788">
        <w:rPr>
          <w:bCs/>
        </w:rPr>
        <w:t> </w:t>
      </w:r>
      <w:r w:rsidR="0070499C" w:rsidRPr="0070499C">
        <w:rPr>
          <w:bCs/>
        </w:rPr>
        <w:t>C</w:t>
      </w:r>
      <w:r w:rsidR="00E24788">
        <w:rPr>
          <w:bCs/>
        </w:rPr>
        <w:t xml:space="preserve">entrálního skladu </w:t>
      </w:r>
      <w:r w:rsidR="00D674BF">
        <w:rPr>
          <w:bCs/>
        </w:rPr>
        <w:t xml:space="preserve">Objednatele </w:t>
      </w:r>
      <w:r w:rsidR="00E24788">
        <w:rPr>
          <w:bCs/>
        </w:rPr>
        <w:t>(C</w:t>
      </w:r>
      <w:r w:rsidR="0070499C" w:rsidRPr="0070499C">
        <w:rPr>
          <w:bCs/>
        </w:rPr>
        <w:t>S</w:t>
      </w:r>
      <w:r w:rsidR="00E24788">
        <w:rPr>
          <w:bCs/>
        </w:rPr>
        <w:t>)</w:t>
      </w:r>
      <w:r w:rsidR="0070499C" w:rsidRPr="0070499C">
        <w:rPr>
          <w:bCs/>
        </w:rPr>
        <w:t xml:space="preserve"> na sklad </w:t>
      </w:r>
      <w:r w:rsidR="00D674BF">
        <w:rPr>
          <w:bCs/>
        </w:rPr>
        <w:t>Zhotovitele</w:t>
      </w:r>
      <w:r w:rsidR="0070499C" w:rsidRPr="0070499C">
        <w:rPr>
          <w:bCs/>
        </w:rPr>
        <w:t xml:space="preserve"> povinen se zřizovatelem</w:t>
      </w:r>
      <w:r w:rsidR="0070499C">
        <w:rPr>
          <w:bCs/>
        </w:rPr>
        <w:t xml:space="preserve"> skladu E.ON</w:t>
      </w:r>
      <w:r w:rsidR="0070499C" w:rsidRPr="0070499C">
        <w:rPr>
          <w:bCs/>
        </w:rPr>
        <w:t xml:space="preserve"> </w:t>
      </w:r>
      <w:r w:rsidR="00AF0A86">
        <w:rPr>
          <w:bCs/>
        </w:rPr>
        <w:t xml:space="preserve">na </w:t>
      </w:r>
      <w:r w:rsidR="0070499C" w:rsidRPr="0070499C">
        <w:rPr>
          <w:bCs/>
        </w:rPr>
        <w:t>období</w:t>
      </w:r>
      <w:r w:rsidR="0070499C">
        <w:rPr>
          <w:bCs/>
        </w:rPr>
        <w:t xml:space="preserve"> 12-ti měsíců  (počínaje od 1.1.2019)</w:t>
      </w:r>
      <w:r w:rsidR="0070499C" w:rsidRPr="0070499C">
        <w:rPr>
          <w:bCs/>
        </w:rPr>
        <w:t xml:space="preserve"> dohodnout způsob a místo předání materiálu skladovaného na CS.</w:t>
      </w:r>
      <w:r w:rsidR="00AF0A86">
        <w:rPr>
          <w:bCs/>
        </w:rPr>
        <w:t xml:space="preserve"> </w:t>
      </w:r>
      <w:r w:rsidR="00E24788">
        <w:rPr>
          <w:bCs/>
        </w:rPr>
        <w:t xml:space="preserve">Objednatel připouští dva způsoby: </w:t>
      </w:r>
    </w:p>
    <w:p w14:paraId="29848707" w14:textId="392F0D9C" w:rsidR="0070499C" w:rsidRDefault="00E24788" w:rsidP="00F93810">
      <w:pPr>
        <w:pStyle w:val="RLTextlnkuslovan"/>
        <w:numPr>
          <w:ilvl w:val="0"/>
          <w:numId w:val="41"/>
        </w:numPr>
        <w:rPr>
          <w:bCs/>
        </w:rPr>
      </w:pPr>
      <w:r>
        <w:rPr>
          <w:bCs/>
        </w:rPr>
        <w:t xml:space="preserve">Odvoz </w:t>
      </w:r>
      <w:r w:rsidR="00AF0A86">
        <w:rPr>
          <w:bCs/>
        </w:rPr>
        <w:t>m</w:t>
      </w:r>
      <w:r>
        <w:rPr>
          <w:bCs/>
        </w:rPr>
        <w:t xml:space="preserve">ateriálu z CS </w:t>
      </w:r>
      <w:r w:rsidR="00AF0A86">
        <w:rPr>
          <w:bCs/>
        </w:rPr>
        <w:t>zajištěn Zhotovitelem</w:t>
      </w:r>
      <w:r>
        <w:rPr>
          <w:bCs/>
        </w:rPr>
        <w:t xml:space="preserve">  </w:t>
      </w:r>
    </w:p>
    <w:p w14:paraId="2C2F5074" w14:textId="14DE7CD1" w:rsidR="0070499C" w:rsidRDefault="0070499C" w:rsidP="00F93810">
      <w:pPr>
        <w:pStyle w:val="RLTextlnkuslovan"/>
        <w:tabs>
          <w:tab w:val="clear" w:pos="1474"/>
        </w:tabs>
        <w:ind w:left="792" w:firstLine="0"/>
      </w:pPr>
      <w:r w:rsidRPr="00E24788">
        <w:rPr>
          <w:bCs/>
          <w:szCs w:val="22"/>
        </w:rPr>
        <w:t>V případě,</w:t>
      </w:r>
      <w:r w:rsidRPr="00F93810">
        <w:rPr>
          <w:szCs w:val="22"/>
        </w:rPr>
        <w:t xml:space="preserve"> že si </w:t>
      </w:r>
      <w:r w:rsidR="00AF0A86">
        <w:rPr>
          <w:szCs w:val="22"/>
        </w:rPr>
        <w:t>Zhotovitel</w:t>
      </w:r>
      <w:r w:rsidRPr="00F93810">
        <w:rPr>
          <w:szCs w:val="22"/>
        </w:rPr>
        <w:t xml:space="preserve"> sám  bude odvážet materiál z CS do skladu umístěného </w:t>
      </w:r>
      <w:r w:rsidR="00E24788" w:rsidRPr="00F93810">
        <w:rPr>
          <w:szCs w:val="22"/>
        </w:rPr>
        <w:t xml:space="preserve">ve středisku </w:t>
      </w:r>
      <w:r w:rsidR="00AF0A86">
        <w:rPr>
          <w:szCs w:val="22"/>
        </w:rPr>
        <w:t xml:space="preserve">Zhotovitele, </w:t>
      </w:r>
      <w:r w:rsidRPr="00F93810">
        <w:rPr>
          <w:szCs w:val="22"/>
        </w:rPr>
        <w:t>náleží</w:t>
      </w:r>
      <w:r w:rsidR="00E24788" w:rsidRPr="00F93810">
        <w:rPr>
          <w:szCs w:val="22"/>
        </w:rPr>
        <w:t xml:space="preserve"> mu</w:t>
      </w:r>
      <w:r w:rsidRPr="00F93810">
        <w:rPr>
          <w:szCs w:val="22"/>
        </w:rPr>
        <w:t xml:space="preserve"> příspěvek na pokrytí nákladů</w:t>
      </w:r>
      <w:r w:rsidR="00E24788" w:rsidRPr="00F93810">
        <w:rPr>
          <w:szCs w:val="22"/>
        </w:rPr>
        <w:t xml:space="preserve"> podle vzdálenosti střediska </w:t>
      </w:r>
      <w:r w:rsidR="00AF0A86">
        <w:rPr>
          <w:szCs w:val="22"/>
        </w:rPr>
        <w:t>Zhotovitele</w:t>
      </w:r>
      <w:r w:rsidR="00E24788" w:rsidRPr="00F93810">
        <w:rPr>
          <w:szCs w:val="22"/>
        </w:rPr>
        <w:t xml:space="preserve"> od CS – viz příslušné výkony v Příloze č. 1</w:t>
      </w:r>
      <w:r w:rsidR="00F32A2A">
        <w:rPr>
          <w:szCs w:val="22"/>
        </w:rPr>
        <w:t>.</w:t>
      </w:r>
      <w:r w:rsidR="00E24788" w:rsidRPr="00F93810">
        <w:rPr>
          <w:szCs w:val="22"/>
        </w:rPr>
        <w:t xml:space="preserve"> </w:t>
      </w:r>
    </w:p>
    <w:p w14:paraId="23C1FA93" w14:textId="2E52BB31" w:rsidR="00E24788" w:rsidRPr="00E24788" w:rsidRDefault="00AF0A86" w:rsidP="00F93810">
      <w:pPr>
        <w:pStyle w:val="RLTextlnkuslovan"/>
        <w:numPr>
          <w:ilvl w:val="0"/>
          <w:numId w:val="41"/>
        </w:numPr>
        <w:rPr>
          <w:bCs/>
        </w:rPr>
      </w:pPr>
      <w:r>
        <w:rPr>
          <w:szCs w:val="22"/>
        </w:rPr>
        <w:lastRenderedPageBreak/>
        <w:t>Odvoz m</w:t>
      </w:r>
      <w:r w:rsidR="00E24788">
        <w:rPr>
          <w:szCs w:val="22"/>
        </w:rPr>
        <w:t xml:space="preserve">ateriálu z CS bude </w:t>
      </w:r>
      <w:r>
        <w:rPr>
          <w:szCs w:val="22"/>
        </w:rPr>
        <w:t>zajištěn Objednatelem</w:t>
      </w:r>
      <w:r w:rsidR="00E24788">
        <w:rPr>
          <w:szCs w:val="22"/>
        </w:rPr>
        <w:t xml:space="preserve"> </w:t>
      </w:r>
    </w:p>
    <w:p w14:paraId="596DE6D4" w14:textId="56BF120F" w:rsidR="00E24788" w:rsidRPr="00E24788" w:rsidRDefault="00E24788" w:rsidP="00AF0A86">
      <w:pPr>
        <w:pStyle w:val="RLTextlnkuslovan"/>
        <w:tabs>
          <w:tab w:val="clear" w:pos="1474"/>
        </w:tabs>
        <w:ind w:left="792" w:firstLine="0"/>
        <w:rPr>
          <w:bCs/>
        </w:rPr>
      </w:pPr>
      <w:r>
        <w:rPr>
          <w:bCs/>
          <w:szCs w:val="22"/>
        </w:rPr>
        <w:t>V tomto případě dodavateli nenáleží  výše zmiňovaný příspěvek</w:t>
      </w:r>
    </w:p>
    <w:p w14:paraId="677887AB" w14:textId="7D0CA968" w:rsidR="0070499C" w:rsidRPr="00E24788" w:rsidRDefault="00421592" w:rsidP="00F93810">
      <w:pPr>
        <w:pStyle w:val="RLTextlnkuslovan"/>
        <w:numPr>
          <w:ilvl w:val="1"/>
          <w:numId w:val="8"/>
        </w:numPr>
        <w:rPr>
          <w:bCs/>
        </w:rPr>
      </w:pPr>
      <w:r>
        <w:rPr>
          <w:bCs/>
        </w:rPr>
        <w:t>Výše popsaný</w:t>
      </w:r>
      <w:r w:rsidR="0070499C" w:rsidRPr="0070499C">
        <w:rPr>
          <w:bCs/>
        </w:rPr>
        <w:t xml:space="preserve"> způsob dopravy lze měnit 1x ročně</w:t>
      </w:r>
      <w:r w:rsidR="00F32A2A">
        <w:rPr>
          <w:bCs/>
        </w:rPr>
        <w:t>.</w:t>
      </w:r>
      <w:r w:rsidR="0070499C" w:rsidRPr="0070499C">
        <w:rPr>
          <w:bCs/>
        </w:rPr>
        <w:t xml:space="preserve"> </w:t>
      </w:r>
      <w:r>
        <w:rPr>
          <w:bCs/>
        </w:rPr>
        <w:t xml:space="preserve"> </w:t>
      </w:r>
      <w:r w:rsidR="0070499C" w:rsidRPr="0070499C">
        <w:rPr>
          <w:bCs/>
        </w:rPr>
        <w:t xml:space="preserve"> </w:t>
      </w:r>
    </w:p>
    <w:p w14:paraId="0AFAF419" w14:textId="14CF7603" w:rsidR="00B720D2" w:rsidRPr="00B94014" w:rsidRDefault="00B720D2" w:rsidP="001C1170">
      <w:pPr>
        <w:pStyle w:val="RLTextlnkuslovan"/>
        <w:numPr>
          <w:ilvl w:val="1"/>
          <w:numId w:val="8"/>
        </w:numPr>
        <w:rPr>
          <w:bCs/>
        </w:rPr>
      </w:pPr>
      <w:bookmarkStart w:id="28" w:name="_Ref437533853"/>
      <w:r w:rsidRPr="00B94014">
        <w:rPr>
          <w:bCs/>
        </w:rPr>
        <w:t xml:space="preserve">Jednotlivé výdeje materiálu ze skladu provozovaného Zhotovitelem se pro </w:t>
      </w:r>
      <w:r w:rsidR="00D10E1F" w:rsidRPr="00B94014">
        <w:rPr>
          <w:bCs/>
        </w:rPr>
        <w:t>jednotlivá dílčí plnění</w:t>
      </w:r>
      <w:r w:rsidRPr="00B94014">
        <w:rPr>
          <w:bCs/>
        </w:rPr>
        <w:t xml:space="preserve"> budou </w:t>
      </w:r>
      <w:r w:rsidR="0064122B" w:rsidRPr="00B94014">
        <w:rPr>
          <w:bCs/>
        </w:rPr>
        <w:t>vždy vykazovat prostřednictvím E</w:t>
      </w:r>
      <w:r w:rsidRPr="00B94014">
        <w:rPr>
          <w:bCs/>
        </w:rPr>
        <w:t>xtranetu k</w:t>
      </w:r>
      <w:r w:rsidR="00377884" w:rsidRPr="00B94014">
        <w:rPr>
          <w:bCs/>
        </w:rPr>
        <w:t>e</w:t>
      </w:r>
      <w:r w:rsidRPr="00B94014">
        <w:rPr>
          <w:bCs/>
        </w:rPr>
        <w:t xml:space="preserve"> konkrétní odvolací objednávce dle článku </w:t>
      </w:r>
      <w:r w:rsidR="00266EFF" w:rsidRPr="00B94014">
        <w:fldChar w:fldCharType="begin"/>
      </w:r>
      <w:r w:rsidR="00266EFF" w:rsidRPr="00B94014">
        <w:instrText xml:space="preserve"> REF _Ref430089864 \r \h  \* MERGEFORMAT </w:instrText>
      </w:r>
      <w:r w:rsidR="00266EFF" w:rsidRPr="00B94014">
        <w:fldChar w:fldCharType="separate"/>
      </w:r>
      <w:r w:rsidR="0010551A">
        <w:t>4</w:t>
      </w:r>
      <w:r w:rsidR="00266EFF" w:rsidRPr="00B94014">
        <w:fldChar w:fldCharType="end"/>
      </w:r>
      <w:r w:rsidR="00611044" w:rsidRPr="00B94014">
        <w:rPr>
          <w:bCs/>
        </w:rPr>
        <w:t>.</w:t>
      </w:r>
      <w:r w:rsidRPr="00B94014">
        <w:rPr>
          <w:bCs/>
        </w:rPr>
        <w:t xml:space="preserve"> této Smlouvy.  Po dokončení </w:t>
      </w:r>
      <w:r w:rsidR="00B3610D">
        <w:rPr>
          <w:bCs/>
        </w:rPr>
        <w:t>SNK</w:t>
      </w:r>
      <w:r w:rsidRPr="00B94014">
        <w:rPr>
          <w:bCs/>
        </w:rPr>
        <w:t xml:space="preserve"> bude vykázáno skutečné množství zabudovaného skladového materiálu </w:t>
      </w:r>
      <w:r w:rsidR="0064122B" w:rsidRPr="00B94014">
        <w:rPr>
          <w:bCs/>
        </w:rPr>
        <w:t>prostřednictvím E</w:t>
      </w:r>
      <w:r w:rsidRPr="00B94014">
        <w:rPr>
          <w:bCs/>
        </w:rPr>
        <w:t>xtranetu.</w:t>
      </w:r>
      <w:bookmarkEnd w:id="28"/>
    </w:p>
    <w:p w14:paraId="58731DF9" w14:textId="48B394F0" w:rsidR="00B720D2" w:rsidRPr="00B94014" w:rsidRDefault="00B720D2" w:rsidP="001C1170">
      <w:pPr>
        <w:pStyle w:val="RLTextlnkuslovan"/>
        <w:numPr>
          <w:ilvl w:val="1"/>
          <w:numId w:val="8"/>
        </w:numPr>
        <w:rPr>
          <w:bCs/>
        </w:rPr>
      </w:pPr>
      <w:r w:rsidRPr="00B94014">
        <w:rPr>
          <w:bCs/>
        </w:rPr>
        <w:t xml:space="preserve"> Ostatní materiál, který Objednatel v kalkulaci nákladů nedefinuje (dále jako „neskladový materiál“) a který je nutný pro řádnou realizaci </w:t>
      </w:r>
      <w:r w:rsidR="00D3223A" w:rsidRPr="00B94014">
        <w:rPr>
          <w:bCs/>
        </w:rPr>
        <w:t>plnění</w:t>
      </w:r>
      <w:r w:rsidRPr="00B94014">
        <w:rPr>
          <w:bCs/>
        </w:rPr>
        <w:t>, si zajišťuje Zhotovitel dle svých potřeb sám. Cena neskladového materiálu je zahrnuta v</w:t>
      </w:r>
      <w:r w:rsidR="00B3610D">
        <w:rPr>
          <w:bCs/>
        </w:rPr>
        <w:t xml:space="preserve"> bázových </w:t>
      </w:r>
      <w:r w:rsidR="0066574C" w:rsidRPr="00B94014">
        <w:rPr>
          <w:bCs/>
        </w:rPr>
        <w:t>cen</w:t>
      </w:r>
      <w:r w:rsidR="00B3610D">
        <w:rPr>
          <w:bCs/>
        </w:rPr>
        <w:t>ách</w:t>
      </w:r>
      <w:r w:rsidR="00F612C5" w:rsidRPr="00B94014">
        <w:rPr>
          <w:bCs/>
        </w:rPr>
        <w:t xml:space="preserve">  </w:t>
      </w:r>
      <w:r w:rsidR="00603449" w:rsidRPr="00B94014">
        <w:rPr>
          <w:bCs/>
        </w:rPr>
        <w:t xml:space="preserve">jednotlivých </w:t>
      </w:r>
      <w:r w:rsidR="00B3610D">
        <w:rPr>
          <w:bCs/>
        </w:rPr>
        <w:t xml:space="preserve">SNK </w:t>
      </w:r>
      <w:r w:rsidR="00F612C5" w:rsidRPr="00B94014">
        <w:rPr>
          <w:bCs/>
        </w:rPr>
        <w:t>v</w:t>
      </w:r>
      <w:r w:rsidR="00B3610D">
        <w:rPr>
          <w:bCs/>
        </w:rPr>
        <w:t>iz</w:t>
      </w:r>
      <w:r w:rsidR="00F612C5" w:rsidRPr="00B94014">
        <w:rPr>
          <w:bCs/>
        </w:rPr>
        <w:t> přílo</w:t>
      </w:r>
      <w:r w:rsidR="00B3610D">
        <w:rPr>
          <w:bCs/>
        </w:rPr>
        <w:t>ha</w:t>
      </w:r>
      <w:r w:rsidR="00F612C5" w:rsidRPr="00B94014">
        <w:rPr>
          <w:bCs/>
        </w:rPr>
        <w:t xml:space="preserve"> č</w:t>
      </w:r>
      <w:r w:rsidR="000D72B6" w:rsidRPr="00B94014">
        <w:rPr>
          <w:bCs/>
        </w:rPr>
        <w:t xml:space="preserve">. </w:t>
      </w:r>
      <w:r w:rsidR="00B3610D">
        <w:rPr>
          <w:bCs/>
        </w:rPr>
        <w:t>1</w:t>
      </w:r>
      <w:r w:rsidR="000D72B6" w:rsidRPr="00B94014">
        <w:rPr>
          <w:bCs/>
        </w:rPr>
        <w:t xml:space="preserve"> </w:t>
      </w:r>
      <w:r w:rsidR="004C0376" w:rsidRPr="00B94014">
        <w:rPr>
          <w:bCs/>
        </w:rPr>
        <w:t xml:space="preserve"> této Smlouvy</w:t>
      </w:r>
      <w:r w:rsidR="00603449" w:rsidRPr="00B94014">
        <w:rPr>
          <w:bCs/>
        </w:rPr>
        <w:t>.</w:t>
      </w:r>
      <w:r w:rsidR="00F612C5" w:rsidRPr="00B94014">
        <w:rPr>
          <w:bCs/>
        </w:rPr>
        <w:t xml:space="preserve"> Tyto </w:t>
      </w:r>
      <w:r w:rsidR="00AF0A86">
        <w:rPr>
          <w:bCs/>
        </w:rPr>
        <w:t xml:space="preserve">ceny </w:t>
      </w:r>
      <w:r w:rsidR="00F612C5" w:rsidRPr="00B94014">
        <w:rPr>
          <w:bCs/>
        </w:rPr>
        <w:t>budou upraven</w:t>
      </w:r>
      <w:r w:rsidR="0066574C" w:rsidRPr="00B94014">
        <w:rPr>
          <w:bCs/>
        </w:rPr>
        <w:t>y o slevu/</w:t>
      </w:r>
      <w:r w:rsidR="00F612C5" w:rsidRPr="00B94014">
        <w:rPr>
          <w:bCs/>
        </w:rPr>
        <w:t>přirážku konkrétního zhotovitele.</w:t>
      </w:r>
      <w:r w:rsidRPr="00B94014">
        <w:rPr>
          <w:bCs/>
        </w:rPr>
        <w:t xml:space="preserve"> </w:t>
      </w:r>
    </w:p>
    <w:p w14:paraId="04C4C955" w14:textId="77777777" w:rsidR="00E36582" w:rsidRPr="00AF5497" w:rsidRDefault="00E36582" w:rsidP="001C1170">
      <w:pPr>
        <w:pStyle w:val="RLlneksmlouvy"/>
        <w:numPr>
          <w:ilvl w:val="0"/>
          <w:numId w:val="8"/>
        </w:numPr>
        <w:rPr>
          <w:caps/>
          <w:szCs w:val="22"/>
        </w:rPr>
      </w:pPr>
      <w:r w:rsidRPr="00AF5497">
        <w:rPr>
          <w:caps/>
          <w:szCs w:val="22"/>
        </w:rPr>
        <w:t>Místo plnění</w:t>
      </w:r>
    </w:p>
    <w:p w14:paraId="0C6C6878" w14:textId="088802D7" w:rsidR="0009124B" w:rsidRDefault="00E36582" w:rsidP="001C1170">
      <w:pPr>
        <w:pStyle w:val="RLTextlnkuslovan"/>
        <w:numPr>
          <w:ilvl w:val="1"/>
          <w:numId w:val="8"/>
        </w:numPr>
        <w:rPr>
          <w:bCs/>
        </w:rPr>
      </w:pPr>
      <w:bookmarkStart w:id="29" w:name="_Ref430621863"/>
      <w:bookmarkStart w:id="30" w:name="_Ref437422077"/>
      <w:r w:rsidRPr="00AF5497">
        <w:rPr>
          <w:bCs/>
        </w:rPr>
        <w:t xml:space="preserve">Místem plnění této </w:t>
      </w:r>
      <w:r w:rsidR="00586DF7">
        <w:rPr>
          <w:bCs/>
        </w:rPr>
        <w:t>Smlou</w:t>
      </w:r>
      <w:r w:rsidRPr="00AF5497">
        <w:rPr>
          <w:bCs/>
        </w:rPr>
        <w:t>vy je území </w:t>
      </w:r>
      <w:r w:rsidR="00B27E1E">
        <w:rPr>
          <w:bCs/>
        </w:rPr>
        <w:t>R</w:t>
      </w:r>
      <w:r w:rsidRPr="00AF5497">
        <w:rPr>
          <w:bCs/>
        </w:rPr>
        <w:t>egionu</w:t>
      </w:r>
      <w:r w:rsidR="00EA50DD">
        <w:rPr>
          <w:bCs/>
        </w:rPr>
        <w:t xml:space="preserve"> </w:t>
      </w:r>
      <w:r w:rsidR="000450E5">
        <w:rPr>
          <w:rFonts w:cs="Calibri"/>
          <w:bCs/>
        </w:rPr>
        <w:t>[</w:t>
      </w:r>
      <w:r w:rsidR="000450E5" w:rsidRPr="000450E5">
        <w:rPr>
          <w:szCs w:val="22"/>
          <w:highlight w:val="yellow"/>
        </w:rPr>
        <w:t>DOPLNÍ ÚČASTNÍK</w:t>
      </w:r>
      <w:r w:rsidR="000450E5">
        <w:rPr>
          <w:rFonts w:cs="Calibri"/>
          <w:bCs/>
        </w:rPr>
        <w:t>]</w:t>
      </w:r>
      <w:r w:rsidR="00EA50DD" w:rsidRPr="00AF5497">
        <w:rPr>
          <w:bCs/>
        </w:rPr>
        <w:t xml:space="preserve">, </w:t>
      </w:r>
      <w:r w:rsidR="00B10096" w:rsidRPr="00AF5497">
        <w:rPr>
          <w:bCs/>
        </w:rPr>
        <w:t xml:space="preserve">který je </w:t>
      </w:r>
      <w:r w:rsidR="006A25B9">
        <w:rPr>
          <w:bCs/>
        </w:rPr>
        <w:t>orientačně vymezen</w:t>
      </w:r>
      <w:r w:rsidR="006A25B9" w:rsidRPr="00AF5497">
        <w:rPr>
          <w:bCs/>
        </w:rPr>
        <w:t xml:space="preserve"> </w:t>
      </w:r>
      <w:r w:rsidRPr="00AF5497">
        <w:rPr>
          <w:bCs/>
        </w:rPr>
        <w:t>v </w:t>
      </w:r>
      <w:r w:rsidRPr="00F32A2A">
        <w:rPr>
          <w:bCs/>
        </w:rPr>
        <w:t>přílo</w:t>
      </w:r>
      <w:r w:rsidR="00D46F83">
        <w:rPr>
          <w:bCs/>
        </w:rPr>
        <w:t>ze</w:t>
      </w:r>
      <w:r w:rsidRPr="00F32A2A">
        <w:rPr>
          <w:bCs/>
        </w:rPr>
        <w:t xml:space="preserve">č. </w:t>
      </w:r>
      <w:r w:rsidR="006A25B9" w:rsidRPr="00F32A2A">
        <w:rPr>
          <w:bCs/>
        </w:rPr>
        <w:t xml:space="preserve">6 </w:t>
      </w:r>
      <w:r w:rsidRPr="00EA5C94">
        <w:rPr>
          <w:bCs/>
        </w:rPr>
        <w:t xml:space="preserve">této </w:t>
      </w:r>
      <w:r w:rsidR="00EA50DD" w:rsidRPr="00EA5C94">
        <w:rPr>
          <w:bCs/>
        </w:rPr>
        <w:t>Smlouvy</w:t>
      </w:r>
      <w:r w:rsidR="006A25B9">
        <w:rPr>
          <w:bCs/>
        </w:rPr>
        <w:t xml:space="preserve"> a </w:t>
      </w:r>
      <w:r w:rsidR="00486D7F">
        <w:rPr>
          <w:bCs/>
        </w:rPr>
        <w:t>přesně vymezen v GPE</w:t>
      </w:r>
      <w:r w:rsidRPr="00AF5497">
        <w:rPr>
          <w:bCs/>
        </w:rPr>
        <w:t>.</w:t>
      </w:r>
      <w:bookmarkEnd w:id="29"/>
      <w:bookmarkEnd w:id="30"/>
      <w:r w:rsidRPr="00AF5497">
        <w:rPr>
          <w:bCs/>
        </w:rPr>
        <w:t xml:space="preserve"> </w:t>
      </w:r>
    </w:p>
    <w:p w14:paraId="11FBD7B7" w14:textId="77777777" w:rsidR="00447614" w:rsidRDefault="00C53B8D" w:rsidP="001C1170">
      <w:pPr>
        <w:pStyle w:val="RLTextlnkuslovan"/>
        <w:numPr>
          <w:ilvl w:val="1"/>
          <w:numId w:val="8"/>
        </w:numPr>
        <w:rPr>
          <w:bCs/>
        </w:rPr>
      </w:pPr>
      <w:bookmarkStart w:id="31" w:name="_Ref430623603"/>
      <w:r w:rsidRPr="00C452EE">
        <w:rPr>
          <w:bCs/>
        </w:rPr>
        <w:t xml:space="preserve">Na základě této Smlouvy je možné uzavřít </w:t>
      </w:r>
      <w:r w:rsidR="00F43767" w:rsidRPr="00C452EE">
        <w:rPr>
          <w:bCs/>
        </w:rPr>
        <w:t>D</w:t>
      </w:r>
      <w:r w:rsidR="00586DF7" w:rsidRPr="00C452EE">
        <w:rPr>
          <w:bCs/>
        </w:rPr>
        <w:t>ílčí smlou</w:t>
      </w:r>
      <w:r w:rsidRPr="00C452EE">
        <w:rPr>
          <w:bCs/>
        </w:rPr>
        <w:t xml:space="preserve">vu na realizaci dílčího plnění rovněž v jiném </w:t>
      </w:r>
      <w:r w:rsidR="00B27E1E" w:rsidRPr="00C452EE">
        <w:rPr>
          <w:bCs/>
        </w:rPr>
        <w:t>R</w:t>
      </w:r>
      <w:r w:rsidRPr="00C452EE">
        <w:rPr>
          <w:bCs/>
        </w:rPr>
        <w:t xml:space="preserve">egionu, kde Objednatel provozuje svou DS. Takový postup je však možný pouze v případě, že Objednatel objektivně nemůže takové dílčí plnění zadat na základě </w:t>
      </w:r>
      <w:r w:rsidR="00586DF7" w:rsidRPr="00C452EE">
        <w:rPr>
          <w:bCs/>
        </w:rPr>
        <w:t>smlou</w:t>
      </w:r>
      <w:r w:rsidRPr="00C452EE">
        <w:rPr>
          <w:bCs/>
        </w:rPr>
        <w:t xml:space="preserve">vy uzavřené specificky pro tento </w:t>
      </w:r>
      <w:r w:rsidR="00B27E1E" w:rsidRPr="00EA5C94">
        <w:rPr>
          <w:bCs/>
        </w:rPr>
        <w:t>R</w:t>
      </w:r>
      <w:r w:rsidRPr="00EA5C94">
        <w:rPr>
          <w:bCs/>
        </w:rPr>
        <w:t>egion</w:t>
      </w:r>
      <w:r w:rsidR="00447614">
        <w:rPr>
          <w:bCs/>
        </w:rPr>
        <w:t>.</w:t>
      </w:r>
    </w:p>
    <w:bookmarkEnd w:id="31"/>
    <w:p w14:paraId="6836BB20" w14:textId="77777777" w:rsidR="00D715C8" w:rsidRPr="00EA5C94" w:rsidRDefault="00CC7F2C" w:rsidP="001C1170">
      <w:pPr>
        <w:pStyle w:val="RLlneksmlouvy"/>
        <w:numPr>
          <w:ilvl w:val="0"/>
          <w:numId w:val="8"/>
        </w:numPr>
        <w:rPr>
          <w:caps/>
          <w:szCs w:val="22"/>
        </w:rPr>
      </w:pPr>
      <w:r w:rsidRPr="00EA5C94">
        <w:rPr>
          <w:caps/>
          <w:szCs w:val="22"/>
        </w:rPr>
        <w:t>Další p</w:t>
      </w:r>
      <w:r w:rsidR="007F466C" w:rsidRPr="00EA5C94">
        <w:rPr>
          <w:caps/>
          <w:szCs w:val="22"/>
        </w:rPr>
        <w:t>ovinnosti</w:t>
      </w:r>
      <w:r w:rsidR="000E2B52" w:rsidRPr="00EA5C94">
        <w:rPr>
          <w:caps/>
          <w:szCs w:val="22"/>
        </w:rPr>
        <w:t xml:space="preserve"> smluvních stran</w:t>
      </w:r>
    </w:p>
    <w:p w14:paraId="16B5BB81" w14:textId="77777777" w:rsidR="0055479E" w:rsidRPr="00EA5C94" w:rsidRDefault="0055479E" w:rsidP="001C1170">
      <w:pPr>
        <w:pStyle w:val="RLTextlnkuslovan"/>
        <w:numPr>
          <w:ilvl w:val="1"/>
          <w:numId w:val="8"/>
        </w:numPr>
        <w:rPr>
          <w:bCs/>
        </w:rPr>
      </w:pPr>
      <w:r w:rsidRPr="00EA5C94">
        <w:rPr>
          <w:bCs/>
        </w:rPr>
        <w:t>Zhotovitel je povinen:</w:t>
      </w:r>
    </w:p>
    <w:p w14:paraId="54E70786" w14:textId="77777777" w:rsidR="00BC11C2" w:rsidRPr="00EA5C94" w:rsidRDefault="00BC11C2" w:rsidP="001C1170">
      <w:pPr>
        <w:pStyle w:val="RLTextlnkuslovan"/>
        <w:numPr>
          <w:ilvl w:val="2"/>
          <w:numId w:val="8"/>
        </w:numPr>
        <w:ind w:hanging="657"/>
        <w:rPr>
          <w:bCs/>
        </w:rPr>
      </w:pPr>
      <w:r w:rsidRPr="00EA5C94">
        <w:rPr>
          <w:bCs/>
        </w:rPr>
        <w:t>zajistit na místě plnění dostupnou komunikaci mobilním telefonem (to neplatí pro místa, která nejsou pokryta signálem operátorů působících na území ČR</w:t>
      </w:r>
      <w:r w:rsidR="00882917" w:rsidRPr="00EA5C94">
        <w:rPr>
          <w:bCs/>
        </w:rPr>
        <w:t>; v případě, že má být předmět plnění realizován v místě, které takovým signálem není pokryto, je Zhotovitel povinen před započetím plnění zajistit jiný způsob komunikace s Objednatelem</w:t>
      </w:r>
      <w:r w:rsidR="00E73F41" w:rsidRPr="00EA5C94">
        <w:rPr>
          <w:bCs/>
        </w:rPr>
        <w:t>);</w:t>
      </w:r>
    </w:p>
    <w:p w14:paraId="3E187A58" w14:textId="2F0E74B1" w:rsidR="0055479E" w:rsidRPr="00EA5C94" w:rsidRDefault="00BC11C2" w:rsidP="001C1170">
      <w:pPr>
        <w:pStyle w:val="RLTextlnkuslovan"/>
        <w:numPr>
          <w:ilvl w:val="2"/>
          <w:numId w:val="8"/>
        </w:numPr>
        <w:ind w:hanging="657"/>
        <w:rPr>
          <w:bCs/>
        </w:rPr>
      </w:pPr>
      <w:r w:rsidRPr="00EA5C94">
        <w:rPr>
          <w:bCs/>
        </w:rPr>
        <w:t>zajistit kontaktní osobu,</w:t>
      </w:r>
      <w:r w:rsidR="00CB7475">
        <w:rPr>
          <w:bCs/>
        </w:rPr>
        <w:t xml:space="preserve"> tj. konkrétního technika</w:t>
      </w:r>
      <w:r w:rsidR="000450E5">
        <w:rPr>
          <w:bCs/>
        </w:rPr>
        <w:t>,</w:t>
      </w:r>
      <w:r w:rsidRPr="00EA5C94">
        <w:rPr>
          <w:bCs/>
        </w:rPr>
        <w:t xml:space="preserve"> která bude dostupná na telefonním kontaktu. Objednatel či zástupce </w:t>
      </w:r>
      <w:r w:rsidR="00D6550D" w:rsidRPr="00EA5C94">
        <w:rPr>
          <w:bCs/>
        </w:rPr>
        <w:t>Objednat</w:t>
      </w:r>
      <w:r w:rsidRPr="00EA5C94">
        <w:rPr>
          <w:bCs/>
        </w:rPr>
        <w:t xml:space="preserve">ele je oprávněn v případě potřeby tuto osobu kdykoliv kontaktovat. Kontaktní osoba </w:t>
      </w:r>
      <w:r w:rsidR="00D6550D" w:rsidRPr="00EA5C94">
        <w:rPr>
          <w:bCs/>
        </w:rPr>
        <w:t>Zhotovite</w:t>
      </w:r>
      <w:r w:rsidRPr="00EA5C94">
        <w:rPr>
          <w:bCs/>
        </w:rPr>
        <w:t xml:space="preserve">le je povinna na vyžádání </w:t>
      </w:r>
      <w:r w:rsidR="00D6550D" w:rsidRPr="00EA5C94">
        <w:rPr>
          <w:bCs/>
        </w:rPr>
        <w:t>Objednat</w:t>
      </w:r>
      <w:r w:rsidRPr="00EA5C94">
        <w:rPr>
          <w:bCs/>
        </w:rPr>
        <w:t xml:space="preserve">ele či jeho zástupce sdělit aktuální místo plnění, jména a příjmení osob provádějících plnění, číslo mobilního telefonu pro zajištění komunikace na místě plnění, jakož i jiné skutečnosti rozhodné pro plnění předmětu této </w:t>
      </w:r>
      <w:r w:rsidR="00A1116B" w:rsidRPr="00EA5C94">
        <w:rPr>
          <w:bCs/>
        </w:rPr>
        <w:t>S</w:t>
      </w:r>
      <w:r w:rsidR="00B93577" w:rsidRPr="00EA5C94">
        <w:rPr>
          <w:bCs/>
        </w:rPr>
        <w:t>mlouvy</w:t>
      </w:r>
      <w:r w:rsidRPr="00EA5C94">
        <w:rPr>
          <w:bCs/>
        </w:rPr>
        <w:t xml:space="preserve">. Zhotovitel je povinen zajistit komunikaci s kontaktní osobou v českém jazyce. Tento kontakt je </w:t>
      </w:r>
      <w:r w:rsidR="00D6550D" w:rsidRPr="00EA5C94">
        <w:rPr>
          <w:bCs/>
        </w:rPr>
        <w:t>Zhotovite</w:t>
      </w:r>
      <w:r w:rsidRPr="00EA5C94">
        <w:rPr>
          <w:bCs/>
        </w:rPr>
        <w:t>l povinen uvést v příloze č</w:t>
      </w:r>
      <w:r w:rsidR="00E73F41" w:rsidRPr="00EA5C94">
        <w:rPr>
          <w:bCs/>
        </w:rPr>
        <w:t>. </w:t>
      </w:r>
      <w:r w:rsidR="00582CFE" w:rsidRPr="00EA5C94">
        <w:rPr>
          <w:bCs/>
        </w:rPr>
        <w:t xml:space="preserve">8 </w:t>
      </w:r>
      <w:r w:rsidRPr="00EA5C94">
        <w:rPr>
          <w:bCs/>
        </w:rPr>
        <w:t xml:space="preserve">této </w:t>
      </w:r>
      <w:r w:rsidR="00586DF7" w:rsidRPr="00AF0A86">
        <w:rPr>
          <w:bCs/>
        </w:rPr>
        <w:t>Smlou</w:t>
      </w:r>
      <w:r w:rsidRPr="00AF0A86">
        <w:rPr>
          <w:bCs/>
        </w:rPr>
        <w:t xml:space="preserve">vy. Pokud </w:t>
      </w:r>
      <w:r w:rsidR="00D6550D" w:rsidRPr="00AF0A86">
        <w:rPr>
          <w:bCs/>
        </w:rPr>
        <w:t>Zhotovite</w:t>
      </w:r>
      <w:r w:rsidRPr="00AF0A86">
        <w:rPr>
          <w:bCs/>
        </w:rPr>
        <w:t>l</w:t>
      </w:r>
      <w:r w:rsidR="00BB274F" w:rsidRPr="00AF0A86">
        <w:rPr>
          <w:bCs/>
        </w:rPr>
        <w:t xml:space="preserve"> nebo jeho </w:t>
      </w:r>
      <w:r w:rsidR="00CB6265" w:rsidRPr="00AF0A86">
        <w:rPr>
          <w:bCs/>
        </w:rPr>
        <w:t>Pod</w:t>
      </w:r>
      <w:r w:rsidR="00CF4A09" w:rsidRPr="00AF0A86">
        <w:rPr>
          <w:bCs/>
        </w:rPr>
        <w:t xml:space="preserve">dodavatel </w:t>
      </w:r>
      <w:r w:rsidRPr="00AF0A86">
        <w:rPr>
          <w:bCs/>
        </w:rPr>
        <w:t xml:space="preserve">provádí předmět plnění ve více </w:t>
      </w:r>
      <w:r w:rsidR="00B27E1E" w:rsidRPr="00AF0A86">
        <w:rPr>
          <w:bCs/>
        </w:rPr>
        <w:t>Regionech</w:t>
      </w:r>
      <w:r w:rsidRPr="00AF0A86">
        <w:rPr>
          <w:bCs/>
        </w:rPr>
        <w:t xml:space="preserve">, zajistí pro každý </w:t>
      </w:r>
      <w:r w:rsidR="00B27E1E" w:rsidRPr="00AF0A86">
        <w:rPr>
          <w:bCs/>
        </w:rPr>
        <w:t xml:space="preserve">Region </w:t>
      </w:r>
      <w:r w:rsidRPr="00AF0A86">
        <w:rPr>
          <w:bCs/>
        </w:rPr>
        <w:t>jinou kontaktní osobu</w:t>
      </w:r>
      <w:r w:rsidR="00E73F41" w:rsidRPr="00AF0A86">
        <w:rPr>
          <w:bCs/>
        </w:rPr>
        <w:t>;</w:t>
      </w:r>
      <w:r w:rsidR="009B728D" w:rsidRPr="00AF0A86">
        <w:rPr>
          <w:bCs/>
        </w:rPr>
        <w:t xml:space="preserve"> Zhotovitel je povinen určit a zajistit také další kontaktní osoby v rozsahu dle přílohy č. 8 této Smlouvy. Jakoukoli změnu ve srovnání se seznamem osob dle přílohy č. 8 Smlouvy je Zhotovitel povinen neprodleně oznámit písemně Objednateli formou e-mailové zprávy bez zaručeného elektronického podpisu.</w:t>
      </w:r>
    </w:p>
    <w:p w14:paraId="4C1A5391" w14:textId="77777777" w:rsidR="0055479E" w:rsidRPr="00EA5C94" w:rsidRDefault="00D715C8" w:rsidP="001C1170">
      <w:pPr>
        <w:pStyle w:val="RLTextlnkuslovan"/>
        <w:numPr>
          <w:ilvl w:val="2"/>
          <w:numId w:val="8"/>
        </w:numPr>
        <w:ind w:hanging="657"/>
        <w:rPr>
          <w:bCs/>
        </w:rPr>
      </w:pPr>
      <w:r w:rsidRPr="00EA5C94">
        <w:rPr>
          <w:bCs/>
        </w:rPr>
        <w:t>za</w:t>
      </w:r>
      <w:r w:rsidR="0096663A" w:rsidRPr="00EA5C94">
        <w:rPr>
          <w:bCs/>
        </w:rPr>
        <w:t xml:space="preserve">jistit, aby všichni pracovníci </w:t>
      </w:r>
      <w:r w:rsidR="00D6550D" w:rsidRPr="00EA5C94">
        <w:rPr>
          <w:bCs/>
        </w:rPr>
        <w:t>Zhotovite</w:t>
      </w:r>
      <w:r w:rsidR="0096663A" w:rsidRPr="00EA5C94">
        <w:rPr>
          <w:bCs/>
        </w:rPr>
        <w:t xml:space="preserve">le nebo jeho </w:t>
      </w:r>
      <w:r w:rsidR="00CB6265">
        <w:rPr>
          <w:bCs/>
        </w:rPr>
        <w:t>Pod</w:t>
      </w:r>
      <w:r w:rsidR="00CF4A09" w:rsidRPr="00EA5C94">
        <w:rPr>
          <w:bCs/>
        </w:rPr>
        <w:t>dodavatel</w:t>
      </w:r>
      <w:r w:rsidR="009326A0" w:rsidRPr="00EA5C94">
        <w:rPr>
          <w:bCs/>
        </w:rPr>
        <w:t>é</w:t>
      </w:r>
      <w:r w:rsidRPr="00EA5C94">
        <w:rPr>
          <w:bCs/>
        </w:rPr>
        <w:t>, kteří se podíle</w:t>
      </w:r>
      <w:r w:rsidR="0096663A" w:rsidRPr="00EA5C94">
        <w:rPr>
          <w:bCs/>
        </w:rPr>
        <w:t xml:space="preserve">jí na předmětu plnění dle této </w:t>
      </w:r>
      <w:r w:rsidR="00E73F41" w:rsidRPr="00EA5C94">
        <w:rPr>
          <w:bCs/>
        </w:rPr>
        <w:t>Smlouvy</w:t>
      </w:r>
      <w:r w:rsidRPr="00EA5C94">
        <w:rPr>
          <w:bCs/>
        </w:rPr>
        <w:t xml:space="preserve">, byli schopni komunikovat v českém jazyce </w:t>
      </w:r>
      <w:r w:rsidR="005351B9">
        <w:rPr>
          <w:bCs/>
        </w:rPr>
        <w:t xml:space="preserve">alespoň na úrovni pracovní komunikace </w:t>
      </w:r>
      <w:r w:rsidRPr="00EA5C94">
        <w:rPr>
          <w:bCs/>
        </w:rPr>
        <w:t>nebo aby bylo možné je kdykoliv instruovat prostřed</w:t>
      </w:r>
      <w:r w:rsidR="0096663A" w:rsidRPr="00EA5C94">
        <w:rPr>
          <w:bCs/>
        </w:rPr>
        <w:t xml:space="preserve">nictvím odpovědného pracovníka </w:t>
      </w:r>
      <w:r w:rsidR="00D6550D" w:rsidRPr="00EA5C94">
        <w:rPr>
          <w:bCs/>
        </w:rPr>
        <w:t>Zhotovite</w:t>
      </w:r>
      <w:r w:rsidRPr="00EA5C94">
        <w:rPr>
          <w:bCs/>
        </w:rPr>
        <w:t>le přítomného v místě plnění, který tento předpoklad splňuje</w:t>
      </w:r>
      <w:r w:rsidR="00E73F41" w:rsidRPr="00EA5C94">
        <w:rPr>
          <w:bCs/>
        </w:rPr>
        <w:t>;</w:t>
      </w:r>
    </w:p>
    <w:p w14:paraId="2904B419" w14:textId="5E3DA025" w:rsidR="0077126F" w:rsidRPr="00F32A2A" w:rsidRDefault="007D780A" w:rsidP="00083D44">
      <w:pPr>
        <w:pStyle w:val="RLTextlnkuslovan"/>
        <w:numPr>
          <w:ilvl w:val="2"/>
          <w:numId w:val="8"/>
        </w:numPr>
        <w:ind w:hanging="657"/>
        <w:rPr>
          <w:bCs/>
        </w:rPr>
      </w:pPr>
      <w:r w:rsidRPr="00083D44">
        <w:rPr>
          <w:bCs/>
        </w:rPr>
        <w:lastRenderedPageBreak/>
        <w:t>p</w:t>
      </w:r>
      <w:r w:rsidR="0077126F" w:rsidRPr="00083D44">
        <w:rPr>
          <w:bCs/>
        </w:rPr>
        <w:t xml:space="preserve">řed zahájením předmětu plnění předložit </w:t>
      </w:r>
      <w:r w:rsidR="00FC5A09" w:rsidRPr="00083D44">
        <w:rPr>
          <w:bCs/>
        </w:rPr>
        <w:t xml:space="preserve">Objednateli </w:t>
      </w:r>
      <w:r w:rsidR="00D715C8" w:rsidRPr="00083D44">
        <w:rPr>
          <w:bCs/>
        </w:rPr>
        <w:t>seznam všech svých pracovník</w:t>
      </w:r>
      <w:r w:rsidR="00A5320E" w:rsidRPr="00083D44">
        <w:rPr>
          <w:bCs/>
        </w:rPr>
        <w:t>ů</w:t>
      </w:r>
      <w:r w:rsidR="00D715C8" w:rsidRPr="00083D44">
        <w:rPr>
          <w:bCs/>
        </w:rPr>
        <w:t xml:space="preserve">, kteří se </w:t>
      </w:r>
      <w:r w:rsidR="0077126F" w:rsidRPr="00083D44">
        <w:rPr>
          <w:bCs/>
        </w:rPr>
        <w:t>budou podílet</w:t>
      </w:r>
      <w:r w:rsidR="00A5320E" w:rsidRPr="00083D44">
        <w:rPr>
          <w:bCs/>
        </w:rPr>
        <w:t xml:space="preserve"> na předmětu plnění </w:t>
      </w:r>
      <w:r w:rsidR="00A5320E" w:rsidRPr="00AF0A86">
        <w:rPr>
          <w:bCs/>
        </w:rPr>
        <w:t xml:space="preserve">této </w:t>
      </w:r>
      <w:r w:rsidR="00586DF7" w:rsidRPr="00AF0A86">
        <w:rPr>
          <w:bCs/>
        </w:rPr>
        <w:t>Smlou</w:t>
      </w:r>
      <w:r w:rsidR="00D715C8" w:rsidRPr="00AF0A86">
        <w:rPr>
          <w:bCs/>
        </w:rPr>
        <w:t xml:space="preserve">vy (pro tyto účely bude </w:t>
      </w:r>
      <w:r w:rsidR="00D6550D" w:rsidRPr="00AF0A86">
        <w:rPr>
          <w:bCs/>
        </w:rPr>
        <w:t>Zhotovite</w:t>
      </w:r>
      <w:r w:rsidR="00D715C8" w:rsidRPr="00AF0A86">
        <w:rPr>
          <w:bCs/>
        </w:rPr>
        <w:t>l používat formulář,</w:t>
      </w:r>
      <w:r w:rsidR="001C705B" w:rsidRPr="00AF0A86">
        <w:rPr>
          <w:bCs/>
        </w:rPr>
        <w:t xml:space="preserve"> který je součástí přílohy č. </w:t>
      </w:r>
      <w:r w:rsidR="0068200B" w:rsidRPr="00AF0A86">
        <w:rPr>
          <w:bCs/>
        </w:rPr>
        <w:t>9</w:t>
      </w:r>
      <w:r w:rsidR="00D715C8" w:rsidRPr="00AF0A86">
        <w:rPr>
          <w:bCs/>
        </w:rPr>
        <w:t>). Tento</w:t>
      </w:r>
      <w:r w:rsidR="00D715C8" w:rsidRPr="00083D44">
        <w:rPr>
          <w:bCs/>
        </w:rPr>
        <w:t xml:space="preserve"> seznam</w:t>
      </w:r>
      <w:r w:rsidR="00083D44" w:rsidRPr="00083D44">
        <w:rPr>
          <w:bCs/>
        </w:rPr>
        <w:t xml:space="preserve"> pracovníků</w:t>
      </w:r>
      <w:r w:rsidR="0068200B">
        <w:rPr>
          <w:bCs/>
        </w:rPr>
        <w:t xml:space="preserve"> </w:t>
      </w:r>
      <w:r w:rsidR="00DE77C3" w:rsidRPr="00083D44">
        <w:rPr>
          <w:bCs/>
        </w:rPr>
        <w:t xml:space="preserve">musí </w:t>
      </w:r>
      <w:r w:rsidR="009D35F8" w:rsidRPr="00083D44">
        <w:rPr>
          <w:bCs/>
        </w:rPr>
        <w:t xml:space="preserve">odpovídat </w:t>
      </w:r>
      <w:r w:rsidR="00845B49" w:rsidRPr="00083D44">
        <w:rPr>
          <w:bCs/>
        </w:rPr>
        <w:t>seznamu</w:t>
      </w:r>
      <w:r w:rsidR="00AF0A86">
        <w:rPr>
          <w:bCs/>
        </w:rPr>
        <w:t xml:space="preserve"> pracovníků </w:t>
      </w:r>
      <w:r w:rsidR="00DE77C3" w:rsidRPr="00083D44">
        <w:rPr>
          <w:bCs/>
        </w:rPr>
        <w:t xml:space="preserve">předložených v rámci kvalifikace </w:t>
      </w:r>
      <w:r w:rsidR="00486D7F" w:rsidRPr="00083D44">
        <w:rPr>
          <w:bCs/>
        </w:rPr>
        <w:t xml:space="preserve">Veřejné </w:t>
      </w:r>
      <w:r w:rsidR="00DE77C3" w:rsidRPr="00083D44">
        <w:rPr>
          <w:bCs/>
        </w:rPr>
        <w:t xml:space="preserve">zakázky. </w:t>
      </w:r>
      <w:r w:rsidR="00083D44">
        <w:t xml:space="preserve">Zároveň do tohoto seznamu uvede </w:t>
      </w:r>
      <w:r w:rsidR="00AF0A86">
        <w:t>Zhotovitel</w:t>
      </w:r>
      <w:r w:rsidR="00083D44">
        <w:t xml:space="preserve"> i další vlastní pracovníky s elektrotechnickou kvalifikací, kteří se budou podílet na jednotlivých dílčích plněních.  Zhotovitel bude dle potřeby, nejméně však jednou za 6 měsíců seznam uvedený v příloze č. 9 Smlouvy aktualizovat a zasílat formou e-mailové zprávy bez zaručeného elektronického podpisu kontaktním osobám Objednatele ve věcech smluvních.  V době mezi aktualizací seznamu v příloze č. 9 Smlouvy se mohou na jednotlivých dílčích plněních podílet i další vlastní pracovníci Zhotovitele s elektrotechnickou kvalifikací, kteří nebudou uvedeni v příloze č. 9 Smlouvy, ale prokáží se poveřením vystaveným od Zhotovitele o tom, jaké činnosti mohou vykonávat. Objednatel si však vyhrazuje právo odmítnout provedenou změnu pracovníků v seznamu, příp. pověřeného pracovníka dosud neuvedeného v seznamu, a to v případě, že takový pracovník nesplňuje stanovené kvalifikační předpoklady, má-li nahrazovat osobu, kterou Zhotovitel tyto kvalifikační předpoklady prokazoval, resp. nesplňuje zákonné požadavky </w:t>
      </w:r>
      <w:r w:rsidR="00083D44" w:rsidRPr="00F32A2A">
        <w:t>vztahující se k jím prováděné práci</w:t>
      </w:r>
      <w:r w:rsidR="00F32A2A">
        <w:t>.</w:t>
      </w:r>
    </w:p>
    <w:p w14:paraId="5EC4D1B0" w14:textId="77777777" w:rsidR="007A5B3A" w:rsidRPr="00F32A2A" w:rsidRDefault="00D6550D" w:rsidP="00DE3067">
      <w:pPr>
        <w:pStyle w:val="RLTextlnkuslovan"/>
        <w:numPr>
          <w:ilvl w:val="2"/>
          <w:numId w:val="8"/>
        </w:numPr>
        <w:ind w:hanging="657"/>
        <w:rPr>
          <w:bCs/>
        </w:rPr>
      </w:pPr>
      <w:bookmarkStart w:id="32" w:name="_Ref430624704"/>
      <w:r w:rsidRPr="00AF0A86">
        <w:rPr>
          <w:bCs/>
        </w:rPr>
        <w:t>Zhotovite</w:t>
      </w:r>
      <w:r w:rsidR="00E321F3" w:rsidRPr="00AF0A86">
        <w:rPr>
          <w:bCs/>
        </w:rPr>
        <w:t xml:space="preserve">l je oprávněn </w:t>
      </w:r>
      <w:r w:rsidR="00E73F41" w:rsidRPr="00F32A2A">
        <w:rPr>
          <w:bCs/>
        </w:rPr>
        <w:t>realizací</w:t>
      </w:r>
      <w:r w:rsidR="00E73F41" w:rsidRPr="00AF0A86">
        <w:rPr>
          <w:bCs/>
        </w:rPr>
        <w:t xml:space="preserve"> části </w:t>
      </w:r>
      <w:r w:rsidR="00E321F3" w:rsidRPr="00AF0A86">
        <w:rPr>
          <w:bCs/>
        </w:rPr>
        <w:t>dílčí</w:t>
      </w:r>
      <w:r w:rsidR="00E73F41" w:rsidRPr="00AF0A86">
        <w:rPr>
          <w:bCs/>
        </w:rPr>
        <w:t>ho</w:t>
      </w:r>
      <w:r w:rsidR="00E321F3" w:rsidRPr="00AF0A86">
        <w:rPr>
          <w:bCs/>
        </w:rPr>
        <w:t xml:space="preserve"> plnění</w:t>
      </w:r>
      <w:r w:rsidR="00E73F41" w:rsidRPr="00AF0A86">
        <w:rPr>
          <w:bCs/>
        </w:rPr>
        <w:t xml:space="preserve"> zadávaného dle této</w:t>
      </w:r>
      <w:r w:rsidR="00E321F3" w:rsidRPr="00AF0A86">
        <w:rPr>
          <w:bCs/>
        </w:rPr>
        <w:t xml:space="preserve"> </w:t>
      </w:r>
      <w:r w:rsidR="00E73F41" w:rsidRPr="00AF0A86">
        <w:rPr>
          <w:bCs/>
        </w:rPr>
        <w:t>S</w:t>
      </w:r>
      <w:r w:rsidR="00E321F3" w:rsidRPr="00AF0A86">
        <w:rPr>
          <w:bCs/>
        </w:rPr>
        <w:t xml:space="preserve">mlouvy pověřit </w:t>
      </w:r>
      <w:r w:rsidR="00CB6265" w:rsidRPr="00AF0A86">
        <w:rPr>
          <w:bCs/>
        </w:rPr>
        <w:t>Pod</w:t>
      </w:r>
      <w:r w:rsidR="00CF4A09" w:rsidRPr="00AF0A86">
        <w:rPr>
          <w:bCs/>
        </w:rPr>
        <w:t>dod</w:t>
      </w:r>
      <w:r w:rsidR="00E321F3" w:rsidRPr="00AF0A86">
        <w:rPr>
          <w:bCs/>
        </w:rPr>
        <w:t>avatele (</w:t>
      </w:r>
      <w:r w:rsidRPr="00AF0A86">
        <w:rPr>
          <w:bCs/>
        </w:rPr>
        <w:t>Zhotovite</w:t>
      </w:r>
      <w:r w:rsidR="00E321F3" w:rsidRPr="00AF0A86">
        <w:rPr>
          <w:bCs/>
        </w:rPr>
        <w:t xml:space="preserve">l je povinen </w:t>
      </w:r>
      <w:r w:rsidR="00CB6265" w:rsidRPr="00AF0A86">
        <w:rPr>
          <w:bCs/>
        </w:rPr>
        <w:t>Pod</w:t>
      </w:r>
      <w:r w:rsidR="00CF4A09" w:rsidRPr="00AF0A86">
        <w:rPr>
          <w:bCs/>
        </w:rPr>
        <w:t>dod</w:t>
      </w:r>
      <w:r w:rsidR="00E321F3" w:rsidRPr="00AF0A86">
        <w:rPr>
          <w:bCs/>
        </w:rPr>
        <w:t xml:space="preserve">avatele ke splnění této podmínky </w:t>
      </w:r>
      <w:r w:rsidR="00940AB7" w:rsidRPr="00AF0A86">
        <w:rPr>
          <w:bCs/>
        </w:rPr>
        <w:t xml:space="preserve">smluvně </w:t>
      </w:r>
      <w:r w:rsidR="00E321F3" w:rsidRPr="00AF0A86">
        <w:rPr>
          <w:bCs/>
        </w:rPr>
        <w:t>zavázat). Toto oprávnění se</w:t>
      </w:r>
      <w:r w:rsidR="00E73F41" w:rsidRPr="00AF0A86">
        <w:rPr>
          <w:bCs/>
        </w:rPr>
        <w:t xml:space="preserve"> však</w:t>
      </w:r>
      <w:r w:rsidR="00E321F3" w:rsidRPr="00AF0A86">
        <w:rPr>
          <w:bCs/>
        </w:rPr>
        <w:t xml:space="preserve"> nevztahuje na elektromontážní práce</w:t>
      </w:r>
      <w:r w:rsidR="00E73F41" w:rsidRPr="00AF0A86">
        <w:rPr>
          <w:bCs/>
        </w:rPr>
        <w:t>, které</w:t>
      </w:r>
      <w:r w:rsidR="00652121" w:rsidRPr="00AF0A86">
        <w:rPr>
          <w:bCs/>
        </w:rPr>
        <w:t xml:space="preserve"> je </w:t>
      </w:r>
      <w:r w:rsidRPr="00AF0A86">
        <w:rPr>
          <w:bCs/>
        </w:rPr>
        <w:t>Zhotovite</w:t>
      </w:r>
      <w:r w:rsidR="00245E04" w:rsidRPr="00AF0A86">
        <w:rPr>
          <w:bCs/>
        </w:rPr>
        <w:t xml:space="preserve">l povinen vykonávat výhradně vlastními pracovníky. </w:t>
      </w:r>
      <w:r w:rsidR="00CB6265" w:rsidRPr="00AF0A86">
        <w:rPr>
          <w:bCs/>
        </w:rPr>
        <w:t>Pod</w:t>
      </w:r>
      <w:r w:rsidR="00940AB7" w:rsidRPr="00AF0A86">
        <w:rPr>
          <w:bCs/>
        </w:rPr>
        <w:t>dodavatele je možné využít u</w:t>
      </w:r>
      <w:r w:rsidR="00D057A6" w:rsidRPr="00AF0A86">
        <w:rPr>
          <w:bCs/>
        </w:rPr>
        <w:t xml:space="preserve"> drobných stavebních prací, zemních prací a nátěrů ocelových konstrukcí</w:t>
      </w:r>
      <w:r w:rsidR="00940AB7" w:rsidRPr="00AF0A86">
        <w:rPr>
          <w:bCs/>
        </w:rPr>
        <w:t xml:space="preserve"> a</w:t>
      </w:r>
      <w:r w:rsidR="00E11FDB" w:rsidRPr="00AF0A86">
        <w:rPr>
          <w:bCs/>
        </w:rPr>
        <w:t xml:space="preserve"> stavebně</w:t>
      </w:r>
      <w:r w:rsidR="00C075EA" w:rsidRPr="00AF0A86">
        <w:rPr>
          <w:bCs/>
        </w:rPr>
        <w:t xml:space="preserve"> </w:t>
      </w:r>
      <w:r w:rsidR="00E11FDB" w:rsidRPr="00AF0A86">
        <w:rPr>
          <w:bCs/>
        </w:rPr>
        <w:t>montážní</w:t>
      </w:r>
      <w:r w:rsidR="00C075EA" w:rsidRPr="00AF0A86">
        <w:rPr>
          <w:bCs/>
        </w:rPr>
        <w:t>ch pra</w:t>
      </w:r>
      <w:r w:rsidR="00E11FDB" w:rsidRPr="00AF0A86">
        <w:rPr>
          <w:bCs/>
        </w:rPr>
        <w:t>c</w:t>
      </w:r>
      <w:r w:rsidR="00C075EA" w:rsidRPr="00AF0A86">
        <w:rPr>
          <w:bCs/>
        </w:rPr>
        <w:t>í</w:t>
      </w:r>
      <w:r w:rsidR="00022720" w:rsidRPr="00AF0A86">
        <w:rPr>
          <w:bCs/>
        </w:rPr>
        <w:t>, dále pak revizních činností, geodetických a projekčních prací</w:t>
      </w:r>
      <w:r w:rsidR="00245E04" w:rsidRPr="00AF0A86">
        <w:rPr>
          <w:bCs/>
        </w:rPr>
        <w:t>.</w:t>
      </w:r>
      <w:r w:rsidR="00E321F3" w:rsidRPr="00AF0A86">
        <w:rPr>
          <w:bCs/>
        </w:rPr>
        <w:t xml:space="preserve"> Vlastním pracovníkem se pro potřeby této </w:t>
      </w:r>
      <w:r w:rsidR="00586DF7" w:rsidRPr="00AF0A86">
        <w:rPr>
          <w:bCs/>
        </w:rPr>
        <w:t>Smlou</w:t>
      </w:r>
      <w:r w:rsidR="00E321F3" w:rsidRPr="00AF0A86">
        <w:rPr>
          <w:bCs/>
        </w:rPr>
        <w:t xml:space="preserve">vy rozumí zaměstnanec, který pro </w:t>
      </w:r>
      <w:r w:rsidRPr="00AF0A86">
        <w:rPr>
          <w:bCs/>
        </w:rPr>
        <w:t>Zhotovite</w:t>
      </w:r>
      <w:r w:rsidR="00E321F3" w:rsidRPr="00AF0A86">
        <w:rPr>
          <w:bCs/>
        </w:rPr>
        <w:t xml:space="preserve">le pracuje na základě pracovní </w:t>
      </w:r>
      <w:r w:rsidR="00A152B3" w:rsidRPr="00AF0A86">
        <w:rPr>
          <w:bCs/>
        </w:rPr>
        <w:t>s</w:t>
      </w:r>
      <w:r w:rsidR="00586DF7" w:rsidRPr="00AF0A86">
        <w:rPr>
          <w:bCs/>
        </w:rPr>
        <w:t>mlou</w:t>
      </w:r>
      <w:r w:rsidR="00E321F3" w:rsidRPr="00AF0A86">
        <w:rPr>
          <w:bCs/>
        </w:rPr>
        <w:t>vy nebo některé z dohod o pracích konaných mimo pracovní poměr</w:t>
      </w:r>
      <w:r w:rsidR="00245E04" w:rsidRPr="00AF0A86">
        <w:rPr>
          <w:bCs/>
        </w:rPr>
        <w:t>,</w:t>
      </w:r>
      <w:r w:rsidR="00E321F3" w:rsidRPr="00AF0A86">
        <w:rPr>
          <w:bCs/>
        </w:rPr>
        <w:t xml:space="preserve"> nebo pracovník, který byl dočasně přidělen</w:t>
      </w:r>
      <w:r w:rsidR="00C075EA" w:rsidRPr="00AF0A86">
        <w:rPr>
          <w:bCs/>
        </w:rPr>
        <w:t xml:space="preserve"> pracovní</w:t>
      </w:r>
      <w:r w:rsidR="00E321F3" w:rsidRPr="00AF0A86">
        <w:rPr>
          <w:bCs/>
        </w:rPr>
        <w:t xml:space="preserve"> agenturou k výkonu práce ke </w:t>
      </w:r>
      <w:r w:rsidRPr="00AF0A86">
        <w:rPr>
          <w:bCs/>
        </w:rPr>
        <w:t>Zhotovite</w:t>
      </w:r>
      <w:r w:rsidR="00E321F3" w:rsidRPr="00AF0A86">
        <w:rPr>
          <w:bCs/>
        </w:rPr>
        <w:t xml:space="preserve">li. Pokud </w:t>
      </w:r>
      <w:r w:rsidRPr="00AF0A86">
        <w:rPr>
          <w:bCs/>
        </w:rPr>
        <w:t>Zhotovite</w:t>
      </w:r>
      <w:r w:rsidR="00E321F3" w:rsidRPr="00AF0A86">
        <w:rPr>
          <w:bCs/>
        </w:rPr>
        <w:t xml:space="preserve">l použije k plnění závazků z této </w:t>
      </w:r>
      <w:r w:rsidR="00586DF7" w:rsidRPr="00AF0A86">
        <w:rPr>
          <w:bCs/>
        </w:rPr>
        <w:t>Smlou</w:t>
      </w:r>
      <w:r w:rsidR="00E321F3" w:rsidRPr="00AF0A86">
        <w:rPr>
          <w:bCs/>
        </w:rPr>
        <w:t xml:space="preserve">vy </w:t>
      </w:r>
      <w:r w:rsidR="00CB6265" w:rsidRPr="00AF0A86">
        <w:rPr>
          <w:bCs/>
        </w:rPr>
        <w:t>Pod</w:t>
      </w:r>
      <w:r w:rsidR="00CF4A09" w:rsidRPr="00AF0A86">
        <w:rPr>
          <w:bCs/>
        </w:rPr>
        <w:t>dod</w:t>
      </w:r>
      <w:r w:rsidR="00E321F3" w:rsidRPr="00AF0A86">
        <w:rPr>
          <w:bCs/>
        </w:rPr>
        <w:t xml:space="preserve">avatele, není odpovědnost </w:t>
      </w:r>
      <w:r w:rsidRPr="00AF0A86">
        <w:rPr>
          <w:bCs/>
        </w:rPr>
        <w:t>Zhotovite</w:t>
      </w:r>
      <w:r w:rsidR="00D057A6" w:rsidRPr="00AF0A86">
        <w:rPr>
          <w:bCs/>
        </w:rPr>
        <w:t xml:space="preserve">le </w:t>
      </w:r>
      <w:r w:rsidR="00E321F3" w:rsidRPr="00AF0A86">
        <w:rPr>
          <w:bCs/>
        </w:rPr>
        <w:t xml:space="preserve">za řádné a včasné splnění závazků dle této </w:t>
      </w:r>
      <w:r w:rsidR="00586DF7" w:rsidRPr="00AF0A86">
        <w:rPr>
          <w:bCs/>
        </w:rPr>
        <w:t>Smlou</w:t>
      </w:r>
      <w:r w:rsidR="00E321F3" w:rsidRPr="00AF0A86">
        <w:rPr>
          <w:bCs/>
        </w:rPr>
        <w:t xml:space="preserve">vy nikterak omezena a </w:t>
      </w:r>
      <w:r w:rsidRPr="00AF0A86">
        <w:rPr>
          <w:bCs/>
        </w:rPr>
        <w:t>Zhotovite</w:t>
      </w:r>
      <w:r w:rsidR="00E321F3" w:rsidRPr="00AF0A86">
        <w:rPr>
          <w:bCs/>
        </w:rPr>
        <w:t xml:space="preserve">l </w:t>
      </w:r>
      <w:r w:rsidR="00C075EA" w:rsidRPr="00AF0A86">
        <w:rPr>
          <w:bCs/>
        </w:rPr>
        <w:t>nese zodpovědnost ve stejné míře</w:t>
      </w:r>
      <w:r w:rsidR="00E321F3" w:rsidRPr="00AF0A86">
        <w:rPr>
          <w:bCs/>
        </w:rPr>
        <w:t xml:space="preserve">, jako by plnil sám. </w:t>
      </w:r>
    </w:p>
    <w:p w14:paraId="087DC09A" w14:textId="77777777" w:rsidR="007A5B3A" w:rsidRPr="007A5B3A" w:rsidRDefault="007A5B3A" w:rsidP="007A5B3A">
      <w:pPr>
        <w:pStyle w:val="RLTextlnkuslovan"/>
        <w:tabs>
          <w:tab w:val="clear" w:pos="1474"/>
        </w:tabs>
        <w:ind w:left="1214" w:firstLine="0"/>
        <w:rPr>
          <w:bCs/>
        </w:rPr>
      </w:pPr>
      <w:r w:rsidRPr="007A5B3A">
        <w:rPr>
          <w:bCs/>
        </w:rPr>
        <w:t>Zhotovitel předloží</w:t>
      </w:r>
      <w:r w:rsidR="00695E56" w:rsidRPr="007A5B3A">
        <w:rPr>
          <w:bCs/>
        </w:rPr>
        <w:t xml:space="preserve"> Objednateli seznam svých Poddodavatelů, kteří se budou podílet na předmětu plnění této Smlouvy (pro tyto účely bude Zhotovitel používat formulář, který je součástí přílohy č. 10 Smlouvy). Zhotovitel může pro jednotlivá dílčí plnění využívat i další Poddodavatele stavebních, zemních či nátěrových prací, kteří nejsou uvedeni v příloze č. 10 Smlouvy, ale to pouze za podmínky, že budu tito Poddodavatelé uvedeni ve stavebním deníku příslušné stavby. </w:t>
      </w:r>
    </w:p>
    <w:p w14:paraId="3EA180CD" w14:textId="61AD3FE4" w:rsidR="00A160C3" w:rsidRDefault="00695E56" w:rsidP="00F93810">
      <w:pPr>
        <w:pStyle w:val="RLTextlnkuslovan"/>
        <w:tabs>
          <w:tab w:val="clear" w:pos="1474"/>
        </w:tabs>
        <w:ind w:left="1214" w:firstLine="0"/>
        <w:rPr>
          <w:bCs/>
        </w:rPr>
      </w:pPr>
      <w:r w:rsidRPr="007A5B3A">
        <w:rPr>
          <w:bCs/>
        </w:rPr>
        <w:t>Zhotovitel Poddodavatele osobně vede.Každý Poddodavatel je při plnění činností dle této Smlouvy povinen splňovat podmínky a dodržovat povinnosti uložené touto Smlouvou či požadavkem Objednatele Zhotoviteli, zejména</w:t>
      </w:r>
      <w:r>
        <w:rPr>
          <w:bCs/>
        </w:rPr>
        <w:t xml:space="preserve"> v oblasti BOZP. Poddodavatelé musí být seznámeni s možnými riziky při provádění prací, dále musí být seznámeni s plánem BOZP včetně jeho případné aktualizace a musí dbát dodržování všech pravidel v něm uvedených. Objednatel si vyhrazuje právo odmítnout ty Poddodavatele, kteří nemají podle jeho hodnocení dostatečné schopnosti a zkušenosti se zakázkou obdobného charakteru, nebo u nichž jsou známy případy, kdy nedostáli svým závazkům. Kritéria, při jejichž nesplnění je možné nového Poddodavatele odmítnout, jsou zejména znalost českého jazyka (alespoň vedoucí pracovník, který je schopen tlumočit pracovníkům, které řídí), splňování zásad bezpečnosti práce a ochrany zdraví při práci, platné osvědčení dle </w:t>
      </w:r>
      <w:r>
        <w:rPr>
          <w:bCs/>
        </w:rPr>
        <w:lastRenderedPageBreak/>
        <w:t>§ 4 vyhlášky č 50/1978 Sb., v platném znění, není-li při vykonávání dané činnosti požadována vyšší znalost.</w:t>
      </w:r>
    </w:p>
    <w:p w14:paraId="347DF56E" w14:textId="5F669913" w:rsidR="009173A1" w:rsidRPr="00083D44" w:rsidRDefault="00F6107B" w:rsidP="00F93810">
      <w:pPr>
        <w:pStyle w:val="RLTextlnkuslovan"/>
        <w:tabs>
          <w:tab w:val="clear" w:pos="1474"/>
        </w:tabs>
        <w:ind w:left="1214" w:firstLine="0"/>
        <w:rPr>
          <w:bCs/>
        </w:rPr>
      </w:pPr>
      <w:r w:rsidRPr="00083D44">
        <w:rPr>
          <w:bCs/>
        </w:rPr>
        <w:t xml:space="preserve">V případě </w:t>
      </w:r>
      <w:r w:rsidR="00CB6265" w:rsidRPr="00083D44">
        <w:rPr>
          <w:bCs/>
        </w:rPr>
        <w:t>Pod</w:t>
      </w:r>
      <w:r w:rsidRPr="00083D44">
        <w:rPr>
          <w:bCs/>
        </w:rPr>
        <w:t xml:space="preserve">dodavatelů, s jejichž pomocí Zhotovitel prokazoval kvalifikaci v zadávacím řízení Veřejné zakázky, je změna </w:t>
      </w:r>
      <w:r w:rsidR="00CB6265" w:rsidRPr="00083D44">
        <w:rPr>
          <w:bCs/>
        </w:rPr>
        <w:t>Pod</w:t>
      </w:r>
      <w:r w:rsidRPr="00083D44">
        <w:rPr>
          <w:bCs/>
        </w:rPr>
        <w:t xml:space="preserve">dodavatele možná jen v případě, že nový </w:t>
      </w:r>
      <w:r w:rsidR="00CB6265" w:rsidRPr="00083D44">
        <w:rPr>
          <w:bCs/>
        </w:rPr>
        <w:t>Pod</w:t>
      </w:r>
      <w:r w:rsidRPr="00083D44">
        <w:rPr>
          <w:bCs/>
        </w:rPr>
        <w:t xml:space="preserve">dodavatel splňuje kvalifikaci v rozsahu, v jakém byla prokázána původním </w:t>
      </w:r>
      <w:r w:rsidR="00CB6265" w:rsidRPr="00083D44">
        <w:rPr>
          <w:bCs/>
        </w:rPr>
        <w:t>Pod</w:t>
      </w:r>
      <w:r w:rsidRPr="00083D44">
        <w:rPr>
          <w:bCs/>
        </w:rPr>
        <w:t>dodavatelem v zadávacím řízení Veřejné zakázky.</w:t>
      </w:r>
      <w:bookmarkEnd w:id="32"/>
    </w:p>
    <w:p w14:paraId="4D0D011B" w14:textId="0F1F7669" w:rsidR="0079214A" w:rsidRPr="00EA5C94" w:rsidRDefault="002C4120" w:rsidP="001C1170">
      <w:pPr>
        <w:pStyle w:val="RLTextlnkuslovan"/>
        <w:numPr>
          <w:ilvl w:val="2"/>
          <w:numId w:val="8"/>
        </w:numPr>
        <w:ind w:hanging="657"/>
        <w:rPr>
          <w:rFonts w:asciiTheme="minorHAnsi" w:hAnsiTheme="minorHAnsi" w:cstheme="minorHAnsi"/>
          <w:szCs w:val="22"/>
        </w:rPr>
      </w:pPr>
      <w:bookmarkStart w:id="33" w:name="_Ref434356339"/>
      <w:r w:rsidRPr="00EA5C94">
        <w:rPr>
          <w:bCs/>
        </w:rPr>
        <w:t xml:space="preserve">pro </w:t>
      </w:r>
      <w:r w:rsidR="0079214A" w:rsidRPr="00EA5C94">
        <w:rPr>
          <w:bCs/>
        </w:rPr>
        <w:t>každý jednotlivý případ dílčího plnění</w:t>
      </w:r>
      <w:r w:rsidR="00AB7E9E" w:rsidRPr="00EA5C94">
        <w:rPr>
          <w:bCs/>
        </w:rPr>
        <w:t xml:space="preserve"> vést</w:t>
      </w:r>
      <w:r w:rsidR="003B1699">
        <w:rPr>
          <w:bCs/>
        </w:rPr>
        <w:t xml:space="preserve"> stavební</w:t>
      </w:r>
      <w:r w:rsidR="0079214A" w:rsidRPr="00EA5C94">
        <w:rPr>
          <w:bCs/>
        </w:rPr>
        <w:t xml:space="preserve"> </w:t>
      </w:r>
      <w:r w:rsidR="00751CA0" w:rsidRPr="00EA5C94">
        <w:rPr>
          <w:bCs/>
        </w:rPr>
        <w:t>deník,</w:t>
      </w:r>
      <w:r w:rsidR="009A3979" w:rsidRPr="00EA5C94">
        <w:rPr>
          <w:bCs/>
        </w:rPr>
        <w:t xml:space="preserve"> který musí být kdykoliv přístupný na místě plnění (pracovišt</w:t>
      </w:r>
      <w:r w:rsidRPr="00EA5C94">
        <w:rPr>
          <w:bCs/>
        </w:rPr>
        <w:t>i</w:t>
      </w:r>
      <w:r w:rsidR="009A3979" w:rsidRPr="00EA5C94">
        <w:rPr>
          <w:bCs/>
        </w:rPr>
        <w:t>).</w:t>
      </w:r>
      <w:r w:rsidR="00A176E4" w:rsidRPr="00EA5C94">
        <w:rPr>
          <w:bCs/>
        </w:rPr>
        <w:t xml:space="preserve"> Zhotovitel je povinen umožnit </w:t>
      </w:r>
      <w:r w:rsidR="00D6550D" w:rsidRPr="00EA5C94">
        <w:rPr>
          <w:bCs/>
        </w:rPr>
        <w:t>Objednat</w:t>
      </w:r>
      <w:r w:rsidR="00A176E4" w:rsidRPr="00EA5C94">
        <w:rPr>
          <w:bCs/>
        </w:rPr>
        <w:t>eli nebo jeho zástupci kdykoliv do tohoto</w:t>
      </w:r>
      <w:r w:rsidR="003B1699">
        <w:rPr>
          <w:bCs/>
        </w:rPr>
        <w:t xml:space="preserve"> stavebního</w:t>
      </w:r>
      <w:r w:rsidR="00A176E4" w:rsidRPr="00EA5C94">
        <w:rPr>
          <w:bCs/>
        </w:rPr>
        <w:t xml:space="preserve"> deníku nahlížet a provádět v něm záznamy.</w:t>
      </w:r>
      <w:r w:rsidR="009A3979" w:rsidRPr="00EA5C94">
        <w:rPr>
          <w:bCs/>
        </w:rPr>
        <w:t xml:space="preserve"> Tento </w:t>
      </w:r>
      <w:r w:rsidR="003B1699">
        <w:rPr>
          <w:bCs/>
        </w:rPr>
        <w:t xml:space="preserve">stavební </w:t>
      </w:r>
      <w:r w:rsidR="009A3979" w:rsidRPr="00EA5C94">
        <w:rPr>
          <w:bCs/>
        </w:rPr>
        <w:t>deník slouží k  dennímu provádění záznamů všech důležitých okolností týkajících se realizace předmětu plnění</w:t>
      </w:r>
      <w:r w:rsidR="007A5B3A">
        <w:rPr>
          <w:bCs/>
        </w:rPr>
        <w:t xml:space="preserve"> </w:t>
      </w:r>
      <w:r w:rsidR="00FB0220" w:rsidRPr="00EA5C94">
        <w:rPr>
          <w:bCs/>
        </w:rPr>
        <w:t>– zejména datum převzetí a předání místa plnění, časový postup prací</w:t>
      </w:r>
      <w:r w:rsidR="00643BBB">
        <w:rPr>
          <w:bCs/>
        </w:rPr>
        <w:t xml:space="preserve"> a přesné místo výkonu práce</w:t>
      </w:r>
      <w:r w:rsidR="00FB0220" w:rsidRPr="00EA5C94">
        <w:rPr>
          <w:bCs/>
        </w:rPr>
        <w:t>, data a časy pro zajištění beznapěťových stavů, klimatické podmínky, případné havárie, nehody, úrazy, apod.</w:t>
      </w:r>
      <w:r w:rsidR="009A3979" w:rsidRPr="00EA5C94">
        <w:rPr>
          <w:bCs/>
        </w:rPr>
        <w:t xml:space="preserve"> Zápisy do </w:t>
      </w:r>
      <w:r w:rsidR="003B1699">
        <w:rPr>
          <w:bCs/>
        </w:rPr>
        <w:t xml:space="preserve">stavebního </w:t>
      </w:r>
      <w:r w:rsidR="009A3979" w:rsidRPr="00EA5C94">
        <w:rPr>
          <w:bCs/>
        </w:rPr>
        <w:t xml:space="preserve">deníku musí být provedeny čitelně, musí být </w:t>
      </w:r>
      <w:r w:rsidR="00D6550D" w:rsidRPr="00EA5C94">
        <w:rPr>
          <w:bCs/>
        </w:rPr>
        <w:t>Zhotovite</w:t>
      </w:r>
      <w:r w:rsidR="009A3979" w:rsidRPr="00EA5C94">
        <w:rPr>
          <w:bCs/>
        </w:rPr>
        <w:t>lem datovány a podepsány</w:t>
      </w:r>
      <w:r w:rsidR="00B37B34" w:rsidRPr="00EA5C94">
        <w:rPr>
          <w:bCs/>
        </w:rPr>
        <w:t xml:space="preserve"> </w:t>
      </w:r>
      <w:r w:rsidR="00C3265F">
        <w:rPr>
          <w:bCs/>
        </w:rPr>
        <w:t>pracovníky realizující stavbu na klíč a rovněž autorizovanou osobou</w:t>
      </w:r>
      <w:r w:rsidR="009A3979" w:rsidRPr="00EA5C94">
        <w:rPr>
          <w:bCs/>
        </w:rPr>
        <w:t xml:space="preserve">. Pro tyto účely je </w:t>
      </w:r>
      <w:r w:rsidR="00D6550D" w:rsidRPr="00EA5C94">
        <w:rPr>
          <w:bCs/>
        </w:rPr>
        <w:t>Zhotovite</w:t>
      </w:r>
      <w:r w:rsidR="009A3979" w:rsidRPr="00EA5C94">
        <w:rPr>
          <w:bCs/>
        </w:rPr>
        <w:t xml:space="preserve">l povinen používat </w:t>
      </w:r>
      <w:r w:rsidR="003B1699">
        <w:rPr>
          <w:bCs/>
        </w:rPr>
        <w:t xml:space="preserve">stavební </w:t>
      </w:r>
      <w:r w:rsidR="009A3979" w:rsidRPr="00EA5C94">
        <w:rPr>
          <w:bCs/>
        </w:rPr>
        <w:t>deník</w:t>
      </w:r>
      <w:r w:rsidR="00E41F89" w:rsidRPr="00EA5C94">
        <w:rPr>
          <w:bCs/>
        </w:rPr>
        <w:t xml:space="preserve"> podle vzoru </w:t>
      </w:r>
      <w:r w:rsidR="00D6550D" w:rsidRPr="00EA5C94">
        <w:rPr>
          <w:bCs/>
        </w:rPr>
        <w:t>Objednat</w:t>
      </w:r>
      <w:r w:rsidR="00E41F89" w:rsidRPr="00EA5C94">
        <w:rPr>
          <w:bCs/>
        </w:rPr>
        <w:t>ele</w:t>
      </w:r>
      <w:r w:rsidR="0079214A" w:rsidRPr="00EA5C94">
        <w:rPr>
          <w:bCs/>
        </w:rPr>
        <w:t xml:space="preserve">, který </w:t>
      </w:r>
      <w:r w:rsidR="00E41F89" w:rsidRPr="00EA5C94">
        <w:rPr>
          <w:bCs/>
        </w:rPr>
        <w:t xml:space="preserve">si v dostatečném časovém </w:t>
      </w:r>
      <w:r w:rsidRPr="00EA5C94">
        <w:rPr>
          <w:bCs/>
        </w:rPr>
        <w:t xml:space="preserve">předstihu u </w:t>
      </w:r>
      <w:r w:rsidR="00D6550D" w:rsidRPr="00EA5C94">
        <w:rPr>
          <w:bCs/>
        </w:rPr>
        <w:t>Objednat</w:t>
      </w:r>
      <w:r w:rsidR="0075009E" w:rsidRPr="00EA5C94">
        <w:rPr>
          <w:bCs/>
        </w:rPr>
        <w:t>ele objedná</w:t>
      </w:r>
      <w:r w:rsidR="009F6066" w:rsidRPr="00EA5C94">
        <w:rPr>
          <w:bCs/>
        </w:rPr>
        <w:t xml:space="preserve"> a Objednatel </w:t>
      </w:r>
      <w:r w:rsidR="005D5AFE" w:rsidRPr="00EA5C94">
        <w:rPr>
          <w:bCs/>
        </w:rPr>
        <w:t>Z</w:t>
      </w:r>
      <w:r w:rsidR="009F6066" w:rsidRPr="00EA5C94">
        <w:rPr>
          <w:bCs/>
        </w:rPr>
        <w:t>hotoviteli</w:t>
      </w:r>
      <w:r w:rsidR="003B1699">
        <w:rPr>
          <w:bCs/>
        </w:rPr>
        <w:t xml:space="preserve"> stavební</w:t>
      </w:r>
      <w:r w:rsidR="009F6066" w:rsidRPr="00EA5C94">
        <w:rPr>
          <w:bCs/>
        </w:rPr>
        <w:t xml:space="preserve"> deníky bezplatně zajistí</w:t>
      </w:r>
      <w:r w:rsidR="009A3979" w:rsidRPr="00EA5C94">
        <w:rPr>
          <w:bCs/>
        </w:rPr>
        <w:t xml:space="preserve">. </w:t>
      </w:r>
      <w:r w:rsidR="00A759A1" w:rsidRPr="00EA5C94">
        <w:rPr>
          <w:bCs/>
        </w:rPr>
        <w:t xml:space="preserve">Zhotovitel je povinen v této souvislosti </w:t>
      </w:r>
      <w:r w:rsidR="005C1975" w:rsidRPr="00EA5C94">
        <w:rPr>
          <w:bCs/>
        </w:rPr>
        <w:t>archivovat všechny</w:t>
      </w:r>
      <w:r w:rsidR="003B1699">
        <w:rPr>
          <w:bCs/>
        </w:rPr>
        <w:t xml:space="preserve"> stavební</w:t>
      </w:r>
      <w:r w:rsidR="005C1975" w:rsidRPr="00EA5C94">
        <w:rPr>
          <w:bCs/>
        </w:rPr>
        <w:t xml:space="preserve"> deníky po dobu 10 let od data poslední</w:t>
      </w:r>
      <w:r w:rsidR="0079214A" w:rsidRPr="00EA5C94">
        <w:rPr>
          <w:bCs/>
        </w:rPr>
        <w:t>ho záznamu do</w:t>
      </w:r>
      <w:r w:rsidR="003B1699">
        <w:rPr>
          <w:bCs/>
        </w:rPr>
        <w:t xml:space="preserve"> stavebního</w:t>
      </w:r>
      <w:r w:rsidR="0079214A" w:rsidRPr="00EA5C94">
        <w:rPr>
          <w:bCs/>
        </w:rPr>
        <w:t xml:space="preserve"> deníku.</w:t>
      </w:r>
      <w:r w:rsidR="0075009E" w:rsidRPr="00EA5C94">
        <w:rPr>
          <w:bCs/>
        </w:rPr>
        <w:t xml:space="preserve"> Zhotovitel je v souvislosti s</w:t>
      </w:r>
      <w:r w:rsidR="003B1699">
        <w:rPr>
          <w:bCs/>
        </w:rPr>
        <w:t> </w:t>
      </w:r>
      <w:r w:rsidR="0075009E" w:rsidRPr="00EA5C94">
        <w:rPr>
          <w:bCs/>
        </w:rPr>
        <w:t>vedením</w:t>
      </w:r>
      <w:r w:rsidR="003B1699">
        <w:rPr>
          <w:bCs/>
        </w:rPr>
        <w:t xml:space="preserve"> stavebního</w:t>
      </w:r>
      <w:r w:rsidR="0075009E" w:rsidRPr="00EA5C94">
        <w:rPr>
          <w:bCs/>
        </w:rPr>
        <w:t xml:space="preserve"> deníku pro </w:t>
      </w:r>
      <w:r w:rsidR="00823184" w:rsidRPr="00EA5C94">
        <w:rPr>
          <w:bCs/>
        </w:rPr>
        <w:t xml:space="preserve">realizaci </w:t>
      </w:r>
      <w:r w:rsidR="00ED28FC">
        <w:rPr>
          <w:bCs/>
        </w:rPr>
        <w:t xml:space="preserve"> SNK</w:t>
      </w:r>
      <w:r w:rsidR="00940AB7" w:rsidRPr="00EA5C94">
        <w:rPr>
          <w:bCs/>
        </w:rPr>
        <w:t xml:space="preserve"> povinen</w:t>
      </w:r>
      <w:r w:rsidR="0075009E" w:rsidRPr="00EA5C94">
        <w:rPr>
          <w:bCs/>
        </w:rPr>
        <w:t xml:space="preserve"> dodržovat podmínky uvedené </w:t>
      </w:r>
      <w:r w:rsidR="000416E2" w:rsidRPr="00EA5C94">
        <w:rPr>
          <w:bCs/>
        </w:rPr>
        <w:t>v</w:t>
      </w:r>
      <w:r w:rsidR="00B3465E" w:rsidRPr="00EA5C94">
        <w:rPr>
          <w:bCs/>
        </w:rPr>
        <w:t xml:space="preserve"> části B</w:t>
      </w:r>
      <w:r w:rsidR="00FD693B" w:rsidRPr="00EA5C94">
        <w:rPr>
          <w:bCs/>
        </w:rPr>
        <w:t>1 a B2</w:t>
      </w:r>
      <w:r w:rsidR="00B3465E" w:rsidRPr="00EA5C94">
        <w:rPr>
          <w:bCs/>
        </w:rPr>
        <w:t xml:space="preserve"> </w:t>
      </w:r>
      <w:r w:rsidR="0075009E" w:rsidRPr="00EA5C94">
        <w:rPr>
          <w:bCs/>
        </w:rPr>
        <w:t xml:space="preserve"> Stavební deník, v příloze č. </w:t>
      </w:r>
      <w:r w:rsidR="00FD693B" w:rsidRPr="00EA5C94">
        <w:rPr>
          <w:bCs/>
        </w:rPr>
        <w:t xml:space="preserve">3 </w:t>
      </w:r>
      <w:r w:rsidR="00846425" w:rsidRPr="00EA5C94">
        <w:rPr>
          <w:bCs/>
        </w:rPr>
        <w:t xml:space="preserve">této Smlouvy - </w:t>
      </w:r>
      <w:r w:rsidR="00FA1265" w:rsidRPr="00EA5C94">
        <w:rPr>
          <w:rFonts w:asciiTheme="minorHAnsi" w:hAnsiTheme="minorHAnsi" w:cstheme="minorHAnsi"/>
          <w:szCs w:val="22"/>
        </w:rPr>
        <w:t xml:space="preserve">Všeobecné a technické podmínky provádění staveb VN, NN pro E.ON </w:t>
      </w:r>
      <w:r w:rsidR="00ED28FC">
        <w:rPr>
          <w:rFonts w:asciiTheme="minorHAnsi" w:hAnsiTheme="minorHAnsi" w:cstheme="minorHAnsi"/>
          <w:szCs w:val="22"/>
        </w:rPr>
        <w:t xml:space="preserve"> Czech</w:t>
      </w:r>
      <w:bookmarkEnd w:id="33"/>
      <w:r w:rsidR="007A5B3A">
        <w:rPr>
          <w:rFonts w:asciiTheme="minorHAnsi" w:hAnsiTheme="minorHAnsi" w:cstheme="minorHAnsi"/>
          <w:szCs w:val="22"/>
        </w:rPr>
        <w:t>.</w:t>
      </w:r>
    </w:p>
    <w:p w14:paraId="06F037F0" w14:textId="77777777" w:rsidR="0079214A" w:rsidRPr="00EA5C94" w:rsidRDefault="005C1975" w:rsidP="001C1170">
      <w:pPr>
        <w:pStyle w:val="RLTextlnkuslovan"/>
        <w:numPr>
          <w:ilvl w:val="2"/>
          <w:numId w:val="8"/>
        </w:numPr>
        <w:ind w:hanging="657"/>
        <w:rPr>
          <w:bCs/>
        </w:rPr>
      </w:pPr>
      <w:r w:rsidRPr="00EA5C94">
        <w:rPr>
          <w:bCs/>
        </w:rPr>
        <w:t>archivovat v listinné formě veškerou písemnou dokumentaci o komunikaci s vlastníky dotčených nemovitostí, úřady a orgány státní správy či dalšími obdobnými institucemi, a to po dobu 5 let od data jejich odeslání či obdržení</w:t>
      </w:r>
      <w:r w:rsidR="00846425" w:rsidRPr="00EA5C94">
        <w:rPr>
          <w:bCs/>
        </w:rPr>
        <w:t>;</w:t>
      </w:r>
    </w:p>
    <w:p w14:paraId="489E9E78" w14:textId="77777777" w:rsidR="0079214A" w:rsidRPr="00EA5C94" w:rsidRDefault="00A4540D" w:rsidP="001C1170">
      <w:pPr>
        <w:pStyle w:val="RLTextlnkuslovan"/>
        <w:numPr>
          <w:ilvl w:val="2"/>
          <w:numId w:val="8"/>
        </w:numPr>
        <w:ind w:hanging="657"/>
        <w:rPr>
          <w:bCs/>
        </w:rPr>
      </w:pPr>
      <w:r w:rsidRPr="00EA5C94">
        <w:rPr>
          <w:bCs/>
        </w:rPr>
        <w:t xml:space="preserve">plánovat </w:t>
      </w:r>
      <w:r w:rsidR="004E5597" w:rsidRPr="00EA5C94">
        <w:rPr>
          <w:bCs/>
        </w:rPr>
        <w:t xml:space="preserve">a organizovat </w:t>
      </w:r>
      <w:r w:rsidRPr="00EA5C94">
        <w:rPr>
          <w:bCs/>
        </w:rPr>
        <w:t xml:space="preserve">veškeré práce tak, aby byly minimalizovány pracovní náklady </w:t>
      </w:r>
      <w:r w:rsidR="00D6550D" w:rsidRPr="00EA5C94">
        <w:rPr>
          <w:bCs/>
        </w:rPr>
        <w:t>Objednat</w:t>
      </w:r>
      <w:r w:rsidRPr="00EA5C94">
        <w:rPr>
          <w:bCs/>
        </w:rPr>
        <w:t>ele</w:t>
      </w:r>
      <w:r w:rsidR="004E5597" w:rsidRPr="00EA5C94">
        <w:rPr>
          <w:bCs/>
        </w:rPr>
        <w:t xml:space="preserve"> v souvislosti s poskytnutím jeho součinnosti</w:t>
      </w:r>
      <w:r w:rsidR="00751CA0" w:rsidRPr="00EA5C94">
        <w:rPr>
          <w:bCs/>
        </w:rPr>
        <w:t>;</w:t>
      </w:r>
    </w:p>
    <w:p w14:paraId="083248D9" w14:textId="77777777" w:rsidR="00A751CA" w:rsidRPr="00EA5C94" w:rsidRDefault="002C4120" w:rsidP="001C1170">
      <w:pPr>
        <w:pStyle w:val="RLTextlnkuslovan"/>
        <w:numPr>
          <w:ilvl w:val="2"/>
          <w:numId w:val="8"/>
        </w:numPr>
        <w:ind w:hanging="657"/>
        <w:rPr>
          <w:bCs/>
        </w:rPr>
      </w:pPr>
      <w:r w:rsidRPr="00EA5C94">
        <w:rPr>
          <w:bCs/>
        </w:rPr>
        <w:t>u</w:t>
      </w:r>
      <w:r w:rsidR="00A751CA" w:rsidRPr="00EA5C94">
        <w:rPr>
          <w:bCs/>
        </w:rPr>
        <w:t xml:space="preserve">možnit </w:t>
      </w:r>
      <w:r w:rsidR="00D6550D" w:rsidRPr="00EA5C94">
        <w:rPr>
          <w:bCs/>
        </w:rPr>
        <w:t>Objednat</w:t>
      </w:r>
      <w:r w:rsidR="00A751CA" w:rsidRPr="00EA5C94">
        <w:rPr>
          <w:bCs/>
        </w:rPr>
        <w:t>eli nebo jeho zástupci v průběhu realizace díla</w:t>
      </w:r>
      <w:r w:rsidR="00D3223A" w:rsidRPr="00EA5C94">
        <w:rPr>
          <w:bCs/>
        </w:rPr>
        <w:t xml:space="preserve"> či jiného dílčího plnění jeho</w:t>
      </w:r>
      <w:r w:rsidR="00A751CA" w:rsidRPr="00EA5C94">
        <w:rPr>
          <w:bCs/>
        </w:rPr>
        <w:t xml:space="preserve"> kontrolu </w:t>
      </w:r>
      <w:r w:rsidR="00D3223A" w:rsidRPr="00EA5C94">
        <w:rPr>
          <w:bCs/>
        </w:rPr>
        <w:t xml:space="preserve">(případně kontrolu </w:t>
      </w:r>
      <w:r w:rsidR="00A751CA" w:rsidRPr="00EA5C94">
        <w:rPr>
          <w:bCs/>
        </w:rPr>
        <w:t>jakékoliv jeho části</w:t>
      </w:r>
      <w:r w:rsidR="00D3223A" w:rsidRPr="00EA5C94">
        <w:rPr>
          <w:bCs/>
        </w:rPr>
        <w:t>)</w:t>
      </w:r>
      <w:r w:rsidR="00846425" w:rsidRPr="00EA5C94">
        <w:rPr>
          <w:bCs/>
        </w:rPr>
        <w:t>;</w:t>
      </w:r>
    </w:p>
    <w:p w14:paraId="0C216BDA" w14:textId="77777777" w:rsidR="00751CA0" w:rsidRPr="00EA5C94" w:rsidRDefault="00751CA0" w:rsidP="001C1170">
      <w:pPr>
        <w:pStyle w:val="RLTextlnkuslovan"/>
        <w:numPr>
          <w:ilvl w:val="2"/>
          <w:numId w:val="8"/>
        </w:numPr>
        <w:ind w:hanging="657"/>
        <w:rPr>
          <w:bCs/>
        </w:rPr>
      </w:pPr>
      <w:r w:rsidRPr="00EA5C94">
        <w:rPr>
          <w:bCs/>
        </w:rPr>
        <w:t xml:space="preserve">poskytovat veškerou nezbytnou součinnost třetím osobám určeným Objednatelem, pokud je činnost těchto třetích osob </w:t>
      </w:r>
      <w:r w:rsidR="00A152B3" w:rsidRPr="00EA5C94">
        <w:rPr>
          <w:bCs/>
        </w:rPr>
        <w:t xml:space="preserve">potřebná </w:t>
      </w:r>
      <w:r w:rsidRPr="00EA5C94">
        <w:rPr>
          <w:bCs/>
        </w:rPr>
        <w:t>k řádnému dokončení jakéhokoli dílčího plnění, resp. k tomu, aby kterékoli dílčí plnění mohlo sloužit požadovanému účelu;</w:t>
      </w:r>
    </w:p>
    <w:p w14:paraId="79333474" w14:textId="77777777" w:rsidR="00C06B49" w:rsidRPr="00EA5C94" w:rsidRDefault="00926563" w:rsidP="001C1170">
      <w:pPr>
        <w:pStyle w:val="RLTextlnkuslovan"/>
        <w:numPr>
          <w:ilvl w:val="2"/>
          <w:numId w:val="8"/>
        </w:numPr>
        <w:ind w:hanging="657"/>
        <w:rPr>
          <w:bCs/>
        </w:rPr>
      </w:pPr>
      <w:r w:rsidRPr="00EA5C94">
        <w:rPr>
          <w:bCs/>
        </w:rPr>
        <w:t xml:space="preserve">při kontrole prováděné </w:t>
      </w:r>
      <w:r w:rsidR="00D6550D" w:rsidRPr="00EA5C94">
        <w:rPr>
          <w:bCs/>
        </w:rPr>
        <w:t>Objednat</w:t>
      </w:r>
      <w:r w:rsidRPr="00EA5C94">
        <w:rPr>
          <w:bCs/>
        </w:rPr>
        <w:t>elem či jím pověřeným zástupcem poskytn</w:t>
      </w:r>
      <w:r w:rsidR="002C4120" w:rsidRPr="00EA5C94">
        <w:rPr>
          <w:bCs/>
        </w:rPr>
        <w:t>out</w:t>
      </w:r>
      <w:r w:rsidRPr="00EA5C94">
        <w:rPr>
          <w:bCs/>
        </w:rPr>
        <w:t xml:space="preserve"> potřebný personál i zařízení bez dodatečných nákladů pro </w:t>
      </w:r>
      <w:r w:rsidR="00D6550D" w:rsidRPr="00EA5C94">
        <w:rPr>
          <w:bCs/>
        </w:rPr>
        <w:t>Objednat</w:t>
      </w:r>
      <w:r w:rsidR="00750AFD" w:rsidRPr="00EA5C94">
        <w:rPr>
          <w:bCs/>
        </w:rPr>
        <w:t>el</w:t>
      </w:r>
      <w:r w:rsidRPr="00EA5C94">
        <w:rPr>
          <w:bCs/>
        </w:rPr>
        <w:t xml:space="preserve">e.   </w:t>
      </w:r>
    </w:p>
    <w:p w14:paraId="3C703110" w14:textId="19084A74" w:rsidR="00A2028A" w:rsidRPr="00EA5C94" w:rsidRDefault="00A152B3" w:rsidP="001C1170">
      <w:pPr>
        <w:pStyle w:val="RLTextlnkuslovan"/>
        <w:numPr>
          <w:ilvl w:val="2"/>
          <w:numId w:val="8"/>
        </w:numPr>
        <w:ind w:hanging="657"/>
        <w:rPr>
          <w:bCs/>
        </w:rPr>
      </w:pPr>
      <w:r w:rsidRPr="00EA5C94">
        <w:rPr>
          <w:bCs/>
        </w:rPr>
        <w:t>Objednatelem v</w:t>
      </w:r>
      <w:r w:rsidR="00A2028A" w:rsidRPr="00EA5C94">
        <w:rPr>
          <w:bCs/>
        </w:rPr>
        <w:t xml:space="preserve">ybraní </w:t>
      </w:r>
      <w:r w:rsidR="00486D7F" w:rsidRPr="00EA5C94">
        <w:rPr>
          <w:bCs/>
        </w:rPr>
        <w:t xml:space="preserve">pracovníci </w:t>
      </w:r>
      <w:r w:rsidR="00A2028A" w:rsidRPr="00EA5C94">
        <w:rPr>
          <w:bCs/>
        </w:rPr>
        <w:t>Zhotovitele jsou povinní účastnit se periodických školení</w:t>
      </w:r>
      <w:r w:rsidR="00022720">
        <w:rPr>
          <w:bCs/>
        </w:rPr>
        <w:t xml:space="preserve"> zajišťovaných Objednatelem</w:t>
      </w:r>
      <w:r w:rsidR="00A2028A" w:rsidRPr="00EA5C94">
        <w:rPr>
          <w:bCs/>
        </w:rPr>
        <w:t>. Obsahem školení jsou materiálové standardy, technologické postupy a další požadavky vyžadované Objednatelem</w:t>
      </w:r>
      <w:r w:rsidR="00A76B04" w:rsidRPr="00EA5C94">
        <w:rPr>
          <w:bCs/>
        </w:rPr>
        <w:t xml:space="preserve"> zejména s ohledem na platnou legislativu</w:t>
      </w:r>
      <w:r w:rsidR="00A2028A" w:rsidRPr="00EA5C94">
        <w:rPr>
          <w:bCs/>
        </w:rPr>
        <w:t xml:space="preserve">. Školení probíhá pravidelně 1x za </w:t>
      </w:r>
      <w:r w:rsidR="009D35F8" w:rsidRPr="00EA5C94">
        <w:rPr>
          <w:bCs/>
        </w:rPr>
        <w:t xml:space="preserve">2 </w:t>
      </w:r>
      <w:r w:rsidR="00A2028A" w:rsidRPr="00EA5C94">
        <w:rPr>
          <w:bCs/>
        </w:rPr>
        <w:t>roky</w:t>
      </w:r>
      <w:r w:rsidR="00486D7F" w:rsidRPr="00EA5C94">
        <w:rPr>
          <w:bCs/>
        </w:rPr>
        <w:t>,</w:t>
      </w:r>
      <w:r w:rsidR="00A2028A" w:rsidRPr="00EA5C94">
        <w:rPr>
          <w:bCs/>
        </w:rPr>
        <w:t xml:space="preserve"> pokud </w:t>
      </w:r>
      <w:r w:rsidR="006A3AA7" w:rsidRPr="00EA5C94">
        <w:rPr>
          <w:bCs/>
        </w:rPr>
        <w:t>nebude Objednatelem</w:t>
      </w:r>
      <w:r w:rsidR="00A2028A" w:rsidRPr="00EA5C94">
        <w:rPr>
          <w:bCs/>
        </w:rPr>
        <w:t xml:space="preserve"> stanoveno jinak. </w:t>
      </w:r>
      <w:r w:rsidR="00486D7F" w:rsidRPr="00EA5C94">
        <w:rPr>
          <w:bCs/>
        </w:rPr>
        <w:t xml:space="preserve">Pracovník </w:t>
      </w:r>
      <w:r w:rsidR="00A2028A" w:rsidRPr="00EA5C94">
        <w:rPr>
          <w:bCs/>
        </w:rPr>
        <w:t>Zhotovitel</w:t>
      </w:r>
      <w:r w:rsidR="00486D7F" w:rsidRPr="00EA5C94">
        <w:rPr>
          <w:bCs/>
        </w:rPr>
        <w:t>e</w:t>
      </w:r>
      <w:r w:rsidR="00A2028A" w:rsidRPr="00EA5C94">
        <w:rPr>
          <w:bCs/>
        </w:rPr>
        <w:t xml:space="preserve">, který toto školení v dané periodě doposud neabsolvoval, musí toto školení absolvovat před započetím dílčího plnění této Smlouvy. </w:t>
      </w:r>
      <w:r w:rsidR="00A76B04" w:rsidRPr="00EA5C94">
        <w:rPr>
          <w:bCs/>
        </w:rPr>
        <w:t xml:space="preserve">Objednatel si vyhrazuje právo určovat jednostranně okruh </w:t>
      </w:r>
      <w:r w:rsidR="009960ED" w:rsidRPr="00EA5C94">
        <w:rPr>
          <w:bCs/>
        </w:rPr>
        <w:t>profesí</w:t>
      </w:r>
      <w:r w:rsidR="00A76B04" w:rsidRPr="00EA5C94">
        <w:rPr>
          <w:bCs/>
        </w:rPr>
        <w:t xml:space="preserve">, na něž se povinnost absolvovat školení ve výše uvedeném smyslu vztahuje, a to zejména v návaznosti na změny legislativy s dopadem na </w:t>
      </w:r>
      <w:r w:rsidR="009960ED" w:rsidRPr="00EA5C94">
        <w:rPr>
          <w:bCs/>
        </w:rPr>
        <w:t>výkon těchto profesí (zejm. se předpokládá povinná účast na školeních revizních techniků, projektantů atd.).</w:t>
      </w:r>
    </w:p>
    <w:p w14:paraId="37171472" w14:textId="77777777" w:rsidR="000E2B52" w:rsidRPr="00EA5C94" w:rsidRDefault="005C64BA" w:rsidP="001C1170">
      <w:pPr>
        <w:pStyle w:val="RLTextlnkuslovan"/>
        <w:numPr>
          <w:ilvl w:val="1"/>
          <w:numId w:val="8"/>
        </w:numPr>
        <w:rPr>
          <w:bCs/>
        </w:rPr>
      </w:pPr>
      <w:r w:rsidRPr="00EA5C94">
        <w:rPr>
          <w:bCs/>
        </w:rPr>
        <w:t>Objednatel je povinen:</w:t>
      </w:r>
    </w:p>
    <w:p w14:paraId="0B7826E5" w14:textId="25AD1128" w:rsidR="00B52249" w:rsidRPr="00EA5C94" w:rsidRDefault="000450E5" w:rsidP="001C1170">
      <w:pPr>
        <w:pStyle w:val="RLTextlnkuslovan"/>
        <w:numPr>
          <w:ilvl w:val="2"/>
          <w:numId w:val="8"/>
        </w:numPr>
        <w:ind w:hanging="657"/>
        <w:rPr>
          <w:bCs/>
        </w:rPr>
      </w:pPr>
      <w:r w:rsidRPr="00EA5C94">
        <w:rPr>
          <w:bCs/>
        </w:rPr>
        <w:lastRenderedPageBreak/>
        <w:t>P</w:t>
      </w:r>
      <w:r w:rsidR="00A751CA" w:rsidRPr="00EA5C94">
        <w:rPr>
          <w:bCs/>
        </w:rPr>
        <w:t>ředat</w:t>
      </w:r>
      <w:r>
        <w:rPr>
          <w:bCs/>
        </w:rPr>
        <w:t xml:space="preserve"> Zhotoviteli</w:t>
      </w:r>
      <w:r w:rsidR="00A751CA" w:rsidRPr="00EA5C94">
        <w:rPr>
          <w:bCs/>
        </w:rPr>
        <w:t xml:space="preserve"> </w:t>
      </w:r>
      <w:r w:rsidR="007661F2">
        <w:rPr>
          <w:bCs/>
        </w:rPr>
        <w:t xml:space="preserve">veškeré podklady a jednoznačné zadání stavby </w:t>
      </w:r>
      <w:r>
        <w:rPr>
          <w:bCs/>
        </w:rPr>
        <w:t>(</w:t>
      </w:r>
      <w:r w:rsidR="007661F2">
        <w:rPr>
          <w:bCs/>
        </w:rPr>
        <w:t>včetně mapových podkladů</w:t>
      </w:r>
      <w:r>
        <w:rPr>
          <w:bCs/>
        </w:rPr>
        <w:t>)</w:t>
      </w:r>
      <w:r w:rsidR="007661F2">
        <w:rPr>
          <w:bCs/>
        </w:rPr>
        <w:t xml:space="preserve"> </w:t>
      </w:r>
      <w:r w:rsidR="002C4120" w:rsidRPr="00EA5C94">
        <w:rPr>
          <w:bCs/>
        </w:rPr>
        <w:t xml:space="preserve">tak, aby </w:t>
      </w:r>
      <w:r w:rsidR="00D6550D" w:rsidRPr="00EA5C94">
        <w:rPr>
          <w:bCs/>
        </w:rPr>
        <w:t>Zhotovite</w:t>
      </w:r>
      <w:r w:rsidR="002C4120" w:rsidRPr="00EA5C94">
        <w:rPr>
          <w:bCs/>
        </w:rPr>
        <w:t xml:space="preserve">l mohl </w:t>
      </w:r>
      <w:r>
        <w:rPr>
          <w:bCs/>
        </w:rPr>
        <w:t xml:space="preserve">řádně a včas provést </w:t>
      </w:r>
      <w:r w:rsidR="002C4120" w:rsidRPr="00EA5C94">
        <w:rPr>
          <w:bCs/>
        </w:rPr>
        <w:t>předmět plnění (ve smyslu PNE 330000-6)</w:t>
      </w:r>
      <w:r w:rsidR="00C333A8" w:rsidRPr="00EA5C94">
        <w:rPr>
          <w:bCs/>
        </w:rPr>
        <w:t xml:space="preserve">. </w:t>
      </w:r>
    </w:p>
    <w:p w14:paraId="5CD743AD" w14:textId="33F4DD1C" w:rsidR="00A80849" w:rsidRDefault="000E2B52" w:rsidP="001C1170">
      <w:pPr>
        <w:pStyle w:val="RLTextlnkuslovan"/>
        <w:numPr>
          <w:ilvl w:val="2"/>
          <w:numId w:val="8"/>
        </w:numPr>
        <w:ind w:hanging="657"/>
        <w:rPr>
          <w:bCs/>
        </w:rPr>
      </w:pPr>
      <w:r w:rsidRPr="00EA5C94">
        <w:rPr>
          <w:bCs/>
        </w:rPr>
        <w:t xml:space="preserve">koordinovat provádění příslušných prací </w:t>
      </w:r>
      <w:r w:rsidR="003C1161">
        <w:rPr>
          <w:bCs/>
        </w:rPr>
        <w:t xml:space="preserve">(připojení SNK </w:t>
      </w:r>
      <w:r w:rsidR="00022720">
        <w:rPr>
          <w:bCs/>
        </w:rPr>
        <w:t>k DS</w:t>
      </w:r>
      <w:r w:rsidR="003C1161">
        <w:rPr>
          <w:bCs/>
        </w:rPr>
        <w:t xml:space="preserve">) </w:t>
      </w:r>
      <w:r w:rsidR="000450E5">
        <w:rPr>
          <w:bCs/>
        </w:rPr>
        <w:t>a při jejich realizaci</w:t>
      </w:r>
      <w:r w:rsidRPr="00EA5C94">
        <w:rPr>
          <w:bCs/>
        </w:rPr>
        <w:t xml:space="preserve"> se </w:t>
      </w:r>
      <w:r w:rsidR="00D6550D" w:rsidRPr="00EA5C94">
        <w:rPr>
          <w:bCs/>
        </w:rPr>
        <w:t>Zhotovite</w:t>
      </w:r>
      <w:r w:rsidRPr="00EA5C94">
        <w:rPr>
          <w:bCs/>
        </w:rPr>
        <w:t>lem spolupracovat</w:t>
      </w:r>
      <w:r w:rsidR="00846425" w:rsidRPr="00EA5C94">
        <w:rPr>
          <w:bCs/>
        </w:rPr>
        <w:t>;</w:t>
      </w:r>
    </w:p>
    <w:p w14:paraId="3E280B3E" w14:textId="7CA35EC5" w:rsidR="00A80849" w:rsidRPr="00A80849" w:rsidRDefault="00A80849" w:rsidP="001C1170">
      <w:pPr>
        <w:pStyle w:val="RLTextlnkuslovan"/>
        <w:numPr>
          <w:ilvl w:val="2"/>
          <w:numId w:val="8"/>
        </w:numPr>
        <w:ind w:hanging="657"/>
        <w:rPr>
          <w:bCs/>
        </w:rPr>
      </w:pPr>
      <w:r>
        <w:rPr>
          <w:bCs/>
        </w:rPr>
        <w:t xml:space="preserve">metodicky řídit </w:t>
      </w:r>
      <w:r w:rsidR="000450E5">
        <w:rPr>
          <w:bCs/>
        </w:rPr>
        <w:t>Z</w:t>
      </w:r>
      <w:r>
        <w:rPr>
          <w:bCs/>
        </w:rPr>
        <w:t xml:space="preserve">hotovitele z pohledu nárokování a výdeje materiálu z centrálních skladů </w:t>
      </w:r>
      <w:r w:rsidR="002A48C9">
        <w:rPr>
          <w:bCs/>
        </w:rPr>
        <w:t xml:space="preserve">do skladu EON umístěného ve středisku Zhotovitele a následného výdeje </w:t>
      </w:r>
      <w:r>
        <w:rPr>
          <w:bCs/>
        </w:rPr>
        <w:t>na jednotlivé stavby na klíč.</w:t>
      </w:r>
    </w:p>
    <w:p w14:paraId="042887F4" w14:textId="77777777" w:rsidR="008C0806" w:rsidRPr="00EA5C94" w:rsidRDefault="002C4120" w:rsidP="001C1170">
      <w:pPr>
        <w:pStyle w:val="RLTextlnkuslovan"/>
        <w:numPr>
          <w:ilvl w:val="2"/>
          <w:numId w:val="8"/>
        </w:numPr>
        <w:ind w:hanging="657"/>
        <w:rPr>
          <w:bCs/>
        </w:rPr>
      </w:pPr>
      <w:r w:rsidRPr="00EA5C94">
        <w:rPr>
          <w:bCs/>
        </w:rPr>
        <w:t>z</w:t>
      </w:r>
      <w:r w:rsidR="00F81D82" w:rsidRPr="00EA5C94">
        <w:rPr>
          <w:bCs/>
        </w:rPr>
        <w:t xml:space="preserve">ajistit pro </w:t>
      </w:r>
      <w:r w:rsidR="00D6550D" w:rsidRPr="00EA5C94">
        <w:rPr>
          <w:bCs/>
        </w:rPr>
        <w:t>Zhotovite</w:t>
      </w:r>
      <w:r w:rsidR="00F81D82" w:rsidRPr="00EA5C94">
        <w:rPr>
          <w:bCs/>
        </w:rPr>
        <w:t>le vstup do zařízení</w:t>
      </w:r>
      <w:r w:rsidR="00A400E2" w:rsidRPr="00EA5C94">
        <w:rPr>
          <w:bCs/>
        </w:rPr>
        <w:t xml:space="preserve"> a objektů</w:t>
      </w:r>
      <w:r w:rsidR="00F81D82" w:rsidRPr="00EA5C94">
        <w:rPr>
          <w:bCs/>
        </w:rPr>
        <w:t xml:space="preserve"> </w:t>
      </w:r>
      <w:r w:rsidR="00D6550D" w:rsidRPr="00EA5C94">
        <w:rPr>
          <w:bCs/>
        </w:rPr>
        <w:t>Objednat</w:t>
      </w:r>
      <w:r w:rsidR="00F81D82" w:rsidRPr="00EA5C94">
        <w:rPr>
          <w:bCs/>
        </w:rPr>
        <w:t>ele</w:t>
      </w:r>
      <w:r w:rsidR="00A400E2" w:rsidRPr="00EA5C94">
        <w:rPr>
          <w:bCs/>
        </w:rPr>
        <w:t>.</w:t>
      </w:r>
    </w:p>
    <w:p w14:paraId="21F4526A" w14:textId="77777777" w:rsidR="00023CF3" w:rsidRPr="00EA5C94" w:rsidRDefault="000E46EF" w:rsidP="001C1170">
      <w:pPr>
        <w:pStyle w:val="RLlneksmlouvy"/>
        <w:numPr>
          <w:ilvl w:val="0"/>
          <w:numId w:val="8"/>
        </w:numPr>
        <w:rPr>
          <w:caps/>
          <w:szCs w:val="22"/>
        </w:rPr>
      </w:pPr>
      <w:r w:rsidRPr="00EA5C94">
        <w:rPr>
          <w:caps/>
          <w:szCs w:val="22"/>
        </w:rPr>
        <w:t>Dodržování pravidel BOZP a dalších</w:t>
      </w:r>
    </w:p>
    <w:p w14:paraId="350A7DE2" w14:textId="77777777" w:rsidR="004C0915" w:rsidRPr="00EA5C94" w:rsidRDefault="004C0915" w:rsidP="00F32A2A">
      <w:pPr>
        <w:pStyle w:val="RLTextlnkuslovan"/>
        <w:numPr>
          <w:ilvl w:val="1"/>
          <w:numId w:val="8"/>
        </w:numPr>
        <w:ind w:left="851" w:hanging="491"/>
        <w:rPr>
          <w:bCs/>
        </w:rPr>
      </w:pPr>
      <w:r w:rsidRPr="00EA5C94">
        <w:rPr>
          <w:bCs/>
        </w:rPr>
        <w:t xml:space="preserve">Zhotovitel plně odpovídá za dodržování bezpečnosti a hygieny práce, požární ochrany a ochrany zdraví svých pracovníků či svého </w:t>
      </w:r>
      <w:r w:rsidR="00CB6265">
        <w:rPr>
          <w:bCs/>
        </w:rPr>
        <w:t>Pod</w:t>
      </w:r>
      <w:r w:rsidRPr="00EA5C94">
        <w:rPr>
          <w:bCs/>
        </w:rPr>
        <w:t>dodavatele. Zhotovitel je povinen provádět veškeré práce dle této Smlouvy v souladu s právními předpisy, a to zejména:</w:t>
      </w:r>
    </w:p>
    <w:p w14:paraId="6E8C049D" w14:textId="12E85A76" w:rsidR="004C0915" w:rsidRPr="00EA5C94" w:rsidRDefault="004C0915" w:rsidP="001C1170">
      <w:pPr>
        <w:pStyle w:val="RLTextlnkuslovan"/>
        <w:numPr>
          <w:ilvl w:val="0"/>
          <w:numId w:val="17"/>
        </w:numPr>
        <w:tabs>
          <w:tab w:val="left" w:pos="708"/>
        </w:tabs>
        <w:rPr>
          <w:bCs/>
        </w:rPr>
      </w:pPr>
      <w:r w:rsidRPr="00EA5C94">
        <w:rPr>
          <w:bCs/>
        </w:rPr>
        <w:t xml:space="preserve">Se zákonem </w:t>
      </w:r>
      <w:r w:rsidR="00A80849">
        <w:rPr>
          <w:bCs/>
        </w:rPr>
        <w:t xml:space="preserve">č. </w:t>
      </w:r>
      <w:r w:rsidRPr="00EA5C94">
        <w:rPr>
          <w:bCs/>
        </w:rPr>
        <w:t xml:space="preserve">262/2006 Sb., </w:t>
      </w:r>
      <w:r w:rsidR="00C1302C">
        <w:rPr>
          <w:bCs/>
        </w:rPr>
        <w:t>z</w:t>
      </w:r>
      <w:r w:rsidRPr="00EA5C94">
        <w:rPr>
          <w:bCs/>
        </w:rPr>
        <w:t>ákoník práce, ve znění pozdějších předpisů,</w:t>
      </w:r>
    </w:p>
    <w:p w14:paraId="0C9A001C" w14:textId="77777777" w:rsidR="004C0915" w:rsidRPr="00EA5C94" w:rsidRDefault="004C0915" w:rsidP="001C1170">
      <w:pPr>
        <w:pStyle w:val="RLTextlnkuslovan"/>
        <w:numPr>
          <w:ilvl w:val="0"/>
          <w:numId w:val="17"/>
        </w:numPr>
        <w:tabs>
          <w:tab w:val="left" w:pos="708"/>
        </w:tabs>
        <w:rPr>
          <w:bCs/>
        </w:rPr>
      </w:pPr>
      <w:r w:rsidRPr="00EA5C94">
        <w:rPr>
          <w:bCs/>
        </w:rPr>
        <w:t>se zákonem č. 309/2006 Sb., o bezpečnosti a ochrany zdraví při práci, ve znění pozdějších předpisů,</w:t>
      </w:r>
    </w:p>
    <w:p w14:paraId="0B02FC6E" w14:textId="77777777" w:rsidR="004C0915" w:rsidRPr="00EA5C94" w:rsidRDefault="004C0915" w:rsidP="001C1170">
      <w:pPr>
        <w:pStyle w:val="RLTextlnkuslovan"/>
        <w:numPr>
          <w:ilvl w:val="0"/>
          <w:numId w:val="17"/>
        </w:numPr>
        <w:tabs>
          <w:tab w:val="left" w:pos="708"/>
        </w:tabs>
        <w:rPr>
          <w:bCs/>
        </w:rPr>
      </w:pPr>
      <w:r w:rsidRPr="00EA5C94">
        <w:rPr>
          <w:bCs/>
        </w:rPr>
        <w:t>s nařízením vlády 591/2006 Sb., o bližších minimálních požadavcích na bezpečnost a ochranu zdraví při práci na staveništích,</w:t>
      </w:r>
    </w:p>
    <w:p w14:paraId="0C9ABBAA" w14:textId="77777777" w:rsidR="004C0915" w:rsidRPr="003C1161" w:rsidRDefault="004C0915" w:rsidP="001C1170">
      <w:pPr>
        <w:pStyle w:val="Odstavecseseznamem"/>
        <w:numPr>
          <w:ilvl w:val="0"/>
          <w:numId w:val="17"/>
        </w:numPr>
        <w:tabs>
          <w:tab w:val="left" w:pos="708"/>
        </w:tabs>
        <w:rPr>
          <w:rFonts w:ascii="Calibri" w:eastAsia="Times New Roman" w:hAnsi="Calibri" w:cs="Times New Roman"/>
          <w:bCs/>
          <w:szCs w:val="24"/>
          <w:lang w:eastAsia="cs-CZ"/>
        </w:rPr>
      </w:pPr>
      <w:r w:rsidRPr="003C1161">
        <w:rPr>
          <w:rFonts w:ascii="Calibri" w:eastAsia="Times New Roman" w:hAnsi="Calibri" w:cs="Times New Roman"/>
          <w:bCs/>
          <w:szCs w:val="24"/>
          <w:lang w:eastAsia="cs-CZ"/>
        </w:rPr>
        <w:t>s nařízením vlády č. 362/2005 Sb</w:t>
      </w:r>
      <w:r w:rsidR="00895AE8" w:rsidRPr="00895AE8">
        <w:rPr>
          <w:rFonts w:ascii="Calibri" w:eastAsia="Times New Roman" w:hAnsi="Calibri" w:cs="Times New Roman"/>
          <w:bCs/>
          <w:szCs w:val="24"/>
          <w:lang w:eastAsia="cs-CZ"/>
        </w:rPr>
        <w:t>., o bližších požadavcích na bezpečnost a ochranu zdraví při práci na pracovištích s nebezpečím pádu z výšky nebo do hloubky.</w:t>
      </w:r>
    </w:p>
    <w:p w14:paraId="4B16A57C" w14:textId="77777777" w:rsidR="004C0915" w:rsidRPr="00EA5C94" w:rsidRDefault="004C0915" w:rsidP="00F32A2A">
      <w:pPr>
        <w:pStyle w:val="RLTextlnkuslovan"/>
        <w:numPr>
          <w:ilvl w:val="1"/>
          <w:numId w:val="8"/>
        </w:numPr>
        <w:ind w:left="851" w:hanging="491"/>
        <w:rPr>
          <w:bCs/>
        </w:rPr>
      </w:pPr>
      <w:r w:rsidRPr="00EA5C94">
        <w:rPr>
          <w:bCs/>
        </w:rPr>
        <w:t xml:space="preserve">Zhotovitel je povinen ještě před zahájením prací dle této Smlouvy řádně poučit každého </w:t>
      </w:r>
      <w:r w:rsidR="00895AE8">
        <w:rPr>
          <w:bCs/>
        </w:rPr>
        <w:t>pracovníka</w:t>
      </w:r>
      <w:r w:rsidRPr="00EA5C94">
        <w:rPr>
          <w:bCs/>
        </w:rPr>
        <w:t xml:space="preserve"> svého či </w:t>
      </w:r>
      <w:r w:rsidR="00CB6265">
        <w:rPr>
          <w:bCs/>
        </w:rPr>
        <w:t>Pod</w:t>
      </w:r>
      <w:r w:rsidRPr="00EA5C94">
        <w:rPr>
          <w:bCs/>
        </w:rPr>
        <w:t>dodavatele o jeho povinnostech a právech ve vztahu k požární ochraně (dále jen „</w:t>
      </w:r>
      <w:r w:rsidRPr="00EA5C94">
        <w:rPr>
          <w:b/>
          <w:bCs/>
        </w:rPr>
        <w:t>PO</w:t>
      </w:r>
      <w:r w:rsidRPr="00EA5C94">
        <w:rPr>
          <w:bCs/>
        </w:rPr>
        <w:t xml:space="preserve">“), </w:t>
      </w:r>
      <w:r w:rsidR="00895AE8">
        <w:rPr>
          <w:bCs/>
        </w:rPr>
        <w:t xml:space="preserve">bezpečnosti práce a </w:t>
      </w:r>
      <w:r w:rsidRPr="00EA5C94">
        <w:rPr>
          <w:bCs/>
        </w:rPr>
        <w:t>ochraně zdraví při práci (dále jen „</w:t>
      </w:r>
      <w:r w:rsidRPr="00EA5C94">
        <w:rPr>
          <w:b/>
          <w:bCs/>
        </w:rPr>
        <w:t>BOZP</w:t>
      </w:r>
      <w:r w:rsidRPr="00EA5C94">
        <w:rPr>
          <w:bCs/>
        </w:rPr>
        <w:t>“) a systému řízení ochrany životního prostředí (dále jen „</w:t>
      </w:r>
      <w:r w:rsidRPr="00EA5C94">
        <w:rPr>
          <w:b/>
          <w:bCs/>
        </w:rPr>
        <w:t>EMS</w:t>
      </w:r>
      <w:r w:rsidRPr="00EA5C94">
        <w:rPr>
          <w:bCs/>
        </w:rPr>
        <w:t>“).</w:t>
      </w:r>
    </w:p>
    <w:p w14:paraId="3ED75565" w14:textId="5E708108" w:rsidR="00A525DF" w:rsidRPr="00EA5C94" w:rsidRDefault="00A525DF" w:rsidP="00F32A2A">
      <w:pPr>
        <w:pStyle w:val="RLTextlnkuslovan"/>
        <w:numPr>
          <w:ilvl w:val="1"/>
          <w:numId w:val="8"/>
        </w:numPr>
        <w:ind w:left="851" w:hanging="491"/>
        <w:rPr>
          <w:bCs/>
        </w:rPr>
      </w:pPr>
      <w:r w:rsidRPr="00EA5C94">
        <w:rPr>
          <w:bCs/>
        </w:rPr>
        <w:t xml:space="preserve">Zhotovitel je dále povinen zúčastnit se prostřednictvím jedné odpovědné osoby školení věnované tématu BOZP a PO, které bude pořádané zástupcem </w:t>
      </w:r>
      <w:r w:rsidR="00D6550D" w:rsidRPr="00EA5C94">
        <w:rPr>
          <w:bCs/>
        </w:rPr>
        <w:t>Objednat</w:t>
      </w:r>
      <w:r w:rsidRPr="00EA5C94">
        <w:rPr>
          <w:bCs/>
        </w:rPr>
        <w:t>ele, a to jedenkrát za dva kalendářní roky</w:t>
      </w:r>
      <w:r w:rsidR="00022720">
        <w:rPr>
          <w:bCs/>
        </w:rPr>
        <w:t>, neurčí-li Objednatel jinak</w:t>
      </w:r>
      <w:r w:rsidRPr="00EA5C94">
        <w:rPr>
          <w:bCs/>
        </w:rPr>
        <w:t xml:space="preserve">. Náklady na školení hradí </w:t>
      </w:r>
      <w:r w:rsidR="00D6550D" w:rsidRPr="00EA5C94">
        <w:rPr>
          <w:bCs/>
        </w:rPr>
        <w:t>Objednat</w:t>
      </w:r>
      <w:r w:rsidRPr="00EA5C94">
        <w:rPr>
          <w:bCs/>
        </w:rPr>
        <w:t xml:space="preserve">el (nezahrnuje náklady na dopravu, ubytování, stravování a na náhradu ušlé mzdy). Zhotovitel je povinen vždy bezprostředně po absolvování tohoto školení prokazatelně seznámit a proškolit své zaměstnance a zaměstnance svého </w:t>
      </w:r>
      <w:r w:rsidR="00CB6265">
        <w:rPr>
          <w:bCs/>
        </w:rPr>
        <w:t>Pod</w:t>
      </w:r>
      <w:r w:rsidR="00CF4A09" w:rsidRPr="00EA5C94">
        <w:rPr>
          <w:bCs/>
        </w:rPr>
        <w:t>dod</w:t>
      </w:r>
      <w:r w:rsidRPr="00EA5C94">
        <w:rPr>
          <w:bCs/>
        </w:rPr>
        <w:t xml:space="preserve">avatele s informacemi získanými během tohoto školení. Zhotovitel je rovněž povinen proškolit každého svého nového zaměstnance i nového zaměstnance svého </w:t>
      </w:r>
      <w:r w:rsidR="00CB6265">
        <w:rPr>
          <w:bCs/>
        </w:rPr>
        <w:t>Pod</w:t>
      </w:r>
      <w:r w:rsidR="00A569AE" w:rsidRPr="00EA5C94">
        <w:rPr>
          <w:bCs/>
        </w:rPr>
        <w:t>dodavatele</w:t>
      </w:r>
      <w:r w:rsidRPr="00EA5C94">
        <w:rPr>
          <w:bCs/>
        </w:rPr>
        <w:t xml:space="preserve">, který nastoupil v průběhu mezi školícím 2 letým intervalem. </w:t>
      </w:r>
      <w:r w:rsidR="00E40B9A" w:rsidRPr="00EA5C94">
        <w:rPr>
          <w:bCs/>
        </w:rPr>
        <w:t xml:space="preserve">Objednatel upozorňuje, že toto školení je školením doplňkovým a nenahrazuje tak školení BOZP a PO </w:t>
      </w:r>
      <w:r w:rsidR="00895AE8">
        <w:rPr>
          <w:bCs/>
        </w:rPr>
        <w:t>vyžadovaná právními a ostatními předpisy</w:t>
      </w:r>
      <w:r w:rsidR="00E40B9A" w:rsidRPr="00EA5C94">
        <w:rPr>
          <w:bCs/>
        </w:rPr>
        <w:t>.</w:t>
      </w:r>
    </w:p>
    <w:p w14:paraId="31A896A6" w14:textId="2E0087FC" w:rsidR="00A525DF" w:rsidRPr="00EA5C94" w:rsidRDefault="00A525DF" w:rsidP="00F32A2A">
      <w:pPr>
        <w:pStyle w:val="RLTextlnkuslovan"/>
        <w:numPr>
          <w:ilvl w:val="1"/>
          <w:numId w:val="8"/>
        </w:numPr>
        <w:ind w:left="851" w:hanging="491"/>
        <w:rPr>
          <w:bCs/>
        </w:rPr>
      </w:pPr>
      <w:r w:rsidRPr="00EA5C94">
        <w:rPr>
          <w:bCs/>
        </w:rPr>
        <w:t xml:space="preserve">Zhotovitel výslovně prohlašuje, že všichni pracovníci, kteří budou </w:t>
      </w:r>
      <w:r w:rsidR="00A569AE" w:rsidRPr="00EA5C94">
        <w:rPr>
          <w:bCs/>
        </w:rPr>
        <w:t xml:space="preserve">plnění </w:t>
      </w:r>
      <w:r w:rsidRPr="00EA5C94">
        <w:rPr>
          <w:bCs/>
        </w:rPr>
        <w:t xml:space="preserve">dle této </w:t>
      </w:r>
      <w:r w:rsidR="00586DF7" w:rsidRPr="00EA5C94">
        <w:rPr>
          <w:bCs/>
        </w:rPr>
        <w:t>Smlou</w:t>
      </w:r>
      <w:r w:rsidRPr="00EA5C94">
        <w:rPr>
          <w:bCs/>
        </w:rPr>
        <w:t>vy po</w:t>
      </w:r>
      <w:r w:rsidR="00A569AE" w:rsidRPr="00EA5C94">
        <w:rPr>
          <w:bCs/>
        </w:rPr>
        <w:t>skytovat</w:t>
      </w:r>
      <w:r w:rsidRPr="00EA5C94">
        <w:rPr>
          <w:bCs/>
        </w:rPr>
        <w:t xml:space="preserve">, </w:t>
      </w:r>
      <w:r w:rsidR="003F4E93" w:rsidRPr="00EA5C94">
        <w:rPr>
          <w:bCs/>
        </w:rPr>
        <w:t xml:space="preserve">jsou k jeho provádění odborně způsobilí, </w:t>
      </w:r>
      <w:r w:rsidRPr="00EA5C94">
        <w:rPr>
          <w:bCs/>
        </w:rPr>
        <w:t xml:space="preserve">mají platný doklad o potřebné zdravotní způsobilosti a splňují požadavky pro bezpečný provoz a používání strojů, technických zařízení, přístrojů a nářadí ve smyslu Nařízení vlády </w:t>
      </w:r>
      <w:r w:rsidR="00A80849">
        <w:rPr>
          <w:bCs/>
        </w:rPr>
        <w:t xml:space="preserve">č. </w:t>
      </w:r>
      <w:r w:rsidRPr="00EA5C94">
        <w:rPr>
          <w:bCs/>
        </w:rPr>
        <w:t>378/2001 Sb.</w:t>
      </w:r>
      <w:r w:rsidR="00851B4E" w:rsidRPr="00EA5C94">
        <w:rPr>
          <w:bCs/>
        </w:rPr>
        <w:t>,</w:t>
      </w:r>
      <w:r w:rsidRPr="00EA5C94">
        <w:rPr>
          <w:bCs/>
        </w:rPr>
        <w:t xml:space="preserve"> a je si vědom případných právních následků z nesplnění této podmínky, včetně povi</w:t>
      </w:r>
      <w:r w:rsidR="001D4CFF" w:rsidRPr="00EA5C94">
        <w:rPr>
          <w:bCs/>
        </w:rPr>
        <w:t xml:space="preserve">nnosti náhrady </w:t>
      </w:r>
      <w:r w:rsidR="00E664D6" w:rsidRPr="00EA5C94">
        <w:rPr>
          <w:bCs/>
        </w:rPr>
        <w:t>újmy</w:t>
      </w:r>
      <w:r w:rsidR="001D4CFF" w:rsidRPr="00EA5C94">
        <w:rPr>
          <w:bCs/>
        </w:rPr>
        <w:t xml:space="preserve"> způsobené </w:t>
      </w:r>
      <w:r w:rsidR="00D6550D" w:rsidRPr="00EA5C94">
        <w:rPr>
          <w:bCs/>
        </w:rPr>
        <w:t>Objednat</w:t>
      </w:r>
      <w:r w:rsidR="001D4CFF" w:rsidRPr="00EA5C94">
        <w:rPr>
          <w:bCs/>
        </w:rPr>
        <w:t>eli</w:t>
      </w:r>
      <w:r w:rsidRPr="00EA5C94">
        <w:rPr>
          <w:bCs/>
        </w:rPr>
        <w:t xml:space="preserve"> případně třetím osobám. Zhotovitel je na základě v</w:t>
      </w:r>
      <w:r w:rsidR="001D4CFF" w:rsidRPr="00EA5C94">
        <w:rPr>
          <w:bCs/>
        </w:rPr>
        <w:t xml:space="preserve">ýzvy </w:t>
      </w:r>
      <w:r w:rsidR="00D6550D" w:rsidRPr="00EA5C94">
        <w:rPr>
          <w:bCs/>
        </w:rPr>
        <w:t>Objednat</w:t>
      </w:r>
      <w:r w:rsidR="001D4CFF" w:rsidRPr="00EA5C94">
        <w:rPr>
          <w:bCs/>
        </w:rPr>
        <w:t xml:space="preserve">ele povinen doložit </w:t>
      </w:r>
      <w:r w:rsidR="00D6550D" w:rsidRPr="00EA5C94">
        <w:rPr>
          <w:bCs/>
        </w:rPr>
        <w:t>Objednat</w:t>
      </w:r>
      <w:r w:rsidRPr="00EA5C94">
        <w:rPr>
          <w:bCs/>
        </w:rPr>
        <w:t>eli nebo jeho zástupci doklad o splnění této podmínky.</w:t>
      </w:r>
    </w:p>
    <w:p w14:paraId="2BA8245D" w14:textId="77777777" w:rsidR="00A525DF" w:rsidRPr="00EA5C94" w:rsidRDefault="00A525DF" w:rsidP="00F32A2A">
      <w:pPr>
        <w:pStyle w:val="RLTextlnkuslovan"/>
        <w:numPr>
          <w:ilvl w:val="1"/>
          <w:numId w:val="8"/>
        </w:numPr>
        <w:ind w:left="851" w:hanging="491"/>
        <w:rPr>
          <w:bCs/>
        </w:rPr>
      </w:pPr>
      <w:r w:rsidRPr="00EA5C94">
        <w:rPr>
          <w:bCs/>
        </w:rPr>
        <w:lastRenderedPageBreak/>
        <w:t xml:space="preserve">Zhotovitel je dále povinen zajistit, aby byli pracovníci náležitě vybaveni ochrannými a pracovními </w:t>
      </w:r>
      <w:r w:rsidR="00136A08">
        <w:rPr>
          <w:bCs/>
        </w:rPr>
        <w:t>prostředky</w:t>
      </w:r>
      <w:r w:rsidRPr="00EA5C94">
        <w:rPr>
          <w:bCs/>
        </w:rPr>
        <w:t xml:space="preserve"> pro daný druh prováděných prací</w:t>
      </w:r>
      <w:r w:rsidR="00136A08" w:rsidRPr="00136A08">
        <w:rPr>
          <w:bCs/>
        </w:rPr>
        <w:t xml:space="preserve"> </w:t>
      </w:r>
      <w:r w:rsidR="00136A08">
        <w:rPr>
          <w:bCs/>
        </w:rPr>
        <w:t xml:space="preserve">a aby je při plnění dle této </w:t>
      </w:r>
      <w:r w:rsidR="009A28E7">
        <w:rPr>
          <w:bCs/>
        </w:rPr>
        <w:t>Smlouvy</w:t>
      </w:r>
      <w:r w:rsidR="00136A08">
        <w:rPr>
          <w:bCs/>
        </w:rPr>
        <w:t xml:space="preserve"> používali</w:t>
      </w:r>
      <w:r w:rsidR="00136A08" w:rsidRPr="00EA5C94">
        <w:rPr>
          <w:bCs/>
        </w:rPr>
        <w:t>.</w:t>
      </w:r>
    </w:p>
    <w:p w14:paraId="6C87D741" w14:textId="77777777" w:rsidR="001D4CFF" w:rsidRPr="00EA5C94" w:rsidRDefault="00A525DF" w:rsidP="00F32A2A">
      <w:pPr>
        <w:pStyle w:val="RLTextlnkuslovan"/>
        <w:numPr>
          <w:ilvl w:val="1"/>
          <w:numId w:val="8"/>
        </w:numPr>
        <w:ind w:left="851" w:hanging="491"/>
        <w:rPr>
          <w:bCs/>
        </w:rPr>
      </w:pPr>
      <w:r w:rsidRPr="00EA5C94">
        <w:rPr>
          <w:bCs/>
        </w:rPr>
        <w:t xml:space="preserve">Zhotovitel se zavazuje vykonávat </w:t>
      </w:r>
      <w:r w:rsidR="00115B8A" w:rsidRPr="00EA5C94">
        <w:rPr>
          <w:bCs/>
        </w:rPr>
        <w:t xml:space="preserve">v rámci </w:t>
      </w:r>
      <w:r w:rsidRPr="00EA5C94">
        <w:rPr>
          <w:bCs/>
        </w:rPr>
        <w:t>všech dílčí</w:t>
      </w:r>
      <w:r w:rsidR="00115B8A" w:rsidRPr="00EA5C94">
        <w:rPr>
          <w:bCs/>
        </w:rPr>
        <w:t>ch</w:t>
      </w:r>
      <w:r w:rsidRPr="00EA5C94">
        <w:rPr>
          <w:bCs/>
        </w:rPr>
        <w:t xml:space="preserve"> plnění dle této </w:t>
      </w:r>
      <w:r w:rsidR="00586DF7" w:rsidRPr="00EA5C94">
        <w:rPr>
          <w:bCs/>
        </w:rPr>
        <w:t>Smlou</w:t>
      </w:r>
      <w:r w:rsidRPr="00EA5C94">
        <w:rPr>
          <w:bCs/>
        </w:rPr>
        <w:t>vy</w:t>
      </w:r>
      <w:r w:rsidR="00115B8A" w:rsidRPr="00EA5C94">
        <w:rPr>
          <w:bCs/>
        </w:rPr>
        <w:t xml:space="preserve"> elektromontážní práce za pomoci</w:t>
      </w:r>
      <w:r w:rsidRPr="00EA5C94">
        <w:rPr>
          <w:bCs/>
        </w:rPr>
        <w:t xml:space="preserve"> pracovník</w:t>
      </w:r>
      <w:r w:rsidR="00115B8A" w:rsidRPr="00EA5C94">
        <w:rPr>
          <w:bCs/>
        </w:rPr>
        <w:t>ů</w:t>
      </w:r>
      <w:r w:rsidRPr="00EA5C94">
        <w:rPr>
          <w:bCs/>
        </w:rPr>
        <w:t>, kteří mají příslušnou kvalifikaci a vybavení s tím, že každý z nich má kvalifikaci alespoň dle ustanovení § 4 vyhl</w:t>
      </w:r>
      <w:r w:rsidR="00A569AE" w:rsidRPr="00EA5C94">
        <w:rPr>
          <w:bCs/>
        </w:rPr>
        <w:t>ášky</w:t>
      </w:r>
      <w:r w:rsidRPr="00EA5C94">
        <w:rPr>
          <w:bCs/>
        </w:rPr>
        <w:t xml:space="preserve"> č. 50/1978 Sb., v platném znění. Zhotovitel je na základě výzvy </w:t>
      </w:r>
      <w:r w:rsidR="00D6550D" w:rsidRPr="00EA5C94">
        <w:rPr>
          <w:bCs/>
        </w:rPr>
        <w:t>Objednat</w:t>
      </w:r>
      <w:r w:rsidRPr="00EA5C94">
        <w:rPr>
          <w:bCs/>
        </w:rPr>
        <w:t xml:space="preserve">ele povinen doložit </w:t>
      </w:r>
      <w:r w:rsidR="00D6550D" w:rsidRPr="00EA5C94">
        <w:rPr>
          <w:bCs/>
        </w:rPr>
        <w:t>Objednat</w:t>
      </w:r>
      <w:r w:rsidRPr="00EA5C94">
        <w:rPr>
          <w:bCs/>
        </w:rPr>
        <w:t xml:space="preserve">eli nebo jeho zástupci doklad o kvalifikaci zaměstnanců svých či </w:t>
      </w:r>
      <w:r w:rsidR="00DE630B" w:rsidRPr="00EA5C94">
        <w:rPr>
          <w:bCs/>
        </w:rPr>
        <w:t xml:space="preserve">jeho </w:t>
      </w:r>
      <w:r w:rsidR="00CB6265">
        <w:rPr>
          <w:bCs/>
        </w:rPr>
        <w:t>Pod</w:t>
      </w:r>
      <w:r w:rsidR="00A569AE" w:rsidRPr="00EA5C94">
        <w:rPr>
          <w:bCs/>
        </w:rPr>
        <w:t>dodavatele</w:t>
      </w:r>
      <w:r w:rsidRPr="00EA5C94">
        <w:rPr>
          <w:bCs/>
        </w:rPr>
        <w:t xml:space="preserve">, a to ve lhůtě uvedené ve výzvě </w:t>
      </w:r>
      <w:r w:rsidR="00D6550D" w:rsidRPr="00EA5C94">
        <w:rPr>
          <w:bCs/>
        </w:rPr>
        <w:t>Objednat</w:t>
      </w:r>
      <w:r w:rsidRPr="00EA5C94">
        <w:rPr>
          <w:bCs/>
        </w:rPr>
        <w:t xml:space="preserve">ele či jeho zástupce. Pracovníci </w:t>
      </w:r>
      <w:r w:rsidR="00314BB2" w:rsidRPr="00EA5C94">
        <w:rPr>
          <w:bCs/>
        </w:rPr>
        <w:t>jsou povinni</w:t>
      </w:r>
      <w:r w:rsidRPr="00EA5C94">
        <w:rPr>
          <w:bCs/>
        </w:rPr>
        <w:t xml:space="preserve"> vždy pracovat ve skupinách o počtu nejméně dvou osob.</w:t>
      </w:r>
    </w:p>
    <w:p w14:paraId="3259BFCA" w14:textId="77777777" w:rsidR="0047201C" w:rsidRPr="00EA5C94" w:rsidRDefault="00A525DF" w:rsidP="00F32A2A">
      <w:pPr>
        <w:pStyle w:val="RLTextlnkuslovan"/>
        <w:numPr>
          <w:ilvl w:val="1"/>
          <w:numId w:val="8"/>
        </w:numPr>
        <w:ind w:left="851" w:hanging="491"/>
        <w:rPr>
          <w:bCs/>
        </w:rPr>
      </w:pPr>
      <w:r w:rsidRPr="00EA5C94">
        <w:rPr>
          <w:bCs/>
        </w:rPr>
        <w:t>Objednatel či jeho zástupce je oprávněn provádět kontrolu</w:t>
      </w:r>
      <w:r w:rsidR="0047201C" w:rsidRPr="00EA5C94">
        <w:rPr>
          <w:bCs/>
        </w:rPr>
        <w:t xml:space="preserve"> a technický dozor nad</w:t>
      </w:r>
      <w:r w:rsidRPr="00EA5C94">
        <w:rPr>
          <w:bCs/>
        </w:rPr>
        <w:t xml:space="preserve"> provádění</w:t>
      </w:r>
      <w:r w:rsidR="0047201C" w:rsidRPr="00EA5C94">
        <w:rPr>
          <w:bCs/>
        </w:rPr>
        <w:t>m</w:t>
      </w:r>
      <w:r w:rsidRPr="00EA5C94">
        <w:rPr>
          <w:bCs/>
        </w:rPr>
        <w:t xml:space="preserve"> předmětu dílčího plnění, dodržování</w:t>
      </w:r>
      <w:r w:rsidR="0047201C" w:rsidRPr="00EA5C94">
        <w:rPr>
          <w:bCs/>
        </w:rPr>
        <w:t>m</w:t>
      </w:r>
      <w:r w:rsidRPr="00EA5C94">
        <w:rPr>
          <w:bCs/>
        </w:rPr>
        <w:t xml:space="preserve"> legislativních, technických a smluvních požadavků BOZP, PO a EMS a dále kvalifikačních podmínek stanovených ve vyhl</w:t>
      </w:r>
      <w:r w:rsidR="00A569AE" w:rsidRPr="00EA5C94">
        <w:rPr>
          <w:bCs/>
        </w:rPr>
        <w:t>ášce</w:t>
      </w:r>
      <w:r w:rsidRPr="00EA5C94">
        <w:rPr>
          <w:bCs/>
        </w:rPr>
        <w:t xml:space="preserve"> č. 50/1978 Sb., v platném znění.</w:t>
      </w:r>
    </w:p>
    <w:p w14:paraId="381F86DE" w14:textId="77F9EA6D" w:rsidR="00A525DF" w:rsidRDefault="00A525DF" w:rsidP="00F32A2A">
      <w:pPr>
        <w:pStyle w:val="RLTextlnkuslovan"/>
        <w:numPr>
          <w:ilvl w:val="1"/>
          <w:numId w:val="8"/>
        </w:numPr>
        <w:ind w:left="851" w:hanging="491"/>
        <w:rPr>
          <w:bCs/>
        </w:rPr>
      </w:pPr>
      <w:bookmarkStart w:id="34" w:name="_Ref437350467"/>
      <w:r w:rsidRPr="00EA5C94">
        <w:rPr>
          <w:bCs/>
        </w:rPr>
        <w:t xml:space="preserve">Zhotovitel se v souvislosti s poskytováním plnění dle této </w:t>
      </w:r>
      <w:r w:rsidR="00586DF7" w:rsidRPr="00EA5C94">
        <w:rPr>
          <w:bCs/>
        </w:rPr>
        <w:t>Smlou</w:t>
      </w:r>
      <w:r w:rsidRPr="00EA5C94">
        <w:rPr>
          <w:bCs/>
        </w:rPr>
        <w:t>vy zavazuje postupovat v souladu s</w:t>
      </w:r>
      <w:r w:rsidR="00A64C3A" w:rsidRPr="00EA5C94">
        <w:rPr>
          <w:bCs/>
        </w:rPr>
        <w:t> </w:t>
      </w:r>
      <w:r w:rsidR="0060777F" w:rsidRPr="00EA5C94">
        <w:rPr>
          <w:bCs/>
        </w:rPr>
        <w:t>O</w:t>
      </w:r>
      <w:r w:rsidR="00A64C3A" w:rsidRPr="00EA5C94">
        <w:rPr>
          <w:bCs/>
        </w:rPr>
        <w:t>bchodními podmínkami Objednatele</w:t>
      </w:r>
      <w:r w:rsidR="00621C26" w:rsidRPr="00EA5C94">
        <w:rPr>
          <w:bCs/>
        </w:rPr>
        <w:t xml:space="preserve">, které jsou tvořeny </w:t>
      </w:r>
      <w:r w:rsidR="00A64C3A" w:rsidRPr="00EA5C94">
        <w:rPr>
          <w:bCs/>
        </w:rPr>
        <w:t xml:space="preserve">mj. </w:t>
      </w:r>
      <w:r w:rsidR="00621C26" w:rsidRPr="00EA5C94">
        <w:rPr>
          <w:bCs/>
        </w:rPr>
        <w:t>souborem následujících interních dokumentů</w:t>
      </w:r>
      <w:r w:rsidRPr="00EA5C94">
        <w:rPr>
          <w:bCs/>
        </w:rPr>
        <w:t>:</w:t>
      </w:r>
      <w:bookmarkEnd w:id="34"/>
    </w:p>
    <w:p w14:paraId="49A360CB" w14:textId="23724B9C" w:rsidR="00C95A38" w:rsidRPr="00C95A38" w:rsidRDefault="00C95A38" w:rsidP="00C95A38">
      <w:pPr>
        <w:pStyle w:val="RLTextlnkuslovan"/>
        <w:numPr>
          <w:ilvl w:val="2"/>
          <w:numId w:val="8"/>
        </w:numPr>
        <w:ind w:hanging="657"/>
        <w:rPr>
          <w:bCs/>
        </w:rPr>
      </w:pPr>
      <w:r>
        <w:rPr>
          <w:bCs/>
        </w:rPr>
        <w:t>příloha č. 11 A</w:t>
      </w:r>
      <w:r w:rsidRPr="00EA5C94">
        <w:rPr>
          <w:bCs/>
        </w:rPr>
        <w:t xml:space="preserve"> Smlouvy</w:t>
      </w:r>
      <w:r>
        <w:rPr>
          <w:bCs/>
        </w:rPr>
        <w:t>;</w:t>
      </w:r>
    </w:p>
    <w:p w14:paraId="7606B71C" w14:textId="4B4267D8" w:rsidR="005A2F8F" w:rsidRPr="00EA5C94" w:rsidRDefault="00082077" w:rsidP="001C1170">
      <w:pPr>
        <w:pStyle w:val="RLTextlnkuslovan"/>
        <w:numPr>
          <w:ilvl w:val="2"/>
          <w:numId w:val="8"/>
        </w:numPr>
        <w:ind w:hanging="657"/>
        <w:rPr>
          <w:bCs/>
        </w:rPr>
      </w:pPr>
      <w:r>
        <w:rPr>
          <w:bCs/>
        </w:rPr>
        <w:t>příloha č. 11 D</w:t>
      </w:r>
      <w:r w:rsidR="00FE4725">
        <w:rPr>
          <w:bCs/>
        </w:rPr>
        <w:t xml:space="preserve"> </w:t>
      </w:r>
      <w:r w:rsidR="00F71189" w:rsidRPr="00EA5C94">
        <w:rPr>
          <w:bCs/>
        </w:rPr>
        <w:t>Smlouvy (</w:t>
      </w:r>
      <w:r w:rsidR="005A2F8F" w:rsidRPr="00EA5C94">
        <w:rPr>
          <w:bCs/>
        </w:rPr>
        <w:t>PNE 330000-6 Obsluha a práce na elektrických zařízeních pro výrobu, přenos a distribuci elektrické energie</w:t>
      </w:r>
      <w:r w:rsidR="00F71189" w:rsidRPr="00EA5C94">
        <w:rPr>
          <w:bCs/>
        </w:rPr>
        <w:t>)</w:t>
      </w:r>
      <w:r w:rsidR="00A569AE" w:rsidRPr="00EA5C94">
        <w:rPr>
          <w:bCs/>
        </w:rPr>
        <w:t>;</w:t>
      </w:r>
    </w:p>
    <w:p w14:paraId="19015464" w14:textId="2686951C" w:rsidR="00EF0305" w:rsidRPr="006D4E66" w:rsidRDefault="00F71189" w:rsidP="001C1170">
      <w:pPr>
        <w:pStyle w:val="RLTextlnkuslovan"/>
        <w:numPr>
          <w:ilvl w:val="2"/>
          <w:numId w:val="8"/>
        </w:numPr>
        <w:ind w:hanging="657"/>
        <w:rPr>
          <w:bCs/>
        </w:rPr>
      </w:pPr>
      <w:r w:rsidRPr="006D4E66">
        <w:rPr>
          <w:bCs/>
        </w:rPr>
        <w:t xml:space="preserve">příloha č. 11 </w:t>
      </w:r>
      <w:r w:rsidR="00082077">
        <w:rPr>
          <w:bCs/>
        </w:rPr>
        <w:t>B</w:t>
      </w:r>
      <w:r w:rsidRPr="006D4E66">
        <w:rPr>
          <w:bCs/>
        </w:rPr>
        <w:t xml:space="preserve"> Smlouvy (</w:t>
      </w:r>
      <w:r w:rsidR="00501BA7" w:rsidRPr="006D4E66">
        <w:rPr>
          <w:bCs/>
        </w:rPr>
        <w:t>ECZR-PP-101 Dokumentace pro zajištění BOZP při práci se zdvihacími zařízeními</w:t>
      </w:r>
      <w:r w:rsidRPr="006D4E66">
        <w:rPr>
          <w:bCs/>
        </w:rPr>
        <w:t>)</w:t>
      </w:r>
      <w:r w:rsidR="00A569AE" w:rsidRPr="006D4E66">
        <w:rPr>
          <w:bCs/>
        </w:rPr>
        <w:t>;</w:t>
      </w:r>
    </w:p>
    <w:p w14:paraId="630F499B" w14:textId="100839EB" w:rsidR="007C3214" w:rsidRPr="006D4E66" w:rsidRDefault="00F71189" w:rsidP="001C1170">
      <w:pPr>
        <w:pStyle w:val="RLTextlnkuslovan"/>
        <w:numPr>
          <w:ilvl w:val="2"/>
          <w:numId w:val="8"/>
        </w:numPr>
        <w:ind w:hanging="657"/>
        <w:rPr>
          <w:rFonts w:asciiTheme="minorHAnsi" w:hAnsiTheme="minorHAnsi" w:cstheme="minorHAnsi"/>
          <w:szCs w:val="22"/>
        </w:rPr>
      </w:pPr>
      <w:r w:rsidRPr="006D4E66">
        <w:rPr>
          <w:bCs/>
        </w:rPr>
        <w:t>příloha č. 2 Smlouvy</w:t>
      </w:r>
      <w:r w:rsidRPr="006D4E66">
        <w:rPr>
          <w:rFonts w:asciiTheme="minorHAnsi" w:hAnsiTheme="minorHAnsi" w:cstheme="minorHAnsi"/>
          <w:szCs w:val="22"/>
        </w:rPr>
        <w:t xml:space="preserve"> </w:t>
      </w:r>
      <w:r w:rsidR="00082077">
        <w:rPr>
          <w:rFonts w:asciiTheme="minorHAnsi" w:hAnsiTheme="minorHAnsi" w:cstheme="minorHAnsi"/>
          <w:szCs w:val="22"/>
        </w:rPr>
        <w:t xml:space="preserve"> </w:t>
      </w:r>
      <w:r w:rsidRPr="006D4E66">
        <w:rPr>
          <w:rFonts w:asciiTheme="minorHAnsi" w:hAnsiTheme="minorHAnsi" w:cstheme="minorHAnsi"/>
          <w:szCs w:val="22"/>
        </w:rPr>
        <w:t>(</w:t>
      </w:r>
      <w:r w:rsidR="007C3214" w:rsidRPr="006D4E66">
        <w:rPr>
          <w:rFonts w:asciiTheme="minorHAnsi" w:hAnsiTheme="minorHAnsi" w:cstheme="minorHAnsi"/>
          <w:szCs w:val="22"/>
        </w:rPr>
        <w:t xml:space="preserve">Všeobecné </w:t>
      </w:r>
      <w:ins w:id="35" w:author="Autor">
        <w:r w:rsidR="00F445C9">
          <w:rPr>
            <w:rFonts w:asciiTheme="minorHAnsi" w:hAnsiTheme="minorHAnsi" w:cstheme="minorHAnsi"/>
            <w:szCs w:val="22"/>
          </w:rPr>
          <w:t xml:space="preserve">nákupní </w:t>
        </w:r>
      </w:ins>
      <w:r w:rsidR="007C3214" w:rsidRPr="006D4E66">
        <w:rPr>
          <w:rFonts w:asciiTheme="minorHAnsi" w:hAnsiTheme="minorHAnsi" w:cstheme="minorHAnsi"/>
          <w:szCs w:val="22"/>
        </w:rPr>
        <w:t xml:space="preserve">podmínky </w:t>
      </w:r>
      <w:del w:id="36" w:author="Autor">
        <w:r w:rsidR="007C3214" w:rsidRPr="006D4E66" w:rsidDel="00F445C9">
          <w:rPr>
            <w:rFonts w:asciiTheme="minorHAnsi" w:hAnsiTheme="minorHAnsi" w:cstheme="minorHAnsi"/>
            <w:szCs w:val="22"/>
          </w:rPr>
          <w:delText xml:space="preserve">platné pro kupní smlouvy a smlouvy o dílo </w:delText>
        </w:r>
      </w:del>
      <w:r w:rsidR="007C3214" w:rsidRPr="006D4E66">
        <w:rPr>
          <w:rFonts w:asciiTheme="minorHAnsi" w:hAnsiTheme="minorHAnsi" w:cstheme="minorHAnsi"/>
          <w:szCs w:val="22"/>
        </w:rPr>
        <w:t>společností</w:t>
      </w:r>
      <w:del w:id="37" w:author="Autor">
        <w:r w:rsidR="007C3214" w:rsidRPr="006D4E66" w:rsidDel="00F445C9">
          <w:rPr>
            <w:rFonts w:asciiTheme="minorHAnsi" w:hAnsiTheme="minorHAnsi" w:cstheme="minorHAnsi"/>
            <w:szCs w:val="22"/>
          </w:rPr>
          <w:delText xml:space="preserve"> skupiny</w:delText>
        </w:r>
      </w:del>
      <w:ins w:id="38" w:author="Autor">
        <w:r w:rsidR="00F445C9">
          <w:rPr>
            <w:rFonts w:asciiTheme="minorHAnsi" w:hAnsiTheme="minorHAnsi" w:cstheme="minorHAnsi"/>
            <w:szCs w:val="22"/>
          </w:rPr>
          <w:t xml:space="preserve"> </w:t>
        </w:r>
      </w:ins>
      <w:r w:rsidR="007C3214" w:rsidRPr="006D4E66">
        <w:rPr>
          <w:rFonts w:asciiTheme="minorHAnsi" w:hAnsiTheme="minorHAnsi" w:cstheme="minorHAnsi"/>
          <w:szCs w:val="22"/>
        </w:rPr>
        <w:t xml:space="preserve"> E.ON Czech </w:t>
      </w:r>
      <w:r w:rsidR="00AB7C6D" w:rsidRPr="006D4E66">
        <w:rPr>
          <w:rFonts w:asciiTheme="minorHAnsi" w:hAnsiTheme="minorHAnsi" w:cstheme="minorHAnsi"/>
          <w:szCs w:val="22"/>
        </w:rPr>
        <w:t xml:space="preserve">- </w:t>
      </w:r>
      <w:r w:rsidR="00845B49" w:rsidRPr="006D4E66">
        <w:rPr>
          <w:rFonts w:asciiTheme="minorHAnsi" w:hAnsiTheme="minorHAnsi" w:cstheme="minorHAnsi"/>
          <w:szCs w:val="22"/>
        </w:rPr>
        <w:t>v této Smlouvě uváděno i jako VNP)</w:t>
      </w:r>
      <w:r w:rsidR="00FF6948" w:rsidRPr="006D4E66">
        <w:rPr>
          <w:rFonts w:asciiTheme="minorHAnsi" w:hAnsiTheme="minorHAnsi" w:cstheme="minorHAnsi"/>
          <w:szCs w:val="22"/>
        </w:rPr>
        <w:t>;</w:t>
      </w:r>
    </w:p>
    <w:p w14:paraId="5C87B1DF" w14:textId="3E0548EE" w:rsidR="00246696" w:rsidRPr="006D4E66" w:rsidRDefault="00AB7C6D" w:rsidP="001C1170">
      <w:pPr>
        <w:pStyle w:val="RLTextlnkuslovan"/>
        <w:numPr>
          <w:ilvl w:val="2"/>
          <w:numId w:val="8"/>
        </w:numPr>
        <w:ind w:hanging="657"/>
        <w:rPr>
          <w:rFonts w:asciiTheme="minorHAnsi" w:hAnsiTheme="minorHAnsi" w:cstheme="minorHAnsi"/>
          <w:szCs w:val="22"/>
        </w:rPr>
      </w:pPr>
      <w:bookmarkStart w:id="39" w:name="_Ref434358706"/>
      <w:r w:rsidRPr="006D4E66">
        <w:rPr>
          <w:bCs/>
        </w:rPr>
        <w:t>příloha č. 3 Smlouvy (</w:t>
      </w:r>
      <w:r w:rsidR="00246696" w:rsidRPr="006D4E66">
        <w:rPr>
          <w:rFonts w:asciiTheme="minorHAnsi" w:hAnsiTheme="minorHAnsi" w:cstheme="minorHAnsi"/>
          <w:szCs w:val="22"/>
        </w:rPr>
        <w:t>Všeobecné a technické podmínky provádění staveb VN, NN p</w:t>
      </w:r>
      <w:r w:rsidRPr="006D4E66">
        <w:rPr>
          <w:rFonts w:asciiTheme="minorHAnsi" w:hAnsiTheme="minorHAnsi" w:cstheme="minorHAnsi"/>
          <w:szCs w:val="22"/>
        </w:rPr>
        <w:t xml:space="preserve">ro E.ON </w:t>
      </w:r>
      <w:bookmarkEnd w:id="39"/>
      <w:r w:rsidR="003C1161">
        <w:rPr>
          <w:rFonts w:asciiTheme="minorHAnsi" w:hAnsiTheme="minorHAnsi" w:cstheme="minorHAnsi"/>
          <w:szCs w:val="22"/>
        </w:rPr>
        <w:t>Czech);</w:t>
      </w:r>
    </w:p>
    <w:p w14:paraId="5CBFADCC" w14:textId="4F2E430A" w:rsidR="00246696" w:rsidRPr="00EA5C94" w:rsidRDefault="001922E9" w:rsidP="001C1170">
      <w:pPr>
        <w:pStyle w:val="RLTextlnkuslovan"/>
        <w:numPr>
          <w:ilvl w:val="2"/>
          <w:numId w:val="8"/>
        </w:numPr>
        <w:ind w:hanging="657"/>
        <w:rPr>
          <w:rFonts w:asciiTheme="minorHAnsi" w:hAnsiTheme="minorHAnsi" w:cstheme="minorHAnsi"/>
          <w:szCs w:val="22"/>
        </w:rPr>
      </w:pPr>
      <w:bookmarkStart w:id="40" w:name="_Ref437352440"/>
      <w:r w:rsidRPr="006D4E66">
        <w:rPr>
          <w:bCs/>
        </w:rPr>
        <w:t xml:space="preserve"> </w:t>
      </w:r>
      <w:r w:rsidR="00AB7C6D" w:rsidRPr="006D4E66">
        <w:rPr>
          <w:bCs/>
        </w:rPr>
        <w:t>příloha č. 2</w:t>
      </w:r>
      <w:r w:rsidR="00DE5C70">
        <w:rPr>
          <w:bCs/>
        </w:rPr>
        <w:t>2</w:t>
      </w:r>
      <w:r w:rsidR="00AB7C6D" w:rsidRPr="006D4E66">
        <w:rPr>
          <w:bCs/>
        </w:rPr>
        <w:t xml:space="preserve"> Smlouvy</w:t>
      </w:r>
      <w:r w:rsidR="00AB7C6D" w:rsidRPr="006D4E66">
        <w:rPr>
          <w:rFonts w:asciiTheme="minorHAnsi" w:hAnsiTheme="minorHAnsi" w:cstheme="minorHAnsi"/>
          <w:szCs w:val="22"/>
        </w:rPr>
        <w:t xml:space="preserve"> (ECZR-</w:t>
      </w:r>
      <w:r w:rsidR="00AB7C6D" w:rsidRPr="00EA5C94">
        <w:rPr>
          <w:rFonts w:asciiTheme="minorHAnsi" w:hAnsiTheme="minorHAnsi" w:cstheme="minorHAnsi"/>
          <w:szCs w:val="22"/>
        </w:rPr>
        <w:t xml:space="preserve">PP-DS-134 </w:t>
      </w:r>
      <w:r w:rsidR="00246696" w:rsidRPr="00EA5C94">
        <w:rPr>
          <w:rFonts w:asciiTheme="minorHAnsi" w:hAnsiTheme="minorHAnsi" w:cstheme="minorHAnsi"/>
          <w:szCs w:val="22"/>
        </w:rPr>
        <w:t>Zásady pro nakládání s demontovanými materiály a odpady při stavbách E.ON zajišťovaných dodavatelsky</w:t>
      </w:r>
      <w:bookmarkEnd w:id="40"/>
      <w:r w:rsidR="00AB7C6D" w:rsidRPr="00EA5C94">
        <w:rPr>
          <w:rFonts w:asciiTheme="minorHAnsi" w:hAnsiTheme="minorHAnsi" w:cstheme="minorHAnsi"/>
          <w:szCs w:val="22"/>
        </w:rPr>
        <w:t>)</w:t>
      </w:r>
    </w:p>
    <w:p w14:paraId="4BE8BA9E" w14:textId="6919C89B" w:rsidR="00146AA3" w:rsidRPr="00FE4725" w:rsidRDefault="00DE5C70" w:rsidP="00FE4725">
      <w:pPr>
        <w:pStyle w:val="RLTextlnkuslovan"/>
        <w:numPr>
          <w:ilvl w:val="2"/>
          <w:numId w:val="8"/>
        </w:numPr>
        <w:ind w:hanging="657"/>
        <w:rPr>
          <w:bCs/>
        </w:rPr>
      </w:pPr>
      <w:r>
        <w:rPr>
          <w:bCs/>
        </w:rPr>
        <w:t>Příloha č. 5</w:t>
      </w:r>
      <w:r w:rsidR="00146AA3" w:rsidRPr="00146AA3">
        <w:rPr>
          <w:bCs/>
        </w:rPr>
        <w:t>: Ceník jednotlivých zařízení k odstranění odpadu</w:t>
      </w:r>
    </w:p>
    <w:p w14:paraId="0240C148" w14:textId="3762E3D9" w:rsidR="001922E9" w:rsidRPr="00EA5C94" w:rsidRDefault="00FE4725" w:rsidP="001C1170">
      <w:pPr>
        <w:pStyle w:val="RLTextlnkuslovan"/>
        <w:numPr>
          <w:ilvl w:val="2"/>
          <w:numId w:val="8"/>
        </w:numPr>
        <w:ind w:hanging="657"/>
        <w:rPr>
          <w:bCs/>
        </w:rPr>
      </w:pPr>
      <w:r>
        <w:rPr>
          <w:bCs/>
        </w:rPr>
        <w:t>Příloha č. 11</w:t>
      </w:r>
      <w:r w:rsidR="00DE5C70">
        <w:rPr>
          <w:bCs/>
        </w:rPr>
        <w:t>C</w:t>
      </w:r>
      <w:r w:rsidR="001922E9" w:rsidRPr="00EA5C94">
        <w:rPr>
          <w:bCs/>
        </w:rPr>
        <w:t>: Závažná porušení BOZP definovaná Objednatelem</w:t>
      </w:r>
    </w:p>
    <w:p w14:paraId="0943A1AE" w14:textId="77777777" w:rsidR="001922E9" w:rsidRPr="00EA5C94" w:rsidRDefault="001922E9" w:rsidP="001C1170">
      <w:pPr>
        <w:pStyle w:val="RLTextlnkuslovan"/>
        <w:numPr>
          <w:ilvl w:val="2"/>
          <w:numId w:val="8"/>
        </w:numPr>
        <w:ind w:hanging="657"/>
        <w:rPr>
          <w:bCs/>
        </w:rPr>
      </w:pPr>
      <w:r w:rsidRPr="00EA5C94">
        <w:rPr>
          <w:bCs/>
        </w:rPr>
        <w:t xml:space="preserve"> Příloha č. 14: ECZR-PP-DS-119 (Kontrola elektrického zařízení před uvedením do provozu)</w:t>
      </w:r>
    </w:p>
    <w:p w14:paraId="58B415D5" w14:textId="510DA2FF" w:rsidR="001922E9" w:rsidRPr="00EA5C94" w:rsidRDefault="007D2756" w:rsidP="001C1170">
      <w:pPr>
        <w:pStyle w:val="RLTextlnkuslovan"/>
        <w:numPr>
          <w:ilvl w:val="2"/>
          <w:numId w:val="8"/>
        </w:numPr>
        <w:ind w:hanging="657"/>
        <w:rPr>
          <w:bCs/>
        </w:rPr>
      </w:pPr>
      <w:r>
        <w:rPr>
          <w:bCs/>
        </w:rPr>
        <w:t xml:space="preserve"> Příloha č. 15</w:t>
      </w:r>
      <w:r w:rsidR="001922E9" w:rsidRPr="00EA5C94">
        <w:rPr>
          <w:bCs/>
        </w:rPr>
        <w:t>: Zápis pro zajištění a odjištění pracoviště na síti NN</w:t>
      </w:r>
    </w:p>
    <w:p w14:paraId="0FB666BA" w14:textId="77777777" w:rsidR="001922E9" w:rsidRPr="00EA5C94" w:rsidRDefault="001922E9" w:rsidP="001C1170">
      <w:pPr>
        <w:pStyle w:val="RLTextlnkuslovan"/>
        <w:numPr>
          <w:ilvl w:val="2"/>
          <w:numId w:val="8"/>
        </w:numPr>
        <w:ind w:hanging="657"/>
        <w:rPr>
          <w:bCs/>
        </w:rPr>
      </w:pPr>
      <w:r w:rsidRPr="00EA5C94">
        <w:rPr>
          <w:bCs/>
        </w:rPr>
        <w:t xml:space="preserve"> Příloha č. 16: Čestné prohlášení o akceptaci VNP </w:t>
      </w:r>
    </w:p>
    <w:p w14:paraId="638FAB29" w14:textId="366A545C" w:rsidR="001922E9" w:rsidRPr="00EA5C94" w:rsidRDefault="00FE4725" w:rsidP="001C1170">
      <w:pPr>
        <w:pStyle w:val="RLTextlnkuslovan"/>
        <w:numPr>
          <w:ilvl w:val="2"/>
          <w:numId w:val="8"/>
        </w:numPr>
        <w:ind w:hanging="657"/>
        <w:rPr>
          <w:bCs/>
        </w:rPr>
      </w:pPr>
      <w:r>
        <w:rPr>
          <w:bCs/>
        </w:rPr>
        <w:t xml:space="preserve"> Příloha č. 17</w:t>
      </w:r>
      <w:r w:rsidR="001922E9" w:rsidRPr="00EA5C94">
        <w:rPr>
          <w:bCs/>
        </w:rPr>
        <w:t>: Oznámení budoucího vstupu na nemovitost</w:t>
      </w:r>
    </w:p>
    <w:p w14:paraId="1695B28A" w14:textId="2DFAF27C" w:rsidR="001922E9" w:rsidRPr="00EA5C94" w:rsidRDefault="001922E9" w:rsidP="001C1170">
      <w:pPr>
        <w:pStyle w:val="RLTextlnkuslovan"/>
        <w:numPr>
          <w:ilvl w:val="2"/>
          <w:numId w:val="8"/>
        </w:numPr>
        <w:ind w:hanging="657"/>
        <w:rPr>
          <w:bCs/>
        </w:rPr>
      </w:pPr>
      <w:r w:rsidRPr="00EA5C94">
        <w:rPr>
          <w:bCs/>
        </w:rPr>
        <w:t>Příloha č. 18: Program rovného zacházení k vyloučení diskriminačního chování</w:t>
      </w:r>
    </w:p>
    <w:p w14:paraId="160D9161" w14:textId="77777777" w:rsidR="007A5B3A" w:rsidRPr="007A5B3A" w:rsidRDefault="001922E9" w:rsidP="00082077">
      <w:pPr>
        <w:pStyle w:val="RLTextlnkuslovan"/>
        <w:numPr>
          <w:ilvl w:val="2"/>
          <w:numId w:val="8"/>
        </w:numPr>
        <w:ind w:hanging="657"/>
        <w:rPr>
          <w:bCs/>
        </w:rPr>
      </w:pPr>
      <w:r w:rsidRPr="007A5B3A">
        <w:rPr>
          <w:bCs/>
        </w:rPr>
        <w:t xml:space="preserve"> Příloha č. 19 A: Vzor Smlouvy o přístupu do </w:t>
      </w:r>
      <w:r w:rsidR="008F2B41" w:rsidRPr="00082077">
        <w:rPr>
          <w:bCs/>
        </w:rPr>
        <w:t>EMS18</w:t>
      </w:r>
    </w:p>
    <w:p w14:paraId="73AE73C9" w14:textId="599F2371" w:rsidR="007A5B3A" w:rsidRDefault="001922E9" w:rsidP="00082077">
      <w:pPr>
        <w:pStyle w:val="RLTextlnkuslovan"/>
        <w:numPr>
          <w:ilvl w:val="2"/>
          <w:numId w:val="8"/>
        </w:numPr>
        <w:ind w:hanging="657"/>
        <w:rPr>
          <w:bCs/>
        </w:rPr>
      </w:pPr>
      <w:r w:rsidRPr="007A5B3A">
        <w:rPr>
          <w:bCs/>
        </w:rPr>
        <w:t>Příloha č. 19 B: Vzor Smlouvy o přístupu na Geoportá</w:t>
      </w:r>
      <w:r w:rsidR="00652D7C">
        <w:rPr>
          <w:bCs/>
        </w:rPr>
        <w:t>l</w:t>
      </w:r>
    </w:p>
    <w:p w14:paraId="3CCF75FB" w14:textId="45FC1B41" w:rsidR="00022720" w:rsidRPr="007A5B3A" w:rsidRDefault="001922E9" w:rsidP="00082077">
      <w:pPr>
        <w:pStyle w:val="RLTextlnkuslovan"/>
        <w:numPr>
          <w:ilvl w:val="2"/>
          <w:numId w:val="8"/>
        </w:numPr>
        <w:ind w:hanging="657"/>
        <w:rPr>
          <w:bCs/>
        </w:rPr>
      </w:pPr>
      <w:r w:rsidRPr="007A5B3A">
        <w:rPr>
          <w:bCs/>
        </w:rPr>
        <w:t>Příloha č. 19 C</w:t>
      </w:r>
      <w:r w:rsidR="00022720" w:rsidRPr="007A5B3A">
        <w:rPr>
          <w:bCs/>
        </w:rPr>
        <w:t xml:space="preserve"> Smlouvy</w:t>
      </w:r>
      <w:r w:rsidRPr="007A5B3A">
        <w:rPr>
          <w:bCs/>
        </w:rPr>
        <w:t>:</w:t>
      </w:r>
      <w:r w:rsidR="00022720" w:rsidRPr="007A5B3A">
        <w:rPr>
          <w:bCs/>
        </w:rPr>
        <w:t xml:space="preserve"> Pravidla pro tvorbu geodetické části dokumentace energetického zařízení pro elektro a zemní plyn</w:t>
      </w:r>
      <w:r w:rsidR="008B2527" w:rsidRPr="007A5B3A">
        <w:rPr>
          <w:bCs/>
        </w:rPr>
        <w:t xml:space="preserve"> </w:t>
      </w:r>
      <w:r w:rsidR="00022720" w:rsidRPr="007A5B3A">
        <w:rPr>
          <w:bCs/>
        </w:rPr>
        <w:t>(dále jen PECZR18)</w:t>
      </w:r>
    </w:p>
    <w:p w14:paraId="15BBE291" w14:textId="754C46B0" w:rsidR="001922E9" w:rsidRPr="00EA5C94" w:rsidRDefault="00DE5C70" w:rsidP="00F93810">
      <w:pPr>
        <w:pStyle w:val="RLTextlnkuslovan"/>
        <w:numPr>
          <w:ilvl w:val="2"/>
          <w:numId w:val="8"/>
        </w:numPr>
        <w:ind w:hanging="657"/>
        <w:rPr>
          <w:bCs/>
        </w:rPr>
      </w:pPr>
      <w:r>
        <w:rPr>
          <w:bCs/>
        </w:rPr>
        <w:t>Příloha č. 21</w:t>
      </w:r>
      <w:r w:rsidR="001922E9" w:rsidRPr="00EA5C94">
        <w:rPr>
          <w:bCs/>
        </w:rPr>
        <w:t xml:space="preserve">: Podmínky </w:t>
      </w:r>
      <w:r w:rsidR="0005398B">
        <w:rPr>
          <w:bCs/>
        </w:rPr>
        <w:t xml:space="preserve">pro </w:t>
      </w:r>
      <w:r w:rsidR="001922E9" w:rsidRPr="00EA5C94">
        <w:rPr>
          <w:bCs/>
        </w:rPr>
        <w:t xml:space="preserve">vedení skladu externím </w:t>
      </w:r>
      <w:r w:rsidR="00007050" w:rsidRPr="00082077">
        <w:rPr>
          <w:bCs/>
        </w:rPr>
        <w:t>p</w:t>
      </w:r>
      <w:r w:rsidR="00E75EB5" w:rsidRPr="00082077">
        <w:rPr>
          <w:bCs/>
        </w:rPr>
        <w:t>rovozovatelem</w:t>
      </w:r>
    </w:p>
    <w:p w14:paraId="15BA47C1" w14:textId="0DF9652B" w:rsidR="001922E9" w:rsidRPr="007A5B3A" w:rsidRDefault="007D2756" w:rsidP="007A5B3A">
      <w:pPr>
        <w:pStyle w:val="RLTextlnkuslovan"/>
        <w:numPr>
          <w:ilvl w:val="2"/>
          <w:numId w:val="8"/>
        </w:numPr>
        <w:ind w:hanging="657"/>
        <w:rPr>
          <w:bCs/>
        </w:rPr>
      </w:pPr>
      <w:r>
        <w:rPr>
          <w:bCs/>
        </w:rPr>
        <w:lastRenderedPageBreak/>
        <w:t xml:space="preserve"> Příloha č. 2</w:t>
      </w:r>
      <w:r w:rsidR="00DE5C70">
        <w:rPr>
          <w:bCs/>
        </w:rPr>
        <w:t>3</w:t>
      </w:r>
      <w:r w:rsidR="001922E9" w:rsidRPr="00EA5C94">
        <w:rPr>
          <w:bCs/>
        </w:rPr>
        <w:t xml:space="preserve">: Požadavek na vypnutí zařízení VN, NN </w:t>
      </w:r>
    </w:p>
    <w:p w14:paraId="0506058D" w14:textId="1FC30E68" w:rsidR="001922E9" w:rsidRPr="00EA5C94" w:rsidRDefault="00DE5C70" w:rsidP="00F93810">
      <w:pPr>
        <w:pStyle w:val="RLTextlnkuslovan"/>
        <w:numPr>
          <w:ilvl w:val="2"/>
          <w:numId w:val="8"/>
        </w:numPr>
        <w:ind w:hanging="657"/>
        <w:rPr>
          <w:bCs/>
        </w:rPr>
      </w:pPr>
      <w:r>
        <w:rPr>
          <w:bCs/>
        </w:rPr>
        <w:t>Příloha č. 25</w:t>
      </w:r>
      <w:r w:rsidR="001922E9" w:rsidRPr="00EA5C94">
        <w:rPr>
          <w:bCs/>
        </w:rPr>
        <w:t xml:space="preserve">: </w:t>
      </w:r>
      <w:r w:rsidR="008B2527">
        <w:rPr>
          <w:bCs/>
        </w:rPr>
        <w:t>TPPD</w:t>
      </w:r>
    </w:p>
    <w:p w14:paraId="530FAE8A" w14:textId="5695953C" w:rsidR="001922E9" w:rsidRPr="00EA5C94" w:rsidRDefault="001922E9" w:rsidP="00F93810">
      <w:pPr>
        <w:pStyle w:val="RLTextlnkuslovan"/>
        <w:numPr>
          <w:ilvl w:val="2"/>
          <w:numId w:val="8"/>
        </w:numPr>
        <w:ind w:hanging="657"/>
        <w:rPr>
          <w:bCs/>
        </w:rPr>
      </w:pPr>
      <w:r w:rsidRPr="00EA5C94">
        <w:rPr>
          <w:bCs/>
        </w:rPr>
        <w:t xml:space="preserve"> Příloha </w:t>
      </w:r>
      <w:r w:rsidR="00DE5C70">
        <w:rPr>
          <w:bCs/>
        </w:rPr>
        <w:t>č. 26</w:t>
      </w:r>
      <w:r w:rsidRPr="00EA5C94">
        <w:rPr>
          <w:bCs/>
        </w:rPr>
        <w:t xml:space="preserve"> A: Dokumentace zařízení P01</w:t>
      </w:r>
    </w:p>
    <w:p w14:paraId="1BA7C671" w14:textId="42046DF8" w:rsidR="001922E9" w:rsidRPr="00EA5C94" w:rsidRDefault="00082077" w:rsidP="00F93810">
      <w:pPr>
        <w:pStyle w:val="RLTextlnkuslovan"/>
        <w:numPr>
          <w:ilvl w:val="2"/>
          <w:numId w:val="8"/>
        </w:numPr>
        <w:ind w:hanging="657"/>
        <w:rPr>
          <w:bCs/>
        </w:rPr>
      </w:pPr>
      <w:r>
        <w:rPr>
          <w:bCs/>
        </w:rPr>
        <w:t xml:space="preserve"> Příloha č. 26</w:t>
      </w:r>
      <w:r w:rsidR="001922E9" w:rsidRPr="00EA5C94">
        <w:rPr>
          <w:bCs/>
        </w:rPr>
        <w:t xml:space="preserve"> B: Dokumentace zařízení P02</w:t>
      </w:r>
    </w:p>
    <w:p w14:paraId="0E749C85" w14:textId="06BC5B19" w:rsidR="001922E9" w:rsidRPr="00EA5C94" w:rsidRDefault="00DE5C70" w:rsidP="00F93810">
      <w:pPr>
        <w:pStyle w:val="RLTextlnkuslovan"/>
        <w:numPr>
          <w:ilvl w:val="2"/>
          <w:numId w:val="8"/>
        </w:numPr>
        <w:ind w:hanging="657"/>
        <w:rPr>
          <w:bCs/>
        </w:rPr>
      </w:pPr>
      <w:r>
        <w:rPr>
          <w:bCs/>
        </w:rPr>
        <w:t xml:space="preserve"> Příloha č. 27</w:t>
      </w:r>
      <w:r w:rsidR="001922E9" w:rsidRPr="00EA5C94">
        <w:rPr>
          <w:bCs/>
        </w:rPr>
        <w:t>: Smlouva o zpracování osobních údajů</w:t>
      </w:r>
    </w:p>
    <w:p w14:paraId="2AA54806" w14:textId="6A1A46DB" w:rsidR="001922E9" w:rsidRPr="00EA5C94" w:rsidRDefault="00DE5C70" w:rsidP="00F93810">
      <w:pPr>
        <w:pStyle w:val="RLTextlnkuslovan"/>
        <w:numPr>
          <w:ilvl w:val="2"/>
          <w:numId w:val="8"/>
        </w:numPr>
        <w:ind w:hanging="657"/>
        <w:rPr>
          <w:bCs/>
        </w:rPr>
      </w:pPr>
      <w:r>
        <w:rPr>
          <w:bCs/>
        </w:rPr>
        <w:t xml:space="preserve"> Příloha č. 28</w:t>
      </w:r>
      <w:r w:rsidR="001922E9" w:rsidRPr="00EA5C94">
        <w:rPr>
          <w:bCs/>
        </w:rPr>
        <w:t>: ECZR-PP-DS-117 (Podmínky pro revizní činnost na elektrickém zařízení distribučních sítí - výchozí revize)</w:t>
      </w:r>
    </w:p>
    <w:p w14:paraId="21C8E061" w14:textId="55F8CF17" w:rsidR="001922E9" w:rsidRPr="00EA5C94" w:rsidRDefault="001922E9" w:rsidP="00F93810">
      <w:pPr>
        <w:pStyle w:val="RLTextlnkuslovan"/>
        <w:numPr>
          <w:ilvl w:val="2"/>
          <w:numId w:val="8"/>
        </w:numPr>
        <w:ind w:hanging="657"/>
        <w:rPr>
          <w:bCs/>
        </w:rPr>
      </w:pPr>
      <w:r w:rsidRPr="00EA5C94">
        <w:rPr>
          <w:bCs/>
        </w:rPr>
        <w:t xml:space="preserve"> Příl</w:t>
      </w:r>
      <w:r w:rsidR="00DE5C70">
        <w:rPr>
          <w:bCs/>
        </w:rPr>
        <w:t>oha č. 29</w:t>
      </w:r>
      <w:r w:rsidRPr="00EA5C94">
        <w:rPr>
          <w:bCs/>
        </w:rPr>
        <w:t xml:space="preserve">: </w:t>
      </w:r>
      <w:r w:rsidR="00A05D21" w:rsidRPr="00EA5C94">
        <w:rPr>
          <w:bCs/>
        </w:rPr>
        <w:t>Politika integrovaného systému řízení</w:t>
      </w:r>
    </w:p>
    <w:p w14:paraId="3254A6AE" w14:textId="7764DB53" w:rsidR="001922E9" w:rsidRPr="00EA5C94" w:rsidRDefault="001922E9" w:rsidP="00F93810">
      <w:pPr>
        <w:pStyle w:val="RLTextlnkuslovan"/>
        <w:numPr>
          <w:ilvl w:val="2"/>
          <w:numId w:val="8"/>
        </w:numPr>
        <w:ind w:hanging="657"/>
        <w:rPr>
          <w:bCs/>
        </w:rPr>
      </w:pPr>
      <w:r w:rsidRPr="00EA5C94">
        <w:rPr>
          <w:bCs/>
        </w:rPr>
        <w:t xml:space="preserve"> Příloha č. 3</w:t>
      </w:r>
      <w:r w:rsidR="00DE5C70">
        <w:rPr>
          <w:bCs/>
        </w:rPr>
        <w:t>0</w:t>
      </w:r>
      <w:r w:rsidRPr="00EA5C94">
        <w:rPr>
          <w:bCs/>
        </w:rPr>
        <w:t>: ECZR-PP-DS-157 (Metodika řešení škod způsobených při stavbách CAPEX i OPEX)</w:t>
      </w:r>
    </w:p>
    <w:p w14:paraId="748B38F3" w14:textId="77777777" w:rsidR="001922E9" w:rsidRPr="00EA5C94" w:rsidRDefault="001922E9" w:rsidP="00246696">
      <w:pPr>
        <w:pStyle w:val="RLTextlnkuslovan"/>
        <w:tabs>
          <w:tab w:val="clear" w:pos="1474"/>
        </w:tabs>
        <w:ind w:left="1355" w:firstLine="0"/>
        <w:rPr>
          <w:bCs/>
        </w:rPr>
      </w:pPr>
    </w:p>
    <w:p w14:paraId="708B7241" w14:textId="11CE6280" w:rsidR="00A71E22" w:rsidRDefault="00031290" w:rsidP="00A71E22">
      <w:pPr>
        <w:pStyle w:val="RLTextlnkuslovan"/>
        <w:ind w:left="1418"/>
        <w:rPr>
          <w:bCs/>
        </w:rPr>
      </w:pPr>
      <w:r>
        <w:rPr>
          <w:bCs/>
        </w:rPr>
        <w:tab/>
      </w:r>
      <w:r w:rsidR="00A525DF" w:rsidRPr="00EA5C94">
        <w:rPr>
          <w:bCs/>
        </w:rPr>
        <w:t xml:space="preserve">Tyto </w:t>
      </w:r>
      <w:r w:rsidR="00845B49" w:rsidRPr="00EA5C94">
        <w:rPr>
          <w:bCs/>
        </w:rPr>
        <w:t xml:space="preserve">výše uvedené Obchodní podmínky Objednatele </w:t>
      </w:r>
      <w:r w:rsidR="00A525DF" w:rsidRPr="00EA5C94">
        <w:rPr>
          <w:bCs/>
        </w:rPr>
        <w:t xml:space="preserve">jsou nedílnou součástí této </w:t>
      </w:r>
      <w:r w:rsidR="00586DF7" w:rsidRPr="00EA5C94">
        <w:rPr>
          <w:bCs/>
        </w:rPr>
        <w:t>Smlou</w:t>
      </w:r>
      <w:r w:rsidR="00A525DF" w:rsidRPr="00EA5C94">
        <w:rPr>
          <w:bCs/>
        </w:rPr>
        <w:t>vy</w:t>
      </w:r>
      <w:r w:rsidR="00242C24" w:rsidRPr="00EA5C94">
        <w:rPr>
          <w:bCs/>
        </w:rPr>
        <w:t xml:space="preserve"> </w:t>
      </w:r>
      <w:r w:rsidR="00845B49" w:rsidRPr="00EA5C94">
        <w:rPr>
          <w:bCs/>
        </w:rPr>
        <w:t>a jsou uvedeny v přílohách této Smlouvy.</w:t>
      </w:r>
      <w:r w:rsidR="00A525DF" w:rsidRPr="00EA5C94">
        <w:rPr>
          <w:bCs/>
        </w:rPr>
        <w:t xml:space="preserve"> </w:t>
      </w:r>
      <w:r w:rsidR="00115B8A" w:rsidRPr="00EA5C94">
        <w:rPr>
          <w:bCs/>
        </w:rPr>
        <w:t>Přijetí podmínek stanovených těmito dokumenty včetně tzv. překvapivých ustanovení ve smyslu</w:t>
      </w:r>
      <w:r w:rsidR="00A525DF" w:rsidRPr="00EA5C94">
        <w:rPr>
          <w:bCs/>
        </w:rPr>
        <w:t xml:space="preserve"> § 1753 </w:t>
      </w:r>
      <w:r w:rsidR="00115B8A" w:rsidRPr="00EA5C94">
        <w:rPr>
          <w:bCs/>
        </w:rPr>
        <w:t>občanského zákoníku</w:t>
      </w:r>
      <w:r w:rsidR="00A525DF" w:rsidRPr="00EA5C94">
        <w:rPr>
          <w:bCs/>
        </w:rPr>
        <w:t xml:space="preserve"> </w:t>
      </w:r>
      <w:r w:rsidR="00115B8A" w:rsidRPr="00EA5C94">
        <w:rPr>
          <w:bCs/>
        </w:rPr>
        <w:t xml:space="preserve">potvrzuje </w:t>
      </w:r>
      <w:r w:rsidR="00D6550D" w:rsidRPr="00EA5C94">
        <w:rPr>
          <w:bCs/>
        </w:rPr>
        <w:t>Zhotovite</w:t>
      </w:r>
      <w:r w:rsidR="00A525DF" w:rsidRPr="00EA5C94">
        <w:rPr>
          <w:bCs/>
        </w:rPr>
        <w:t xml:space="preserve">l podepsáním </w:t>
      </w:r>
      <w:r w:rsidR="00DE630B" w:rsidRPr="00EA5C94">
        <w:rPr>
          <w:bCs/>
        </w:rPr>
        <w:t>č</w:t>
      </w:r>
      <w:r w:rsidR="00A525DF" w:rsidRPr="00EA5C94">
        <w:rPr>
          <w:bCs/>
        </w:rPr>
        <w:t xml:space="preserve">estného prohlášení o akceptaci </w:t>
      </w:r>
      <w:r w:rsidR="00621C26" w:rsidRPr="00EA5C94">
        <w:rPr>
          <w:bCs/>
        </w:rPr>
        <w:t>VNP</w:t>
      </w:r>
      <w:r w:rsidR="00242C24" w:rsidRPr="00EA5C94">
        <w:rPr>
          <w:bCs/>
        </w:rPr>
        <w:t xml:space="preserve">, jehož znění je v příloze č. </w:t>
      </w:r>
      <w:r w:rsidR="00845B49" w:rsidRPr="00EA5C94">
        <w:rPr>
          <w:bCs/>
        </w:rPr>
        <w:t>16</w:t>
      </w:r>
      <w:r w:rsidR="00A569AE" w:rsidRPr="00EA5C94">
        <w:rPr>
          <w:bCs/>
        </w:rPr>
        <w:t xml:space="preserve"> této Smlouvy</w:t>
      </w:r>
      <w:r w:rsidR="00845B49" w:rsidRPr="00EA5C94">
        <w:rPr>
          <w:bCs/>
        </w:rPr>
        <w:t>. To</w:t>
      </w:r>
      <w:r w:rsidR="00115B8A" w:rsidRPr="00EA5C94">
        <w:rPr>
          <w:bCs/>
        </w:rPr>
        <w:t xml:space="preserve">to prohlášení je Zhotovitel povinen předat Objednateli </w:t>
      </w:r>
      <w:r w:rsidR="00845B49" w:rsidRPr="00EA5C94">
        <w:rPr>
          <w:bCs/>
        </w:rPr>
        <w:t>v součinnosti před podpisem této</w:t>
      </w:r>
      <w:r w:rsidR="00115B8A" w:rsidRPr="00EA5C94">
        <w:rPr>
          <w:bCs/>
        </w:rPr>
        <w:t xml:space="preserve"> Smlouvy.</w:t>
      </w:r>
      <w:r w:rsidR="00621C26" w:rsidRPr="00EA5C94">
        <w:rPr>
          <w:bCs/>
        </w:rPr>
        <w:t xml:space="preserve"> </w:t>
      </w:r>
      <w:r w:rsidR="001327B5" w:rsidRPr="00EA5C94">
        <w:rPr>
          <w:bCs/>
        </w:rPr>
        <w:t xml:space="preserve">Objednatel je oprávněn </w:t>
      </w:r>
      <w:r w:rsidR="005F4B61" w:rsidRPr="00EA5C94">
        <w:rPr>
          <w:bCs/>
        </w:rPr>
        <w:t xml:space="preserve">Obchodní podmínky Objednatele </w:t>
      </w:r>
      <w:r w:rsidR="001327B5" w:rsidRPr="00EA5C94">
        <w:rPr>
          <w:bCs/>
        </w:rPr>
        <w:t xml:space="preserve">kdykoli po dobu účinnosti této Smlouvy jednostranně změnit. </w:t>
      </w:r>
      <w:r w:rsidR="00064235" w:rsidRPr="00EA5C94">
        <w:rPr>
          <w:bCs/>
        </w:rPr>
        <w:t xml:space="preserve">Objednatel však bude o takových případných změnách svých obchodních podmínek Zhotovitele informovat, a to písemným oznámením na adresu Zhotovitele nebo </w:t>
      </w:r>
      <w:r w:rsidR="00C64791" w:rsidRPr="00EA5C94">
        <w:rPr>
          <w:bCs/>
        </w:rPr>
        <w:t xml:space="preserve">prostou </w:t>
      </w:r>
      <w:r w:rsidR="00064235" w:rsidRPr="00EA5C94">
        <w:rPr>
          <w:bCs/>
        </w:rPr>
        <w:t>elektronickou poštou na emailovou adresu</w:t>
      </w:r>
      <w:r w:rsidR="00C64791" w:rsidRPr="00EA5C94">
        <w:rPr>
          <w:bCs/>
        </w:rPr>
        <w:t xml:space="preserve"> jeho zástupců či kontaktních osob</w:t>
      </w:r>
      <w:r w:rsidR="00064235" w:rsidRPr="00EA5C94">
        <w:rPr>
          <w:bCs/>
        </w:rPr>
        <w:t xml:space="preserve">. </w:t>
      </w:r>
      <w:r w:rsidR="007B1931" w:rsidRPr="007B1931">
        <w:rPr>
          <w:bCs/>
        </w:rPr>
        <w:t>Aktualizované znění obchodních podmínek pak bude také vždy k d</w:t>
      </w:r>
      <w:r w:rsidR="007A5B3A">
        <w:rPr>
          <w:bCs/>
        </w:rPr>
        <w:t>ispozici na internetové adrese O</w:t>
      </w:r>
      <w:r w:rsidR="007B1931" w:rsidRPr="007B1931">
        <w:rPr>
          <w:bCs/>
        </w:rPr>
        <w:t>bjednatele. S takovouto jednostrannou změnou Obchodních podmínek Objednatele je Zhotovitel oprávněn vyslovit nesouhlas a to do 10 dnů od data doručení oznámení o změně stejným způsobem, jako mu bylo oznámení o změně doručeno, jinak se má za to, že se změnou souhlasí.</w:t>
      </w:r>
      <w:r w:rsidR="00F9061C">
        <w:rPr>
          <w:bCs/>
        </w:rPr>
        <w:br/>
      </w:r>
      <w:r w:rsidR="00F9061C">
        <w:rPr>
          <w:bCs/>
        </w:rPr>
        <w:br/>
      </w:r>
      <w:r w:rsidR="00A71E22" w:rsidRPr="00F20163">
        <w:rPr>
          <w:bCs/>
        </w:rPr>
        <w:t xml:space="preserve">V případě vyslovení nesouhlasu </w:t>
      </w:r>
      <w:r w:rsidR="00A71E22">
        <w:rPr>
          <w:bCs/>
        </w:rPr>
        <w:t>Zhotovitelem se změnou O</w:t>
      </w:r>
      <w:r w:rsidR="00A71E22" w:rsidRPr="00F20163">
        <w:rPr>
          <w:bCs/>
        </w:rPr>
        <w:t xml:space="preserve">bchodních podmínek </w:t>
      </w:r>
      <w:r w:rsidR="00A71E22">
        <w:rPr>
          <w:bCs/>
        </w:rPr>
        <w:t>Objednatele</w:t>
      </w:r>
      <w:r w:rsidR="00A71E22" w:rsidRPr="00F20163">
        <w:rPr>
          <w:bCs/>
        </w:rPr>
        <w:t xml:space="preserve"> je </w:t>
      </w:r>
      <w:r w:rsidR="00A71E22">
        <w:rPr>
          <w:bCs/>
        </w:rPr>
        <w:t>Objednatel oprávněn S</w:t>
      </w:r>
      <w:r w:rsidR="00A71E22" w:rsidRPr="00F20163">
        <w:rPr>
          <w:bCs/>
        </w:rPr>
        <w:t xml:space="preserve">mlouvu vypovědět, a to ve lhůtě 14 dnů od doručení nesouhlasného vyjádření </w:t>
      </w:r>
      <w:r w:rsidR="00A71E22">
        <w:rPr>
          <w:bCs/>
        </w:rPr>
        <w:t>Zhotovitele s takovou změnou</w:t>
      </w:r>
      <w:r w:rsidR="00A71E22" w:rsidRPr="00F20163">
        <w:rPr>
          <w:bCs/>
        </w:rPr>
        <w:t xml:space="preserve">. Výpovědní doba činí 6 měsíců. Nevyužije-li </w:t>
      </w:r>
      <w:r w:rsidR="00A71E22">
        <w:rPr>
          <w:bCs/>
        </w:rPr>
        <w:t>Objednatel</w:t>
      </w:r>
      <w:r w:rsidR="00A71E22" w:rsidRPr="00F20163">
        <w:rPr>
          <w:bCs/>
        </w:rPr>
        <w:t xml:space="preserve"> ve lhůt</w:t>
      </w:r>
      <w:r w:rsidR="00A71E22">
        <w:rPr>
          <w:bCs/>
        </w:rPr>
        <w:t>ě dle předchozí věty své právo S</w:t>
      </w:r>
      <w:r w:rsidR="00A71E22" w:rsidRPr="00F20163">
        <w:rPr>
          <w:bCs/>
        </w:rPr>
        <w:t xml:space="preserve">mlouvu vypovědět z důvodu vyslovení nesouhlasu </w:t>
      </w:r>
      <w:r w:rsidR="00A71E22">
        <w:rPr>
          <w:bCs/>
        </w:rPr>
        <w:t>Zhotovitele, trvá S</w:t>
      </w:r>
      <w:r w:rsidR="00A71E22" w:rsidRPr="00F20163">
        <w:rPr>
          <w:bCs/>
        </w:rPr>
        <w:t xml:space="preserve">mlouva i nadále, a to za použití </w:t>
      </w:r>
      <w:r w:rsidR="00A71E22">
        <w:rPr>
          <w:bCs/>
        </w:rPr>
        <w:t>O</w:t>
      </w:r>
      <w:r w:rsidR="00A71E22" w:rsidRPr="00F20163">
        <w:rPr>
          <w:bCs/>
        </w:rPr>
        <w:t xml:space="preserve">bchodních podmínek </w:t>
      </w:r>
      <w:r w:rsidR="00A71E22">
        <w:rPr>
          <w:bCs/>
        </w:rPr>
        <w:t xml:space="preserve">Objednatele </w:t>
      </w:r>
      <w:r w:rsidR="00A71E22" w:rsidRPr="00F20163">
        <w:rPr>
          <w:bCs/>
        </w:rPr>
        <w:t xml:space="preserve">ve znění před jejich změnou, se kterou </w:t>
      </w:r>
      <w:r w:rsidR="00A71E22">
        <w:rPr>
          <w:bCs/>
        </w:rPr>
        <w:t>Zhotovitel</w:t>
      </w:r>
      <w:r w:rsidR="00A71E22" w:rsidRPr="00F20163">
        <w:rPr>
          <w:bCs/>
        </w:rPr>
        <w:t xml:space="preserve"> vyslovil nesouhlas.</w:t>
      </w:r>
    </w:p>
    <w:p w14:paraId="30AB098C" w14:textId="0F13ECF7" w:rsidR="00A71E22" w:rsidRDefault="00A71E22" w:rsidP="00A71E22">
      <w:pPr>
        <w:pStyle w:val="RLTextlnkuslovan"/>
        <w:ind w:left="1418"/>
        <w:rPr>
          <w:bCs/>
        </w:rPr>
      </w:pPr>
      <w:r>
        <w:rPr>
          <w:bCs/>
        </w:rPr>
        <w:br/>
        <w:t>Pokud pak z některého dokumentu této Smlouvy (včetně Obchodních podmínek Objednatele) plyne povinnost Objednatele provést ko</w:t>
      </w:r>
      <w:r w:rsidR="005D3F5A">
        <w:rPr>
          <w:bCs/>
        </w:rPr>
        <w:t>n</w:t>
      </w:r>
      <w:r>
        <w:rPr>
          <w:bCs/>
        </w:rPr>
        <w:t>trolu, zda je plnění dle této Smlouvy poskytnuto Zhotovitelem řádně, nepovažuje se neprovedení takové kontroly za neposkytnutí součinnosti Objednatelem Zhotoviteli.</w:t>
      </w:r>
    </w:p>
    <w:p w14:paraId="0A7685CB" w14:textId="4073702C" w:rsidR="007A5B3A" w:rsidRPr="00EA5C94" w:rsidRDefault="007A5B3A" w:rsidP="00A71E22">
      <w:pPr>
        <w:pStyle w:val="RLTextlnkuslovan"/>
        <w:ind w:left="1418"/>
        <w:rPr>
          <w:bCs/>
        </w:rPr>
      </w:pPr>
      <w:r>
        <w:rPr>
          <w:bCs/>
        </w:rPr>
        <w:tab/>
      </w:r>
      <w:r w:rsidRPr="004C0376">
        <w:rPr>
          <w:bCs/>
        </w:rPr>
        <w:t>Za jednostrannou změnu dokumentů Obchodních podmínek se však nepovažuje taková změna, kdy se vydavatelem interní normy stane místo společnosti zástupce Objednatele společnost samotného Objednatele.</w:t>
      </w:r>
    </w:p>
    <w:p w14:paraId="1C14B705" w14:textId="77777777" w:rsidR="00A525DF" w:rsidRPr="00EA5C94" w:rsidRDefault="00A525DF" w:rsidP="007B1931">
      <w:pPr>
        <w:pStyle w:val="RLTextlnkuslovan"/>
        <w:ind w:left="1418"/>
        <w:rPr>
          <w:bCs/>
        </w:rPr>
      </w:pPr>
    </w:p>
    <w:p w14:paraId="61BDEE4A" w14:textId="77777777" w:rsidR="00023CF3" w:rsidRPr="00EA5C94" w:rsidRDefault="00E94395" w:rsidP="00F32A2A">
      <w:pPr>
        <w:pStyle w:val="RLTextlnkuslovan"/>
        <w:numPr>
          <w:ilvl w:val="1"/>
          <w:numId w:val="8"/>
        </w:numPr>
        <w:ind w:left="993" w:hanging="633"/>
        <w:rPr>
          <w:bCs/>
        </w:rPr>
      </w:pPr>
      <w:r w:rsidRPr="00EA5C94">
        <w:rPr>
          <w:bCs/>
        </w:rPr>
        <w:lastRenderedPageBreak/>
        <w:t xml:space="preserve">Pracovníci </w:t>
      </w:r>
      <w:r w:rsidR="00D6550D" w:rsidRPr="00EA5C94">
        <w:rPr>
          <w:bCs/>
        </w:rPr>
        <w:t>Objednat</w:t>
      </w:r>
      <w:r w:rsidR="008B0F1A" w:rsidRPr="00EA5C94">
        <w:rPr>
          <w:bCs/>
        </w:rPr>
        <w:t xml:space="preserve">ele nebo jím pověřené </w:t>
      </w:r>
      <w:r w:rsidR="006F71FA" w:rsidRPr="00EA5C94">
        <w:rPr>
          <w:bCs/>
        </w:rPr>
        <w:t xml:space="preserve">osoby </w:t>
      </w:r>
      <w:r w:rsidR="008B0F1A" w:rsidRPr="00EA5C94">
        <w:rPr>
          <w:bCs/>
        </w:rPr>
        <w:t>jsou oprá</w:t>
      </w:r>
      <w:r w:rsidRPr="00EA5C94">
        <w:rPr>
          <w:bCs/>
        </w:rPr>
        <w:t xml:space="preserve">vněni a povinni zastavit práce </w:t>
      </w:r>
      <w:r w:rsidR="00D6550D" w:rsidRPr="00EA5C94">
        <w:rPr>
          <w:bCs/>
        </w:rPr>
        <w:t>Zhotovite</w:t>
      </w:r>
      <w:r w:rsidR="008B0F1A" w:rsidRPr="00EA5C94">
        <w:rPr>
          <w:bCs/>
        </w:rPr>
        <w:t>le, pokud zjistí, že způsobem jejich provádění by mohlo dojít k úrazu osob, poškození majetku nebo jsou prováděny v rozporu s platnými technickými a právními předpisy či osobami s nedostatečnou odbornou způsobilostí.</w:t>
      </w:r>
    </w:p>
    <w:p w14:paraId="4E6B84EB" w14:textId="77777777" w:rsidR="009F6083" w:rsidRPr="00EA5C94" w:rsidRDefault="009F6083" w:rsidP="00F32A2A">
      <w:pPr>
        <w:pStyle w:val="RLTextlnkuslovan"/>
        <w:numPr>
          <w:ilvl w:val="1"/>
          <w:numId w:val="8"/>
        </w:numPr>
        <w:ind w:left="993" w:hanging="633"/>
        <w:rPr>
          <w:bCs/>
        </w:rPr>
      </w:pPr>
      <w:r w:rsidRPr="00EA5C94">
        <w:rPr>
          <w:bCs/>
        </w:rPr>
        <w:t xml:space="preserve">Zhotovitel ani jeho </w:t>
      </w:r>
      <w:r w:rsidR="00CB6265">
        <w:rPr>
          <w:bCs/>
        </w:rPr>
        <w:t>Pod</w:t>
      </w:r>
      <w:r w:rsidR="002C60C3" w:rsidRPr="00EA5C94">
        <w:rPr>
          <w:bCs/>
        </w:rPr>
        <w:t xml:space="preserve">dodavatel </w:t>
      </w:r>
      <w:r w:rsidRPr="00EA5C94">
        <w:rPr>
          <w:bCs/>
        </w:rPr>
        <w:t xml:space="preserve">nesmí provádět na zařízení </w:t>
      </w:r>
      <w:r w:rsidR="002C60C3" w:rsidRPr="00EA5C94">
        <w:rPr>
          <w:bCs/>
        </w:rPr>
        <w:t>DS</w:t>
      </w:r>
      <w:r w:rsidRPr="00EA5C94">
        <w:rPr>
          <w:bCs/>
        </w:rPr>
        <w:t xml:space="preserve"> </w:t>
      </w:r>
      <w:r w:rsidR="00D6550D" w:rsidRPr="00EA5C94">
        <w:rPr>
          <w:bCs/>
        </w:rPr>
        <w:t>Objednat</w:t>
      </w:r>
      <w:r w:rsidRPr="00EA5C94">
        <w:rPr>
          <w:bCs/>
        </w:rPr>
        <w:t xml:space="preserve">ele nebo elektrickém zařízení třetí osoby, pro kterou je dané zařízení smluvně provozováno </w:t>
      </w:r>
      <w:r w:rsidR="00D6550D" w:rsidRPr="00EA5C94">
        <w:rPr>
          <w:bCs/>
        </w:rPr>
        <w:t>Objednat</w:t>
      </w:r>
      <w:r w:rsidRPr="00EA5C94">
        <w:rPr>
          <w:bCs/>
        </w:rPr>
        <w:t>elem, jakékoliv činnosti (např. manipulace, vypínání, zajištění)</w:t>
      </w:r>
      <w:r w:rsidR="00115B8A" w:rsidRPr="00EA5C94">
        <w:rPr>
          <w:bCs/>
        </w:rPr>
        <w:t xml:space="preserve"> nad rámec sjednaného rozsahu dílčího plnění</w:t>
      </w:r>
      <w:r w:rsidRPr="00EA5C94">
        <w:rPr>
          <w:bCs/>
        </w:rPr>
        <w:t>.</w:t>
      </w:r>
    </w:p>
    <w:p w14:paraId="4A2B161B" w14:textId="77777777" w:rsidR="002A48C9" w:rsidRDefault="009F6083" w:rsidP="00F32A2A">
      <w:pPr>
        <w:pStyle w:val="RLTextlnkuslovan"/>
        <w:numPr>
          <w:ilvl w:val="1"/>
          <w:numId w:val="8"/>
        </w:numPr>
        <w:ind w:left="993" w:hanging="633"/>
        <w:rPr>
          <w:bCs/>
        </w:rPr>
      </w:pPr>
      <w:r w:rsidRPr="002A48C9">
        <w:rPr>
          <w:bCs/>
        </w:rPr>
        <w:t xml:space="preserve">Zhotovitel je povinen neprodleně oznámit kontaktní osobě veškeré nepředvídané výjimečné skutečnosti (zejm. úrazy, nehody, škody na zařízení </w:t>
      </w:r>
      <w:r w:rsidR="00D6550D" w:rsidRPr="002A48C9">
        <w:rPr>
          <w:bCs/>
        </w:rPr>
        <w:t>Objednat</w:t>
      </w:r>
      <w:r w:rsidRPr="002A48C9">
        <w:rPr>
          <w:bCs/>
        </w:rPr>
        <w:t>ele, havárie, přetrvávající neshody s vlastníky nemovitostí atd.), které vz</w:t>
      </w:r>
      <w:r w:rsidR="00DE630B" w:rsidRPr="002A48C9">
        <w:rPr>
          <w:bCs/>
        </w:rPr>
        <w:t xml:space="preserve">nikly v souvislosti s činností </w:t>
      </w:r>
      <w:r w:rsidR="00D6550D" w:rsidRPr="002A48C9">
        <w:rPr>
          <w:bCs/>
        </w:rPr>
        <w:t>Zhotovite</w:t>
      </w:r>
      <w:r w:rsidRPr="002A48C9">
        <w:rPr>
          <w:bCs/>
        </w:rPr>
        <w:t xml:space="preserve">le za účelem provádění předmětu </w:t>
      </w:r>
      <w:r w:rsidR="00586DF7" w:rsidRPr="002A48C9">
        <w:rPr>
          <w:bCs/>
        </w:rPr>
        <w:t>Smlou</w:t>
      </w:r>
      <w:r w:rsidR="00DE630B" w:rsidRPr="002A48C9">
        <w:rPr>
          <w:bCs/>
        </w:rPr>
        <w:t xml:space="preserve">vy, a to jak u zaměstnanců </w:t>
      </w:r>
      <w:r w:rsidR="00D6550D" w:rsidRPr="002A48C9">
        <w:rPr>
          <w:bCs/>
        </w:rPr>
        <w:t>Objednat</w:t>
      </w:r>
      <w:r w:rsidR="007A5B3A" w:rsidRPr="002A48C9">
        <w:rPr>
          <w:bCs/>
        </w:rPr>
        <w:t>ele, pracovníků</w:t>
      </w:r>
      <w:r w:rsidRPr="002A48C9">
        <w:rPr>
          <w:bCs/>
        </w:rPr>
        <w:t xml:space="preserve"> </w:t>
      </w:r>
      <w:r w:rsidR="00D6550D" w:rsidRPr="002A48C9">
        <w:rPr>
          <w:bCs/>
        </w:rPr>
        <w:t>Zhotovite</w:t>
      </w:r>
      <w:r w:rsidR="00DE630B" w:rsidRPr="002A48C9">
        <w:rPr>
          <w:bCs/>
        </w:rPr>
        <w:t xml:space="preserve">le či jeho </w:t>
      </w:r>
      <w:r w:rsidR="00CB6265" w:rsidRPr="002A48C9">
        <w:rPr>
          <w:bCs/>
        </w:rPr>
        <w:t>Pod</w:t>
      </w:r>
      <w:r w:rsidR="00CF4A09" w:rsidRPr="002A48C9">
        <w:rPr>
          <w:bCs/>
        </w:rPr>
        <w:t>dod</w:t>
      </w:r>
      <w:r w:rsidRPr="002A48C9">
        <w:rPr>
          <w:bCs/>
        </w:rPr>
        <w:t>avatele, tak u třetích osob.</w:t>
      </w:r>
    </w:p>
    <w:p w14:paraId="0CDE7B12" w14:textId="11154850" w:rsidR="009F6083" w:rsidRPr="002A48C9" w:rsidRDefault="009F6083" w:rsidP="00F32A2A">
      <w:pPr>
        <w:pStyle w:val="RLTextlnkuslovan"/>
        <w:numPr>
          <w:ilvl w:val="1"/>
          <w:numId w:val="8"/>
        </w:numPr>
        <w:ind w:left="993" w:hanging="633"/>
        <w:rPr>
          <w:bCs/>
        </w:rPr>
      </w:pPr>
      <w:r w:rsidRPr="002A48C9">
        <w:rPr>
          <w:bCs/>
        </w:rPr>
        <w:t xml:space="preserve">Zhotovitel je povinen v případě vzniku jakékoliv mimořádné události bezprostředně ohrožující bezpečný a spolehlivý provoz DS (např. </w:t>
      </w:r>
      <w:r w:rsidR="002A48C9">
        <w:rPr>
          <w:bCs/>
        </w:rPr>
        <w:t>poškození stávajícího kabeu NN</w:t>
      </w:r>
      <w:r w:rsidR="00E94395" w:rsidRPr="002A48C9">
        <w:rPr>
          <w:bCs/>
        </w:rPr>
        <w:t>)</w:t>
      </w:r>
      <w:r w:rsidRPr="002A48C9">
        <w:rPr>
          <w:bCs/>
        </w:rPr>
        <w:t xml:space="preserve"> ihned přerušit práci a situaci neprodleně nahlásit na Operativní Dispeči</w:t>
      </w:r>
      <w:r w:rsidR="00E94395" w:rsidRPr="002A48C9">
        <w:rPr>
          <w:bCs/>
        </w:rPr>
        <w:t xml:space="preserve">nk E.ON </w:t>
      </w:r>
      <w:r w:rsidR="00F9607B" w:rsidRPr="002A48C9">
        <w:rPr>
          <w:bCs/>
        </w:rPr>
        <w:t xml:space="preserve"> Distribuce a.s.</w:t>
      </w:r>
      <w:r w:rsidRPr="002A48C9">
        <w:rPr>
          <w:bCs/>
        </w:rPr>
        <w:t xml:space="preserve"> a řídit se jeho pokyny.</w:t>
      </w:r>
    </w:p>
    <w:p w14:paraId="4E2406EE" w14:textId="62C9C313" w:rsidR="009F6083" w:rsidRPr="00EA5C94" w:rsidRDefault="009F6083" w:rsidP="00AF5497">
      <w:pPr>
        <w:pStyle w:val="RLTextlnkuslovan"/>
        <w:tabs>
          <w:tab w:val="clear" w:pos="1474"/>
        </w:tabs>
        <w:ind w:firstLine="0"/>
        <w:rPr>
          <w:bCs/>
        </w:rPr>
      </w:pPr>
      <w:r w:rsidRPr="00EA5C94">
        <w:rPr>
          <w:bCs/>
        </w:rPr>
        <w:t xml:space="preserve">Operativní Dispečinky </w:t>
      </w:r>
    </w:p>
    <w:p w14:paraId="572AA470" w14:textId="714DAA1C" w:rsidR="009F6083" w:rsidRPr="00EA5C94" w:rsidRDefault="009F6083" w:rsidP="001C1170">
      <w:pPr>
        <w:pStyle w:val="RLTextlnkuslovan"/>
        <w:numPr>
          <w:ilvl w:val="2"/>
          <w:numId w:val="27"/>
        </w:numPr>
        <w:tabs>
          <w:tab w:val="num" w:pos="360"/>
          <w:tab w:val="num" w:pos="2835"/>
        </w:tabs>
        <w:ind w:left="2835" w:hanging="567"/>
        <w:rPr>
          <w:bCs/>
        </w:rPr>
      </w:pPr>
      <w:r w:rsidRPr="00EA5C94">
        <w:rPr>
          <w:bCs/>
        </w:rPr>
        <w:t>- tel. spojení České Budějovice: 386 352 581 (pro VN, NN)</w:t>
      </w:r>
    </w:p>
    <w:p w14:paraId="19F33D93" w14:textId="77777777" w:rsidR="009F6083" w:rsidRPr="00EA5C94" w:rsidRDefault="009F6083" w:rsidP="001C1170">
      <w:pPr>
        <w:pStyle w:val="RLTextlnkuslovan"/>
        <w:numPr>
          <w:ilvl w:val="2"/>
          <w:numId w:val="27"/>
        </w:numPr>
        <w:tabs>
          <w:tab w:val="num" w:pos="360"/>
          <w:tab w:val="num" w:pos="2835"/>
        </w:tabs>
        <w:ind w:left="2835" w:hanging="567"/>
        <w:rPr>
          <w:bCs/>
        </w:rPr>
      </w:pPr>
      <w:r w:rsidRPr="00EA5C94">
        <w:rPr>
          <w:bCs/>
        </w:rPr>
        <w:t xml:space="preserve">- tel. spojení Brno: 545 141 212 (pro VN, NN) </w:t>
      </w:r>
    </w:p>
    <w:p w14:paraId="149FE998" w14:textId="64562D40" w:rsidR="00142B8F" w:rsidRPr="00EA5C94" w:rsidRDefault="00506AF3" w:rsidP="00F32A2A">
      <w:pPr>
        <w:pStyle w:val="RLTextlnkuslovan"/>
        <w:numPr>
          <w:ilvl w:val="1"/>
          <w:numId w:val="8"/>
        </w:numPr>
        <w:ind w:left="993" w:hanging="633"/>
        <w:rPr>
          <w:bCs/>
        </w:rPr>
      </w:pPr>
      <w:r>
        <w:rPr>
          <w:bCs/>
        </w:rPr>
        <w:t>Zhotovitel i Poddovatel</w:t>
      </w:r>
      <w:r w:rsidRPr="00506AF3">
        <w:rPr>
          <w:bCs/>
        </w:rPr>
        <w:t xml:space="preserve"> </w:t>
      </w:r>
      <w:r>
        <w:rPr>
          <w:bCs/>
        </w:rPr>
        <w:t xml:space="preserve">jsou povinni </w:t>
      </w:r>
      <w:r w:rsidRPr="00506AF3">
        <w:rPr>
          <w:bCs/>
        </w:rPr>
        <w:t>písemně urč</w:t>
      </w:r>
      <w:r>
        <w:rPr>
          <w:bCs/>
        </w:rPr>
        <w:t>it</w:t>
      </w:r>
      <w:r w:rsidRPr="00506AF3">
        <w:rPr>
          <w:bCs/>
        </w:rPr>
        <w:t xml:space="preserve"> </w:t>
      </w:r>
      <w:r>
        <w:rPr>
          <w:bCs/>
        </w:rPr>
        <w:t xml:space="preserve">všechny své vedoucí zaměstnance </w:t>
      </w:r>
      <w:r w:rsidRPr="00506AF3">
        <w:rPr>
          <w:bCs/>
        </w:rPr>
        <w:t xml:space="preserve">k provádění kontrol na požití alkoholu a návykových látek u svých podřízených. </w:t>
      </w:r>
      <w:r w:rsidR="00142B8F" w:rsidRPr="00EA5C94">
        <w:rPr>
          <w:bCs/>
        </w:rPr>
        <w:t xml:space="preserve">Objednatel si vyhrazuje právo provádět </w:t>
      </w:r>
      <w:r>
        <w:rPr>
          <w:bCs/>
        </w:rPr>
        <w:t xml:space="preserve">prostřednictvím výše uvedených písemně pověřených vedoucích zaměstnanců </w:t>
      </w:r>
      <w:r w:rsidR="00142B8F" w:rsidRPr="00EA5C94">
        <w:rPr>
          <w:bCs/>
        </w:rPr>
        <w:t xml:space="preserve">náhodné testování na přítomnost alkoholických či jiných </w:t>
      </w:r>
      <w:r>
        <w:rPr>
          <w:bCs/>
        </w:rPr>
        <w:t>návykových látek</w:t>
      </w:r>
      <w:r w:rsidR="00142B8F" w:rsidRPr="00EA5C94">
        <w:rPr>
          <w:bCs/>
        </w:rPr>
        <w:t xml:space="preserve"> u zaměstnanců </w:t>
      </w:r>
      <w:r w:rsidR="00D6550D" w:rsidRPr="00EA5C94">
        <w:rPr>
          <w:bCs/>
        </w:rPr>
        <w:t>Zhotovite</w:t>
      </w:r>
      <w:r w:rsidR="00142B8F" w:rsidRPr="00EA5C94">
        <w:rPr>
          <w:bCs/>
        </w:rPr>
        <w:t xml:space="preserve">le včetně všech jeho </w:t>
      </w:r>
      <w:r w:rsidR="00CB6265">
        <w:rPr>
          <w:bCs/>
        </w:rPr>
        <w:t>Pod</w:t>
      </w:r>
      <w:r w:rsidR="00CF4A09" w:rsidRPr="00EA5C94">
        <w:rPr>
          <w:bCs/>
        </w:rPr>
        <w:t>dod</w:t>
      </w:r>
      <w:r w:rsidR="00142B8F" w:rsidRPr="00EA5C94">
        <w:rPr>
          <w:bCs/>
        </w:rPr>
        <w:t>avatelů.</w:t>
      </w:r>
      <w:r>
        <w:rPr>
          <w:bCs/>
        </w:rPr>
        <w:t xml:space="preserve"> </w:t>
      </w:r>
      <w:r w:rsidRPr="00506AF3">
        <w:rPr>
          <w:bCs/>
        </w:rPr>
        <w:t>Osoba, u které bude zjištěna přítomnost alkoholu nebo jiných návykových látek, bude vykázán z pracoviště E.ON a tato skute</w:t>
      </w:r>
      <w:r w:rsidR="007A5B3A">
        <w:rPr>
          <w:bCs/>
        </w:rPr>
        <w:t>čnost bude neprodleně oznámena Z</w:t>
      </w:r>
      <w:r w:rsidRPr="00506AF3">
        <w:rPr>
          <w:bCs/>
        </w:rPr>
        <w:t>hotoviteli.</w:t>
      </w:r>
    </w:p>
    <w:p w14:paraId="6BDF2530" w14:textId="47F28858" w:rsidR="00032328" w:rsidRPr="00CA4A57" w:rsidRDefault="00E94395" w:rsidP="00F32A2A">
      <w:pPr>
        <w:pStyle w:val="RLTextlnkuslovan"/>
        <w:numPr>
          <w:ilvl w:val="1"/>
          <w:numId w:val="8"/>
        </w:numPr>
        <w:ind w:left="993" w:hanging="633"/>
        <w:rPr>
          <w:bCs/>
        </w:rPr>
      </w:pPr>
      <w:r w:rsidRPr="00EA5C94">
        <w:rPr>
          <w:bCs/>
        </w:rPr>
        <w:t>Pokud je z hlediska bezpečnosti práce</w:t>
      </w:r>
      <w:r w:rsidR="00136A08" w:rsidRPr="00136A08">
        <w:rPr>
          <w:bCs/>
        </w:rPr>
        <w:t xml:space="preserve"> </w:t>
      </w:r>
      <w:r w:rsidR="00136A08">
        <w:rPr>
          <w:bCs/>
        </w:rPr>
        <w:t>a ochrany zdraví při práci</w:t>
      </w:r>
      <w:r w:rsidR="00FE4209" w:rsidRPr="00EA5C94">
        <w:rPr>
          <w:bCs/>
        </w:rPr>
        <w:t xml:space="preserve"> nutný dozor při práci ve smyslu PNE 33 0000-6, </w:t>
      </w:r>
      <w:r w:rsidR="00607509" w:rsidRPr="00EA5C94">
        <w:rPr>
          <w:bCs/>
        </w:rPr>
        <w:t xml:space="preserve">je </w:t>
      </w:r>
      <w:r w:rsidR="00D6550D" w:rsidRPr="00EA5C94">
        <w:rPr>
          <w:bCs/>
        </w:rPr>
        <w:t>Zhotovite</w:t>
      </w:r>
      <w:r w:rsidR="00607509" w:rsidRPr="00EA5C94">
        <w:rPr>
          <w:bCs/>
        </w:rPr>
        <w:t>l povinen si tento dozor zajistit</w:t>
      </w:r>
      <w:r w:rsidR="00FE4209" w:rsidRPr="00EA5C94">
        <w:rPr>
          <w:bCs/>
        </w:rPr>
        <w:t xml:space="preserve">. </w:t>
      </w:r>
      <w:r w:rsidR="00607509" w:rsidRPr="00EA5C94">
        <w:rPr>
          <w:bCs/>
        </w:rPr>
        <w:t xml:space="preserve">Náklady na tuto činnost budou </w:t>
      </w:r>
      <w:r w:rsidR="00D6550D" w:rsidRPr="00EA5C94">
        <w:rPr>
          <w:bCs/>
        </w:rPr>
        <w:t>Zhotovite</w:t>
      </w:r>
      <w:r w:rsidR="00607509" w:rsidRPr="00EA5C94">
        <w:rPr>
          <w:bCs/>
        </w:rPr>
        <w:t>li proplaceny</w:t>
      </w:r>
      <w:r w:rsidRPr="00EA5C94">
        <w:rPr>
          <w:bCs/>
        </w:rPr>
        <w:t>.</w:t>
      </w:r>
    </w:p>
    <w:p w14:paraId="6AA299F2" w14:textId="2E190C1C" w:rsidR="00953E52" w:rsidRPr="00EA5C94" w:rsidRDefault="00953E52" w:rsidP="00F93810">
      <w:pPr>
        <w:pStyle w:val="RLlneksmlouvy"/>
        <w:numPr>
          <w:ilvl w:val="0"/>
          <w:numId w:val="8"/>
        </w:numPr>
        <w:rPr>
          <w:caps/>
          <w:szCs w:val="22"/>
        </w:rPr>
      </w:pPr>
      <w:bookmarkStart w:id="41" w:name="_Toc387057242"/>
      <w:bookmarkStart w:id="42" w:name="_Ref394475803"/>
      <w:bookmarkStart w:id="43" w:name="_Ref394476103"/>
      <w:bookmarkStart w:id="44" w:name="_Ref440553052"/>
      <w:r w:rsidRPr="00EA5C94">
        <w:rPr>
          <w:caps/>
          <w:szCs w:val="22"/>
        </w:rPr>
        <w:t>Ochrana důvěrných informací</w:t>
      </w:r>
      <w:bookmarkEnd w:id="41"/>
      <w:bookmarkEnd w:id="42"/>
      <w:bookmarkEnd w:id="43"/>
      <w:bookmarkEnd w:id="44"/>
    </w:p>
    <w:p w14:paraId="7AF8CE53" w14:textId="6EBE07B9" w:rsidR="00953E52" w:rsidRPr="00EA5C94" w:rsidRDefault="00953E52" w:rsidP="00F32A2A">
      <w:pPr>
        <w:pStyle w:val="RLTextlnkuslovan"/>
        <w:numPr>
          <w:ilvl w:val="1"/>
          <w:numId w:val="8"/>
        </w:numPr>
        <w:ind w:left="993" w:hanging="633"/>
        <w:rPr>
          <w:bCs/>
        </w:rPr>
      </w:pPr>
      <w:r w:rsidRPr="00EA5C94">
        <w:rPr>
          <w:bCs/>
        </w:rPr>
        <w:t xml:space="preserve">Za účelem realizace </w:t>
      </w:r>
      <w:r w:rsidR="00212DB3">
        <w:rPr>
          <w:bCs/>
        </w:rPr>
        <w:t xml:space="preserve">SNK bude nejprve zhotovitelem vypracována </w:t>
      </w:r>
      <w:r w:rsidR="00A672B3" w:rsidRPr="00EA5C94">
        <w:rPr>
          <w:bCs/>
        </w:rPr>
        <w:t xml:space="preserve"> </w:t>
      </w:r>
      <w:r w:rsidR="00CD09C0" w:rsidRPr="00EA5C94">
        <w:rPr>
          <w:bCs/>
        </w:rPr>
        <w:t>PD</w:t>
      </w:r>
      <w:r w:rsidR="00A672B3" w:rsidRPr="00EA5C94">
        <w:rPr>
          <w:bCs/>
        </w:rPr>
        <w:t>, jejíž obsah může mít důvěrný charakter, a který je</w:t>
      </w:r>
      <w:r w:rsidRPr="00EA5C94">
        <w:rPr>
          <w:bCs/>
        </w:rPr>
        <w:t xml:space="preserve"> předmětem obchodního tajemství. </w:t>
      </w:r>
    </w:p>
    <w:p w14:paraId="36103832" w14:textId="70891221" w:rsidR="00A672B3" w:rsidRPr="00EA5C94" w:rsidRDefault="00953E52" w:rsidP="00F32A2A">
      <w:pPr>
        <w:pStyle w:val="RLTextlnkuslovan"/>
        <w:numPr>
          <w:ilvl w:val="1"/>
          <w:numId w:val="8"/>
        </w:numPr>
        <w:ind w:left="993" w:hanging="633"/>
        <w:rPr>
          <w:bCs/>
        </w:rPr>
      </w:pPr>
      <w:r w:rsidRPr="00EA5C94">
        <w:rPr>
          <w:bCs/>
        </w:rPr>
        <w:t xml:space="preserve">Zhotovitel je </w:t>
      </w:r>
      <w:r w:rsidR="00704DE9" w:rsidRPr="00EA5C94">
        <w:rPr>
          <w:bCs/>
        </w:rPr>
        <w:t xml:space="preserve">oprávněn </w:t>
      </w:r>
      <w:r w:rsidRPr="00EA5C94">
        <w:rPr>
          <w:bCs/>
        </w:rPr>
        <w:t xml:space="preserve">využít </w:t>
      </w:r>
      <w:r w:rsidR="00A672B3" w:rsidRPr="00EA5C94">
        <w:rPr>
          <w:bCs/>
        </w:rPr>
        <w:t xml:space="preserve">PD </w:t>
      </w:r>
      <w:r w:rsidRPr="00EA5C94">
        <w:rPr>
          <w:bCs/>
        </w:rPr>
        <w:t xml:space="preserve">pouze </w:t>
      </w:r>
      <w:r w:rsidR="00704DE9" w:rsidRPr="00EA5C94">
        <w:rPr>
          <w:bCs/>
        </w:rPr>
        <w:t>pro účely</w:t>
      </w:r>
      <w:r w:rsidRPr="00EA5C94">
        <w:rPr>
          <w:bCs/>
        </w:rPr>
        <w:t xml:space="preserve"> </w:t>
      </w:r>
      <w:r w:rsidR="00C03C7B" w:rsidRPr="00EA5C94">
        <w:rPr>
          <w:bCs/>
        </w:rPr>
        <w:t xml:space="preserve">plnění </w:t>
      </w:r>
      <w:r w:rsidR="00704DE9" w:rsidRPr="00EA5C94">
        <w:rPr>
          <w:bCs/>
        </w:rPr>
        <w:t>předmětu Smlouvy</w:t>
      </w:r>
      <w:r w:rsidR="004F796B">
        <w:rPr>
          <w:bCs/>
        </w:rPr>
        <w:t>.</w:t>
      </w:r>
    </w:p>
    <w:p w14:paraId="27489B53" w14:textId="140BDC3F" w:rsidR="00953E52" w:rsidRPr="00EA5C94" w:rsidRDefault="00953E52" w:rsidP="00F32A2A">
      <w:pPr>
        <w:pStyle w:val="RLTextlnkuslovan"/>
        <w:numPr>
          <w:ilvl w:val="1"/>
          <w:numId w:val="8"/>
        </w:numPr>
        <w:ind w:left="993" w:hanging="633"/>
        <w:rPr>
          <w:bCs/>
        </w:rPr>
      </w:pPr>
      <w:r w:rsidRPr="00EA5C94">
        <w:rPr>
          <w:bCs/>
        </w:rPr>
        <w:t xml:space="preserve">Zhotovitel se zavazuje </w:t>
      </w:r>
      <w:r w:rsidR="00940AB7" w:rsidRPr="00EA5C94">
        <w:rPr>
          <w:bCs/>
        </w:rPr>
        <w:t>uchovávat v tajnosti a ochraňovat</w:t>
      </w:r>
      <w:r w:rsidR="00B15338" w:rsidRPr="00EA5C94">
        <w:rPr>
          <w:bCs/>
        </w:rPr>
        <w:t xml:space="preserve"> veškeré</w:t>
      </w:r>
      <w:r w:rsidR="00940AB7" w:rsidRPr="00EA5C94">
        <w:rPr>
          <w:bCs/>
        </w:rPr>
        <w:t xml:space="preserve"> informace</w:t>
      </w:r>
      <w:r w:rsidRPr="00EA5C94">
        <w:rPr>
          <w:bCs/>
        </w:rPr>
        <w:t xml:space="preserve">, které mu budou zpřístupněny v souvislosti s realizací předmětu této </w:t>
      </w:r>
      <w:r w:rsidR="00586DF7" w:rsidRPr="00EA5C94">
        <w:rPr>
          <w:bCs/>
        </w:rPr>
        <w:t>Smlou</w:t>
      </w:r>
      <w:r w:rsidRPr="00EA5C94">
        <w:rPr>
          <w:bCs/>
        </w:rPr>
        <w:t>vy, tzn. vešker</w:t>
      </w:r>
      <w:r w:rsidR="00940AB7" w:rsidRPr="00EA5C94">
        <w:rPr>
          <w:bCs/>
        </w:rPr>
        <w:t>á</w:t>
      </w:r>
      <w:r w:rsidRPr="00EA5C94">
        <w:rPr>
          <w:bCs/>
        </w:rPr>
        <w:t xml:space="preserve"> dat</w:t>
      </w:r>
      <w:r w:rsidR="00940AB7" w:rsidRPr="00EA5C94">
        <w:rPr>
          <w:bCs/>
        </w:rPr>
        <w:t>a</w:t>
      </w:r>
      <w:r w:rsidRPr="00EA5C94">
        <w:rPr>
          <w:bCs/>
        </w:rPr>
        <w:t xml:space="preserve"> obsažen</w:t>
      </w:r>
      <w:r w:rsidR="00940AB7" w:rsidRPr="00EA5C94">
        <w:rPr>
          <w:bCs/>
        </w:rPr>
        <w:t>a</w:t>
      </w:r>
      <w:r w:rsidRPr="00EA5C94">
        <w:rPr>
          <w:bCs/>
        </w:rPr>
        <w:t xml:space="preserve"> v </w:t>
      </w:r>
      <w:r w:rsidR="00A672B3" w:rsidRPr="00EA5C94">
        <w:rPr>
          <w:bCs/>
        </w:rPr>
        <w:t>PD</w:t>
      </w:r>
      <w:r w:rsidRPr="00EA5C94">
        <w:rPr>
          <w:bCs/>
        </w:rPr>
        <w:t xml:space="preserve">, která budou důvěrnými informacemi ve smyslu této </w:t>
      </w:r>
      <w:r w:rsidR="00586DF7" w:rsidRPr="00EA5C94">
        <w:rPr>
          <w:bCs/>
        </w:rPr>
        <w:t>Smlou</w:t>
      </w:r>
      <w:r w:rsidRPr="00EA5C94">
        <w:rPr>
          <w:bCs/>
        </w:rPr>
        <w:t xml:space="preserve">vy. </w:t>
      </w:r>
    </w:p>
    <w:p w14:paraId="277B8BBB" w14:textId="45004DED" w:rsidR="00953E52" w:rsidRPr="00EA5C94" w:rsidRDefault="00953E52" w:rsidP="00F32A2A">
      <w:pPr>
        <w:pStyle w:val="RLTextlnkuslovan"/>
        <w:numPr>
          <w:ilvl w:val="1"/>
          <w:numId w:val="8"/>
        </w:numPr>
        <w:ind w:left="993" w:hanging="633"/>
        <w:rPr>
          <w:bCs/>
        </w:rPr>
      </w:pPr>
      <w:r w:rsidRPr="00EA5C94">
        <w:rPr>
          <w:bCs/>
        </w:rPr>
        <w:t xml:space="preserve">Za důvěrné ve smyslu této </w:t>
      </w:r>
      <w:r w:rsidR="00586DF7" w:rsidRPr="00EA5C94">
        <w:rPr>
          <w:bCs/>
        </w:rPr>
        <w:t>Smlou</w:t>
      </w:r>
      <w:r w:rsidRPr="00EA5C94">
        <w:rPr>
          <w:bCs/>
        </w:rPr>
        <w:t xml:space="preserve">vy se považují veškeré poskytnuté informace, podklady a dokumenty, pokud nejsou označené jako nedůvěrné a pokud nejsou běžně dostupné ve veřejných informačních zdrojích (např. obchodní rejstřík, katastr nemovitostí). Smluvní strany se dohodly, že pro účely této </w:t>
      </w:r>
      <w:r w:rsidR="00586DF7" w:rsidRPr="00EA5C94">
        <w:rPr>
          <w:bCs/>
        </w:rPr>
        <w:t>Smlou</w:t>
      </w:r>
      <w:r w:rsidRPr="00EA5C94">
        <w:rPr>
          <w:bCs/>
        </w:rPr>
        <w:t xml:space="preserve">vy se za důvěrné informace budou považovat zejména všechny informace a údaje ekonomické, finanční, obchodní, výrobní, technické, právní, organizační a tvůrčí povahy, jakož i jakékoli jiné informace a údaje, které budou </w:t>
      </w:r>
      <w:r w:rsidR="00D6550D" w:rsidRPr="00EA5C94">
        <w:rPr>
          <w:bCs/>
        </w:rPr>
        <w:lastRenderedPageBreak/>
        <w:t>Zhotovite</w:t>
      </w:r>
      <w:r w:rsidRPr="00EA5C94">
        <w:rPr>
          <w:bCs/>
        </w:rPr>
        <w:t xml:space="preserve">li v důsledku </w:t>
      </w:r>
      <w:r w:rsidR="00212DB3">
        <w:rPr>
          <w:bCs/>
        </w:rPr>
        <w:t xml:space="preserve">vypracování </w:t>
      </w:r>
      <w:r w:rsidR="00A672B3" w:rsidRPr="00EA5C94">
        <w:rPr>
          <w:bCs/>
        </w:rPr>
        <w:t>PD</w:t>
      </w:r>
      <w:r w:rsidRPr="00EA5C94">
        <w:rPr>
          <w:bCs/>
        </w:rPr>
        <w:t xml:space="preserve">, v souvislosti s účelem získání potřebných informací pro realizaci předmětu této </w:t>
      </w:r>
      <w:r w:rsidR="00586DF7" w:rsidRPr="00EA5C94">
        <w:rPr>
          <w:bCs/>
        </w:rPr>
        <w:t>Smlou</w:t>
      </w:r>
      <w:r w:rsidRPr="00EA5C94">
        <w:rPr>
          <w:bCs/>
        </w:rPr>
        <w:t>vy (dále jen „</w:t>
      </w:r>
      <w:r w:rsidRPr="00EA5C94">
        <w:rPr>
          <w:b/>
          <w:bCs/>
        </w:rPr>
        <w:t>důvěrné informace</w:t>
      </w:r>
      <w:r w:rsidRPr="00EA5C94">
        <w:rPr>
          <w:bCs/>
        </w:rPr>
        <w:t>“)</w:t>
      </w:r>
      <w:r w:rsidR="004C0376">
        <w:rPr>
          <w:bCs/>
        </w:rPr>
        <w:t xml:space="preserve"> k dispozici</w:t>
      </w:r>
      <w:r w:rsidRPr="00EA5C94">
        <w:rPr>
          <w:bCs/>
        </w:rPr>
        <w:t>.</w:t>
      </w:r>
    </w:p>
    <w:p w14:paraId="49AC50D6" w14:textId="77777777" w:rsidR="00953E52" w:rsidRPr="00EA5C94" w:rsidRDefault="00953E52" w:rsidP="00F32A2A">
      <w:pPr>
        <w:pStyle w:val="RLTextlnkuslovan"/>
        <w:numPr>
          <w:ilvl w:val="1"/>
          <w:numId w:val="8"/>
        </w:numPr>
        <w:ind w:left="993" w:hanging="633"/>
        <w:rPr>
          <w:bCs/>
        </w:rPr>
      </w:pPr>
      <w:r w:rsidRPr="00EA5C94">
        <w:rPr>
          <w:bCs/>
        </w:rPr>
        <w:t>Za důvěrné informace se považují zejména, avšak nikoli výlučně, tyto informace a data:</w:t>
      </w:r>
    </w:p>
    <w:p w14:paraId="72A5FBA7" w14:textId="77777777" w:rsidR="00A672B3" w:rsidRPr="00EA5C94" w:rsidRDefault="005D5AFE" w:rsidP="000F77F6">
      <w:pPr>
        <w:pStyle w:val="RLTextlnkuslovan"/>
        <w:numPr>
          <w:ilvl w:val="2"/>
          <w:numId w:val="42"/>
        </w:numPr>
        <w:ind w:left="2410" w:hanging="567"/>
        <w:rPr>
          <w:bCs/>
        </w:rPr>
      </w:pPr>
      <w:r w:rsidRPr="00EA5C94">
        <w:rPr>
          <w:bCs/>
        </w:rPr>
        <w:t xml:space="preserve">identifikační </w:t>
      </w:r>
      <w:r w:rsidR="007137A4" w:rsidRPr="00EA5C94">
        <w:rPr>
          <w:bCs/>
        </w:rPr>
        <w:t>údaje o majitelích dotčených pozemků</w:t>
      </w:r>
      <w:r w:rsidRPr="00EA5C94">
        <w:rPr>
          <w:bCs/>
        </w:rPr>
        <w:t>;</w:t>
      </w:r>
    </w:p>
    <w:p w14:paraId="64B434AB" w14:textId="77777777" w:rsidR="00A672B3" w:rsidRPr="00EA5C94" w:rsidRDefault="005D5AFE" w:rsidP="000F77F6">
      <w:pPr>
        <w:pStyle w:val="RLTextlnkuslovan"/>
        <w:numPr>
          <w:ilvl w:val="2"/>
          <w:numId w:val="42"/>
        </w:numPr>
        <w:ind w:left="2410" w:hanging="567"/>
        <w:rPr>
          <w:bCs/>
        </w:rPr>
      </w:pPr>
      <w:r w:rsidRPr="00EA5C94">
        <w:rPr>
          <w:bCs/>
        </w:rPr>
        <w:t>ú</w:t>
      </w:r>
      <w:r w:rsidR="00C03C7B" w:rsidRPr="00EA5C94">
        <w:rPr>
          <w:bCs/>
        </w:rPr>
        <w:t>daje o DS</w:t>
      </w:r>
      <w:r w:rsidRPr="00EA5C94">
        <w:rPr>
          <w:bCs/>
        </w:rPr>
        <w:t xml:space="preserve"> Objednatele;</w:t>
      </w:r>
    </w:p>
    <w:p w14:paraId="70557FD3" w14:textId="77777777" w:rsidR="00C03C7B" w:rsidRPr="00EA5C94" w:rsidRDefault="005D5AFE" w:rsidP="000F77F6">
      <w:pPr>
        <w:pStyle w:val="RLTextlnkuslovan"/>
        <w:numPr>
          <w:ilvl w:val="2"/>
          <w:numId w:val="42"/>
        </w:numPr>
        <w:ind w:left="2410" w:hanging="567"/>
        <w:rPr>
          <w:bCs/>
        </w:rPr>
      </w:pPr>
      <w:r w:rsidRPr="00EA5C94">
        <w:rPr>
          <w:bCs/>
        </w:rPr>
        <w:t>ú</w:t>
      </w:r>
      <w:r w:rsidR="00C03C7B" w:rsidRPr="00EA5C94">
        <w:rPr>
          <w:bCs/>
        </w:rPr>
        <w:t>daje o zařízení třetích osob</w:t>
      </w:r>
      <w:r w:rsidRPr="00EA5C94">
        <w:rPr>
          <w:bCs/>
        </w:rPr>
        <w:t>;</w:t>
      </w:r>
    </w:p>
    <w:p w14:paraId="1B15BD96" w14:textId="77777777" w:rsidR="00C03C7B" w:rsidRPr="00EA5C94" w:rsidRDefault="005D5AFE" w:rsidP="000F77F6">
      <w:pPr>
        <w:pStyle w:val="RLTextlnkuslovan"/>
        <w:numPr>
          <w:ilvl w:val="2"/>
          <w:numId w:val="42"/>
        </w:numPr>
        <w:ind w:left="2410" w:hanging="567"/>
        <w:rPr>
          <w:bCs/>
        </w:rPr>
      </w:pPr>
      <w:r w:rsidRPr="00EA5C94">
        <w:rPr>
          <w:bCs/>
        </w:rPr>
        <w:t>ú</w:t>
      </w:r>
      <w:r w:rsidR="00C03C7B" w:rsidRPr="00EA5C94">
        <w:rPr>
          <w:bCs/>
        </w:rPr>
        <w:t xml:space="preserve">daje o třetích osobách, zejména </w:t>
      </w:r>
      <w:r w:rsidR="001E1D44" w:rsidRPr="00EA5C94">
        <w:rPr>
          <w:bCs/>
        </w:rPr>
        <w:t xml:space="preserve">o zákaznících </w:t>
      </w:r>
      <w:r w:rsidR="0007317C" w:rsidRPr="00EA5C94">
        <w:rPr>
          <w:bCs/>
        </w:rPr>
        <w:t>Objednatele</w:t>
      </w:r>
      <w:r w:rsidRPr="00EA5C94">
        <w:rPr>
          <w:bCs/>
        </w:rPr>
        <w:t>.</w:t>
      </w:r>
    </w:p>
    <w:p w14:paraId="2C16E7C1" w14:textId="77777777" w:rsidR="00953E52" w:rsidRPr="00EA5C94" w:rsidRDefault="00953E52" w:rsidP="00F32A2A">
      <w:pPr>
        <w:pStyle w:val="RLTextlnkuslovan"/>
        <w:numPr>
          <w:ilvl w:val="1"/>
          <w:numId w:val="8"/>
        </w:numPr>
        <w:ind w:left="993" w:hanging="633"/>
        <w:rPr>
          <w:bCs/>
        </w:rPr>
      </w:pPr>
      <w:r w:rsidRPr="00EA5C94">
        <w:rPr>
          <w:bCs/>
        </w:rPr>
        <w:t>Zhotovitel se zavazuje zachovávat mlčenlivost a uchovávat v tajnosti důvěrné informace bez ohledu na to, zda mu byly poskytnuty p</w:t>
      </w:r>
      <w:r w:rsidR="009F4A67" w:rsidRPr="00EA5C94">
        <w:rPr>
          <w:bCs/>
        </w:rPr>
        <w:t xml:space="preserve">řed nebo po datu uzavření této </w:t>
      </w:r>
      <w:r w:rsidR="00586DF7" w:rsidRPr="00EA5C94">
        <w:rPr>
          <w:bCs/>
        </w:rPr>
        <w:t>Smlou</w:t>
      </w:r>
      <w:r w:rsidRPr="00EA5C94">
        <w:rPr>
          <w:bCs/>
        </w:rPr>
        <w:t>vy.</w:t>
      </w:r>
    </w:p>
    <w:p w14:paraId="05C59CCD" w14:textId="77777777" w:rsidR="00953E52" w:rsidRPr="00EA5C94" w:rsidRDefault="00953E52" w:rsidP="00F32A2A">
      <w:pPr>
        <w:pStyle w:val="RLTextlnkuslovan"/>
        <w:numPr>
          <w:ilvl w:val="1"/>
          <w:numId w:val="8"/>
        </w:numPr>
        <w:ind w:left="993" w:hanging="633"/>
        <w:rPr>
          <w:bCs/>
        </w:rPr>
      </w:pPr>
      <w:r w:rsidRPr="00EA5C94">
        <w:rPr>
          <w:bCs/>
        </w:rPr>
        <w:t xml:space="preserve">Zhotovitel se zavazuje použít poskytnuté důvěrné informace pouze za účelem uvedeným v  </w:t>
      </w:r>
      <w:r w:rsidR="009F4A67" w:rsidRPr="00EA5C94">
        <w:rPr>
          <w:bCs/>
        </w:rPr>
        <w:t xml:space="preserve">této </w:t>
      </w:r>
      <w:r w:rsidR="00586DF7" w:rsidRPr="00EA5C94">
        <w:rPr>
          <w:bCs/>
        </w:rPr>
        <w:t>Smlou</w:t>
      </w:r>
      <w:r w:rsidRPr="00EA5C94">
        <w:rPr>
          <w:bCs/>
        </w:rPr>
        <w:t xml:space="preserve">vě. Zhotovitel není oprávněn zpřístupnit důvěrné informace kterékoliv třetí straně bez předchozího písemného souhlasu </w:t>
      </w:r>
      <w:r w:rsidR="00D6550D" w:rsidRPr="00EA5C94">
        <w:rPr>
          <w:bCs/>
        </w:rPr>
        <w:t>Objednat</w:t>
      </w:r>
      <w:r w:rsidRPr="00EA5C94">
        <w:rPr>
          <w:bCs/>
        </w:rPr>
        <w:t>ele a smí důvěrné informace poskytnout pouze těm zaměstnancům</w:t>
      </w:r>
      <w:r w:rsidR="00D444FA" w:rsidRPr="00EA5C94">
        <w:rPr>
          <w:bCs/>
        </w:rPr>
        <w:t xml:space="preserve">, </w:t>
      </w:r>
      <w:r w:rsidR="00CB6265">
        <w:rPr>
          <w:bCs/>
        </w:rPr>
        <w:t>Pod</w:t>
      </w:r>
      <w:r w:rsidR="00D444FA" w:rsidRPr="00EA5C94">
        <w:rPr>
          <w:bCs/>
        </w:rPr>
        <w:t>dodavatelům</w:t>
      </w:r>
      <w:r w:rsidRPr="00EA5C94">
        <w:rPr>
          <w:bCs/>
        </w:rPr>
        <w:t xml:space="preserve"> a poradcům, kteří je nezbytně potřebují znát</w:t>
      </w:r>
      <w:r w:rsidR="00D444FA" w:rsidRPr="00EA5C94">
        <w:rPr>
          <w:bCs/>
        </w:rPr>
        <w:t xml:space="preserve"> pro účely řádného plnění závazků vyplývajících z této Smlouvy či na jejím základě pro Zhotovitele</w:t>
      </w:r>
      <w:r w:rsidRPr="00EA5C94">
        <w:rPr>
          <w:bCs/>
        </w:rPr>
        <w:t>. Zhotovitel rovněž nesmí použít důvěrné informace v rozporu s účelem uvedeným v</w:t>
      </w:r>
      <w:r w:rsidR="009F4A67" w:rsidRPr="00EA5C94">
        <w:rPr>
          <w:bCs/>
        </w:rPr>
        <w:t xml:space="preserve"> této </w:t>
      </w:r>
      <w:r w:rsidR="00586DF7" w:rsidRPr="00EA5C94">
        <w:rPr>
          <w:bCs/>
        </w:rPr>
        <w:t>Smlou</w:t>
      </w:r>
      <w:r w:rsidRPr="00EA5C94">
        <w:rPr>
          <w:bCs/>
        </w:rPr>
        <w:t>vě pro své potřeby.</w:t>
      </w:r>
    </w:p>
    <w:p w14:paraId="091D151B" w14:textId="77777777" w:rsidR="00953E52" w:rsidRPr="00EA5C94" w:rsidRDefault="00953E52" w:rsidP="00F32A2A">
      <w:pPr>
        <w:pStyle w:val="RLTextlnkuslovan"/>
        <w:numPr>
          <w:ilvl w:val="1"/>
          <w:numId w:val="8"/>
        </w:numPr>
        <w:ind w:left="993" w:hanging="633"/>
        <w:rPr>
          <w:bCs/>
        </w:rPr>
      </w:pPr>
      <w:r w:rsidRPr="00EA5C94">
        <w:rPr>
          <w:bCs/>
        </w:rPr>
        <w:t xml:space="preserve">Zhotovitel se zavazuje zajistit utajování těchto informací též všemi svými zaměstnanci i dalšími osobami, kterým budou důvěrné informace v souladu s touto </w:t>
      </w:r>
      <w:r w:rsidR="00586DF7" w:rsidRPr="00EA5C94">
        <w:rPr>
          <w:bCs/>
        </w:rPr>
        <w:t>Smlou</w:t>
      </w:r>
      <w:r w:rsidRPr="00EA5C94">
        <w:rPr>
          <w:bCs/>
        </w:rPr>
        <w:t xml:space="preserve">vou zpřístupněny. V případě, že pracovníci </w:t>
      </w:r>
      <w:r w:rsidR="00D6550D" w:rsidRPr="00EA5C94">
        <w:rPr>
          <w:bCs/>
        </w:rPr>
        <w:t>Zhotovite</w:t>
      </w:r>
      <w:r w:rsidRPr="00EA5C94">
        <w:rPr>
          <w:bCs/>
        </w:rPr>
        <w:t xml:space="preserve">le nebo jeho </w:t>
      </w:r>
      <w:r w:rsidR="00CB6265">
        <w:rPr>
          <w:bCs/>
        </w:rPr>
        <w:t>Pod</w:t>
      </w:r>
      <w:r w:rsidR="000F35E7" w:rsidRPr="00EA5C94">
        <w:rPr>
          <w:bCs/>
        </w:rPr>
        <w:t>dodavatele</w:t>
      </w:r>
      <w:r w:rsidRPr="00EA5C94">
        <w:rPr>
          <w:bCs/>
        </w:rPr>
        <w:t xml:space="preserve">, jimž byly důvěrné informace v souladu s touto </w:t>
      </w:r>
      <w:r w:rsidR="00586DF7" w:rsidRPr="00EA5C94">
        <w:rPr>
          <w:bCs/>
        </w:rPr>
        <w:t>Smlou</w:t>
      </w:r>
      <w:r w:rsidRPr="00EA5C94">
        <w:rPr>
          <w:bCs/>
        </w:rPr>
        <w:t xml:space="preserve">vou poskytnuty, poruší povinnost mlčenlivosti a uchování </w:t>
      </w:r>
      <w:r w:rsidR="004E1181" w:rsidRPr="00EA5C94">
        <w:rPr>
          <w:bCs/>
        </w:rPr>
        <w:t xml:space="preserve">důvěrných informací </w:t>
      </w:r>
      <w:r w:rsidRPr="00EA5C94">
        <w:rPr>
          <w:bCs/>
        </w:rPr>
        <w:t xml:space="preserve">v tajnosti </w:t>
      </w:r>
      <w:r w:rsidR="00081AD0" w:rsidRPr="00EA5C94">
        <w:rPr>
          <w:bCs/>
        </w:rPr>
        <w:t xml:space="preserve">uvedenou v této </w:t>
      </w:r>
      <w:r w:rsidR="00586DF7" w:rsidRPr="00EA5C94">
        <w:rPr>
          <w:bCs/>
        </w:rPr>
        <w:t>Smlou</w:t>
      </w:r>
      <w:r w:rsidRPr="00EA5C94">
        <w:rPr>
          <w:bCs/>
        </w:rPr>
        <w:t xml:space="preserve">vě, nese </w:t>
      </w:r>
      <w:r w:rsidR="00D6550D" w:rsidRPr="00EA5C94">
        <w:rPr>
          <w:bCs/>
        </w:rPr>
        <w:t>Zhotovite</w:t>
      </w:r>
      <w:r w:rsidRPr="00EA5C94">
        <w:rPr>
          <w:bCs/>
        </w:rPr>
        <w:t xml:space="preserve">l za jejich jednání plnou odpovědnost. </w:t>
      </w:r>
    </w:p>
    <w:p w14:paraId="3BBF5BDD" w14:textId="77777777" w:rsidR="00953E52" w:rsidRPr="007D2756" w:rsidRDefault="00953E52" w:rsidP="00F32A2A">
      <w:pPr>
        <w:pStyle w:val="RLTextlnkuslovan"/>
        <w:numPr>
          <w:ilvl w:val="1"/>
          <w:numId w:val="8"/>
        </w:numPr>
        <w:ind w:left="993" w:hanging="633"/>
        <w:rPr>
          <w:bCs/>
        </w:rPr>
      </w:pPr>
      <w:r w:rsidRPr="00EA5C94">
        <w:rPr>
          <w:bCs/>
        </w:rPr>
        <w:t xml:space="preserve">Zhotovitel nesmí důvěrné informace kopírovat či jakýmkoliv jiným způsobem reprodukovat a uchovávat v jakékoliv databázi, </w:t>
      </w:r>
      <w:r w:rsidRPr="007D2756">
        <w:rPr>
          <w:bCs/>
        </w:rPr>
        <w:t>vyjma pořizování kopií a uchovávání důvěrných informací za účelem uvedeným v </w:t>
      </w:r>
      <w:r w:rsidR="00081AD0" w:rsidRPr="007D2756">
        <w:rPr>
          <w:bCs/>
        </w:rPr>
        <w:t xml:space="preserve">této </w:t>
      </w:r>
      <w:r w:rsidR="00586DF7" w:rsidRPr="007D2756">
        <w:rPr>
          <w:bCs/>
        </w:rPr>
        <w:t>Smlou</w:t>
      </w:r>
      <w:r w:rsidRPr="007D2756">
        <w:rPr>
          <w:bCs/>
        </w:rPr>
        <w:t>vě.</w:t>
      </w:r>
    </w:p>
    <w:p w14:paraId="373409D3" w14:textId="791523B8" w:rsidR="00953E52" w:rsidRPr="007D2756" w:rsidRDefault="00953E52" w:rsidP="00F32A2A">
      <w:pPr>
        <w:pStyle w:val="RLTextlnkuslovan"/>
        <w:numPr>
          <w:ilvl w:val="1"/>
          <w:numId w:val="8"/>
        </w:numPr>
        <w:ind w:left="993" w:hanging="633"/>
        <w:rPr>
          <w:bCs/>
        </w:rPr>
      </w:pPr>
      <w:r w:rsidRPr="007D2756">
        <w:rPr>
          <w:bCs/>
        </w:rPr>
        <w:t xml:space="preserve">Ustanovení </w:t>
      </w:r>
      <w:r w:rsidR="00081AD0" w:rsidRPr="007D2756">
        <w:rPr>
          <w:bCs/>
        </w:rPr>
        <w:t xml:space="preserve">tohoto </w:t>
      </w:r>
      <w:r w:rsidR="009260E0" w:rsidRPr="007D2756">
        <w:rPr>
          <w:bCs/>
        </w:rPr>
        <w:t xml:space="preserve">článku </w:t>
      </w:r>
      <w:r w:rsidRPr="007D2756">
        <w:rPr>
          <w:bCs/>
        </w:rPr>
        <w:t xml:space="preserve">se vztahují jak na období platnosti této </w:t>
      </w:r>
      <w:r w:rsidR="00586DF7" w:rsidRPr="007D2756">
        <w:rPr>
          <w:bCs/>
        </w:rPr>
        <w:t>Smlou</w:t>
      </w:r>
      <w:r w:rsidRPr="007D2756">
        <w:rPr>
          <w:bCs/>
        </w:rPr>
        <w:t xml:space="preserve">vy, tak na období po jejím skončení. Totéž platí i o nároku </w:t>
      </w:r>
      <w:r w:rsidR="00D6550D" w:rsidRPr="007D2756">
        <w:rPr>
          <w:bCs/>
        </w:rPr>
        <w:t>Objednat</w:t>
      </w:r>
      <w:r w:rsidRPr="007D2756">
        <w:rPr>
          <w:bCs/>
        </w:rPr>
        <w:t xml:space="preserve">ele na smluvní pokutu dle </w:t>
      </w:r>
      <w:r w:rsidR="00CD54FD" w:rsidRPr="007D2756">
        <w:rPr>
          <w:bCs/>
        </w:rPr>
        <w:t>odst.</w:t>
      </w:r>
      <w:r w:rsidRPr="007D2756">
        <w:rPr>
          <w:bCs/>
        </w:rPr>
        <w:t xml:space="preserve"> </w:t>
      </w:r>
      <w:r w:rsidR="00E7297E" w:rsidRPr="007D2756">
        <w:rPr>
          <w:bCs/>
        </w:rPr>
        <w:fldChar w:fldCharType="begin"/>
      </w:r>
      <w:r w:rsidR="009260E0" w:rsidRPr="007D2756">
        <w:rPr>
          <w:bCs/>
        </w:rPr>
        <w:instrText xml:space="preserve"> REF _Ref440553007 \r \h </w:instrText>
      </w:r>
      <w:r w:rsidR="00EA5C94" w:rsidRPr="007D2756">
        <w:rPr>
          <w:bCs/>
        </w:rPr>
        <w:instrText xml:space="preserve"> \* MERGEFORMAT </w:instrText>
      </w:r>
      <w:r w:rsidR="00E7297E" w:rsidRPr="007D2756">
        <w:rPr>
          <w:bCs/>
        </w:rPr>
      </w:r>
      <w:r w:rsidR="00E7297E" w:rsidRPr="007D2756">
        <w:rPr>
          <w:bCs/>
        </w:rPr>
        <w:fldChar w:fldCharType="separate"/>
      </w:r>
      <w:r w:rsidR="0010551A" w:rsidRPr="007D2756">
        <w:rPr>
          <w:bCs/>
        </w:rPr>
        <w:t>16.13</w:t>
      </w:r>
      <w:r w:rsidR="00E7297E" w:rsidRPr="007D2756">
        <w:rPr>
          <w:bCs/>
        </w:rPr>
        <w:fldChar w:fldCharType="end"/>
      </w:r>
      <w:r w:rsidR="00081AD0" w:rsidRPr="007D2756">
        <w:rPr>
          <w:bCs/>
        </w:rPr>
        <w:t xml:space="preserve"> této </w:t>
      </w:r>
      <w:r w:rsidR="00586DF7" w:rsidRPr="007D2756">
        <w:rPr>
          <w:bCs/>
        </w:rPr>
        <w:t>Smlou</w:t>
      </w:r>
      <w:r w:rsidRPr="007D2756">
        <w:rPr>
          <w:bCs/>
        </w:rPr>
        <w:t>vy v případě porušení povinností uvedených v</w:t>
      </w:r>
      <w:r w:rsidR="00081AD0" w:rsidRPr="007D2756">
        <w:rPr>
          <w:bCs/>
        </w:rPr>
        <w:t xml:space="preserve"> tomto </w:t>
      </w:r>
      <w:r w:rsidR="009260E0" w:rsidRPr="007D2756">
        <w:rPr>
          <w:bCs/>
        </w:rPr>
        <w:t>článku</w:t>
      </w:r>
      <w:r w:rsidR="00CD54FD" w:rsidRPr="007D2756">
        <w:rPr>
          <w:bCs/>
        </w:rPr>
        <w:t>.</w:t>
      </w:r>
    </w:p>
    <w:p w14:paraId="6269A3A4" w14:textId="77777777" w:rsidR="00953E52" w:rsidRPr="00EA5C94" w:rsidRDefault="00953E52" w:rsidP="00F32A2A">
      <w:pPr>
        <w:pStyle w:val="RLTextlnkuslovan"/>
        <w:numPr>
          <w:ilvl w:val="1"/>
          <w:numId w:val="8"/>
        </w:numPr>
        <w:ind w:left="993" w:hanging="633"/>
        <w:rPr>
          <w:bCs/>
        </w:rPr>
      </w:pPr>
      <w:r w:rsidRPr="00EA5C94">
        <w:rPr>
          <w:bCs/>
        </w:rPr>
        <w:t xml:space="preserve">Ustanovení § 2985 (Porušení obchodního tajemství) občanského zákoníku není touto </w:t>
      </w:r>
      <w:r w:rsidR="00586DF7" w:rsidRPr="00EA5C94">
        <w:rPr>
          <w:bCs/>
        </w:rPr>
        <w:t>Smlou</w:t>
      </w:r>
      <w:r w:rsidRPr="00EA5C94">
        <w:rPr>
          <w:bCs/>
        </w:rPr>
        <w:t xml:space="preserve">vou dotčeno. </w:t>
      </w:r>
    </w:p>
    <w:p w14:paraId="09B7A911" w14:textId="7ED62A24" w:rsidR="00906A34" w:rsidRPr="007401BD" w:rsidRDefault="00CE4E2B" w:rsidP="00F32A2A">
      <w:pPr>
        <w:pStyle w:val="RLTextlnkuslovan"/>
        <w:numPr>
          <w:ilvl w:val="1"/>
          <w:numId w:val="8"/>
        </w:numPr>
        <w:ind w:left="993" w:hanging="633"/>
        <w:rPr>
          <w:bCs/>
        </w:rPr>
      </w:pPr>
      <w:r w:rsidRPr="00EA5C94">
        <w:rPr>
          <w:bCs/>
        </w:rPr>
        <w:t>Pro případy, kdy bude při realizaci této Smlouvy docházet ke zpracování osobních údajů fyzických osob - zákazníků Objednatele příp. vlastníků dotčených nemovitostí, uzavírají Objednatel se Zhotovitelem podle ustanovení § 6 zákona č. 101/2000 Sb., o ochraně osobních údajů a o změně některých zákonů</w:t>
      </w:r>
      <w:r w:rsidR="00F93810">
        <w:rPr>
          <w:bCs/>
        </w:rPr>
        <w:t xml:space="preserve"> a v souladu s</w:t>
      </w:r>
      <w:r w:rsidR="00F93810" w:rsidRPr="007401BD">
        <w:rPr>
          <w:bCs/>
        </w:rPr>
        <w:t xml:space="preserve"> nařízení</w:t>
      </w:r>
      <w:r w:rsidR="00F93810">
        <w:rPr>
          <w:bCs/>
        </w:rPr>
        <w:t>m</w:t>
      </w:r>
      <w:r w:rsidR="00F93810" w:rsidRPr="007401BD">
        <w:rPr>
          <w:bCs/>
        </w:rPr>
        <w:t xml:space="preserve"> Evropského parlamentu a RADY (EU) 2016/679 o ochraně fyzických osob v souvislosti se zpracováním osobních údajů a o volném pohybu těchto údajů a zrušení směrnice 95/46/ES (obecné nařízení o ochraně osobních údajů) (dále jen </w:t>
      </w:r>
      <w:r w:rsidR="00F93810" w:rsidRPr="007401BD">
        <w:rPr>
          <w:b/>
          <w:bCs/>
        </w:rPr>
        <w:t>„nařízení“</w:t>
      </w:r>
      <w:r w:rsidR="00F93810" w:rsidRPr="007401BD">
        <w:rPr>
          <w:bCs/>
        </w:rPr>
        <w:t>),</w:t>
      </w:r>
      <w:r w:rsidRPr="00EA5C94">
        <w:rPr>
          <w:bCs/>
        </w:rPr>
        <w:t xml:space="preserve"> smlouvu o zpracování osobních údajů </w:t>
      </w:r>
      <w:r w:rsidR="007408C3">
        <w:rPr>
          <w:bCs/>
        </w:rPr>
        <w:t>ve znění dle přílohy č. 27</w:t>
      </w:r>
      <w:r w:rsidR="00747B3C" w:rsidRPr="00EA5C94">
        <w:rPr>
          <w:bCs/>
        </w:rPr>
        <w:t xml:space="preserve"> této Smlouvy</w:t>
      </w:r>
      <w:r w:rsidR="00F93810">
        <w:rPr>
          <w:bCs/>
        </w:rPr>
        <w:t>.</w:t>
      </w:r>
    </w:p>
    <w:p w14:paraId="034A491C" w14:textId="77777777" w:rsidR="006C1FCA" w:rsidRPr="00EA5C94" w:rsidRDefault="006067C5" w:rsidP="00F93810">
      <w:pPr>
        <w:pStyle w:val="RLlneksmlouvy"/>
        <w:numPr>
          <w:ilvl w:val="0"/>
          <w:numId w:val="8"/>
        </w:numPr>
        <w:rPr>
          <w:caps/>
          <w:szCs w:val="22"/>
        </w:rPr>
      </w:pPr>
      <w:r w:rsidRPr="00EA5C94">
        <w:rPr>
          <w:caps/>
          <w:szCs w:val="22"/>
        </w:rPr>
        <w:t xml:space="preserve">PŘEDPOKLÁDANÝ OBJEM PRACÍ A </w:t>
      </w:r>
      <w:r w:rsidR="0071396B" w:rsidRPr="00EA5C94">
        <w:rPr>
          <w:caps/>
          <w:szCs w:val="22"/>
        </w:rPr>
        <w:t>Smluvní cena</w:t>
      </w:r>
    </w:p>
    <w:p w14:paraId="53E37643" w14:textId="6BBCF7BF" w:rsidR="00037E99" w:rsidRDefault="0017540E" w:rsidP="00F32A2A">
      <w:pPr>
        <w:pStyle w:val="RLTextlnkuslovan"/>
        <w:numPr>
          <w:ilvl w:val="1"/>
          <w:numId w:val="8"/>
        </w:numPr>
        <w:ind w:left="993" w:hanging="633"/>
      </w:pPr>
      <w:bookmarkStart w:id="45" w:name="_Ref437437646"/>
      <w:r w:rsidRPr="00EA5C94">
        <w:t xml:space="preserve">Objednatel </w:t>
      </w:r>
      <w:r w:rsidR="00844D05" w:rsidRPr="00EA5C94">
        <w:t>předpokládá</w:t>
      </w:r>
      <w:r w:rsidRPr="00EA5C94">
        <w:t xml:space="preserve"> na základě této Smlouvy zadat v Regionu dle odst. </w:t>
      </w:r>
      <w:r w:rsidR="00E7297E" w:rsidRPr="00EA5C94">
        <w:fldChar w:fldCharType="begin"/>
      </w:r>
      <w:r w:rsidRPr="00EA5C94">
        <w:instrText xml:space="preserve"> REF _Ref437422077 \r \h </w:instrText>
      </w:r>
      <w:r w:rsidR="00EA5C94">
        <w:instrText xml:space="preserve"> \* MERGEFORMAT </w:instrText>
      </w:r>
      <w:r w:rsidR="00E7297E" w:rsidRPr="00EA5C94">
        <w:fldChar w:fldCharType="separate"/>
      </w:r>
      <w:r w:rsidR="0010551A">
        <w:t>8.1</w:t>
      </w:r>
      <w:r w:rsidR="00E7297E" w:rsidRPr="00EA5C94">
        <w:fldChar w:fldCharType="end"/>
      </w:r>
      <w:r w:rsidR="00611044" w:rsidRPr="00EA5C94">
        <w:t>.</w:t>
      </w:r>
      <w:r w:rsidR="00037E99" w:rsidRPr="00EA5C94">
        <w:t xml:space="preserve"> </w:t>
      </w:r>
      <w:r w:rsidRPr="00F32A2A">
        <w:rPr>
          <w:bCs/>
        </w:rPr>
        <w:t>Zhotovitelům</w:t>
      </w:r>
      <w:r w:rsidR="00037E99" w:rsidRPr="00EA5C94">
        <w:t xml:space="preserve">,  se kterými je uzavřena tato Smlouva, </w:t>
      </w:r>
      <w:r w:rsidR="00844D05" w:rsidRPr="00EA5C94">
        <w:t>dílčí plnění v souhrnné předpokládané</w:t>
      </w:r>
      <w:r w:rsidR="00844D05">
        <w:t xml:space="preserve"> finanční hodnotě </w:t>
      </w:r>
      <w:r w:rsidR="00037E99" w:rsidRPr="00037E99">
        <w:t>ve výši</w:t>
      </w:r>
      <w:r w:rsidR="00037E99">
        <w:t> </w:t>
      </w:r>
      <w:r w:rsidR="00037E99" w:rsidRPr="00037E99">
        <w:t xml:space="preserve"> </w:t>
      </w:r>
      <w:r w:rsidR="00D041C9">
        <w:t>……….</w:t>
      </w:r>
      <w:r w:rsidR="00AD5E26">
        <w:t>,-</w:t>
      </w:r>
      <w:r w:rsidR="00037E99">
        <w:t>Kč.</w:t>
      </w:r>
      <w:bookmarkEnd w:id="45"/>
      <w:r w:rsidR="00037E99">
        <w:t xml:space="preserve"> </w:t>
      </w:r>
    </w:p>
    <w:p w14:paraId="583CBFEF" w14:textId="0BCC285B" w:rsidR="00037E99" w:rsidRDefault="00037E99" w:rsidP="00F32A2A">
      <w:pPr>
        <w:pStyle w:val="RLTextlnkuslovan"/>
        <w:numPr>
          <w:ilvl w:val="1"/>
          <w:numId w:val="8"/>
        </w:numPr>
        <w:ind w:left="993" w:hanging="633"/>
      </w:pPr>
      <w:r>
        <w:lastRenderedPageBreak/>
        <w:t xml:space="preserve">Objem prací </w:t>
      </w:r>
      <w:r w:rsidR="00DC7DD8">
        <w:t>dle předchozího odstavce</w:t>
      </w:r>
      <w:r>
        <w:t xml:space="preserve"> bude naplňován </w:t>
      </w:r>
      <w:r w:rsidR="00DC7DD8">
        <w:t xml:space="preserve">na základě Dílčích smluv uzavíraných dle článku </w:t>
      </w:r>
      <w:r w:rsidR="00E7297E">
        <w:fldChar w:fldCharType="begin"/>
      </w:r>
      <w:r w:rsidR="00DC7DD8">
        <w:instrText xml:space="preserve"> REF _Ref430089864 \r \h </w:instrText>
      </w:r>
      <w:r w:rsidR="00E7297E">
        <w:fldChar w:fldCharType="separate"/>
      </w:r>
      <w:r w:rsidR="0010551A">
        <w:t>4</w:t>
      </w:r>
      <w:r w:rsidR="00E7297E">
        <w:fldChar w:fldCharType="end"/>
      </w:r>
      <w:r w:rsidR="00DC7DD8">
        <w:t xml:space="preserve"> této Smlouvy</w:t>
      </w:r>
      <w:r>
        <w:t xml:space="preserve">. Smluvní strany se dohodly, že v případě potřeby </w:t>
      </w:r>
      <w:r w:rsidR="00DC7DD8">
        <w:t xml:space="preserve">Objednatele </w:t>
      </w:r>
      <w:r w:rsidR="00324754">
        <w:t xml:space="preserve">může </w:t>
      </w:r>
      <w:r w:rsidR="00324754" w:rsidRPr="00F32A2A">
        <w:rPr>
          <w:bCs/>
        </w:rPr>
        <w:t>být</w:t>
      </w:r>
      <w:r>
        <w:t xml:space="preserve"> předpokládaný  </w:t>
      </w:r>
      <w:r w:rsidRPr="00037E99">
        <w:t xml:space="preserve">finanční </w:t>
      </w:r>
      <w:r>
        <w:t>objem</w:t>
      </w:r>
      <w:r w:rsidR="00DC7DD8">
        <w:t xml:space="preserve"> dle předchozího odstavce prostřednictvím </w:t>
      </w:r>
      <w:r w:rsidR="00212DB3">
        <w:t xml:space="preserve">SNK </w:t>
      </w:r>
      <w:r w:rsidR="00DC7DD8">
        <w:t xml:space="preserve"> na základě Dílčích smluv uzavřených po dobu účinnosti této Smlouvy</w:t>
      </w:r>
      <w:r>
        <w:t xml:space="preserve"> navýšen.</w:t>
      </w:r>
    </w:p>
    <w:p w14:paraId="2D9C0B44" w14:textId="31F397D0" w:rsidR="00037E99" w:rsidRDefault="00037E99" w:rsidP="00DC69BA">
      <w:pPr>
        <w:pStyle w:val="RLTextlnkuslovan"/>
        <w:numPr>
          <w:ilvl w:val="1"/>
          <w:numId w:val="8"/>
        </w:numPr>
        <w:ind w:left="993" w:hanging="633"/>
      </w:pPr>
      <w:r>
        <w:t xml:space="preserve">Objednatel si  zároveň vyhrazuje právo </w:t>
      </w:r>
      <w:r w:rsidR="00DC7DD8" w:rsidRPr="00EA5C94">
        <w:t>uzavírat Dílčí smlouvy na</w:t>
      </w:r>
      <w:r w:rsidRPr="00EA5C94">
        <w:t xml:space="preserve"> </w:t>
      </w:r>
      <w:r w:rsidR="000D1DA0">
        <w:t xml:space="preserve">realizaci </w:t>
      </w:r>
      <w:r w:rsidR="00212DB3">
        <w:t xml:space="preserve">SNK </w:t>
      </w:r>
      <w:r w:rsidR="000D1DA0">
        <w:t xml:space="preserve"> </w:t>
      </w:r>
      <w:r w:rsidRPr="00EA5C94">
        <w:t xml:space="preserve">dle této Smlouvy </w:t>
      </w:r>
      <w:r w:rsidR="00AD5AEB" w:rsidRPr="00DC69BA">
        <w:rPr>
          <w:bCs/>
        </w:rPr>
        <w:t>podle</w:t>
      </w:r>
      <w:r w:rsidRPr="00EA5C94">
        <w:t xml:space="preserve"> vlastních potřeb</w:t>
      </w:r>
      <w:r w:rsidR="00543CB1" w:rsidRPr="00EA5C94">
        <w:t>,</w:t>
      </w:r>
      <w:r w:rsidRPr="00EA5C94">
        <w:t xml:space="preserve"> tj. </w:t>
      </w:r>
      <w:r w:rsidR="00DC7DD8" w:rsidRPr="00EA5C94">
        <w:t xml:space="preserve">zejména </w:t>
      </w:r>
      <w:r w:rsidRPr="00EA5C94">
        <w:t xml:space="preserve">nevyčerpat </w:t>
      </w:r>
      <w:r w:rsidR="00DC7DD8" w:rsidRPr="00EA5C94">
        <w:t>předpokládanou</w:t>
      </w:r>
      <w:r w:rsidRPr="00EA5C94">
        <w:t xml:space="preserve"> finanční </w:t>
      </w:r>
      <w:r w:rsidR="00DC7DD8" w:rsidRPr="00EA5C94">
        <w:t xml:space="preserve">hodnotu plnění této </w:t>
      </w:r>
      <w:r w:rsidRPr="00EA5C94">
        <w:t>Smlouvy</w:t>
      </w:r>
      <w:r w:rsidR="00DC7DD8" w:rsidRPr="00EA5C94">
        <w:t xml:space="preserve"> dle jejího odst. </w:t>
      </w:r>
      <w:r w:rsidR="00E7297E" w:rsidRPr="00EA5C94">
        <w:fldChar w:fldCharType="begin"/>
      </w:r>
      <w:r w:rsidR="00DC7DD8" w:rsidRPr="00EA5C94">
        <w:instrText xml:space="preserve"> REF _Ref437437646 \r \h </w:instrText>
      </w:r>
      <w:r w:rsidR="00EA5C94">
        <w:instrText xml:space="preserve"> \* MERGEFORMAT </w:instrText>
      </w:r>
      <w:r w:rsidR="00E7297E" w:rsidRPr="00EA5C94">
        <w:fldChar w:fldCharType="separate"/>
      </w:r>
      <w:r w:rsidR="0010551A">
        <w:t>12.1</w:t>
      </w:r>
      <w:r w:rsidR="00E7297E" w:rsidRPr="00EA5C94">
        <w:fldChar w:fldCharType="end"/>
      </w:r>
      <w:r w:rsidR="00543CB1" w:rsidRPr="00EA5C94">
        <w:t>.</w:t>
      </w:r>
    </w:p>
    <w:p w14:paraId="04739E8F" w14:textId="0F4A339C" w:rsidR="004F796B" w:rsidRDefault="006067C5" w:rsidP="00DC69BA">
      <w:pPr>
        <w:pStyle w:val="RLTextlnkuslovan"/>
        <w:numPr>
          <w:ilvl w:val="1"/>
          <w:numId w:val="8"/>
        </w:numPr>
        <w:ind w:left="993" w:hanging="633"/>
      </w:pPr>
      <w:bookmarkStart w:id="46" w:name="_Ref437438441"/>
      <w:r w:rsidRPr="00EA5C94">
        <w:t xml:space="preserve">Cena plnění dle této Smlouvy bude u jednotlivých </w:t>
      </w:r>
      <w:r w:rsidR="00EE22A1" w:rsidRPr="00EA5C94">
        <w:t>Dílčích smluv</w:t>
      </w:r>
      <w:r w:rsidRPr="00EA5C94">
        <w:t xml:space="preserve"> stanovena </w:t>
      </w:r>
      <w:r w:rsidR="00CB2FFE">
        <w:t>dle</w:t>
      </w:r>
      <w:r w:rsidR="00543CB1" w:rsidRPr="00EA5C94">
        <w:t xml:space="preserve"> </w:t>
      </w:r>
      <w:r w:rsidRPr="00EA5C94">
        <w:t>rozsah</w:t>
      </w:r>
      <w:r w:rsidR="00543CB1" w:rsidRPr="00EA5C94">
        <w:t>u</w:t>
      </w:r>
      <w:r w:rsidRPr="00EA5C94">
        <w:t xml:space="preserve"> skutečně provedených prací </w:t>
      </w:r>
      <w:r w:rsidR="00212DB3">
        <w:t>(výkonů)</w:t>
      </w:r>
      <w:r w:rsidRPr="00EA5C94">
        <w:t xml:space="preserve"> odsouhlasených Objednatelem či jeho zástupcem</w:t>
      </w:r>
      <w:r w:rsidR="004F796B">
        <w:t xml:space="preserve"> a</w:t>
      </w:r>
      <w:r w:rsidR="0051220B">
        <w:t xml:space="preserve"> na</w:t>
      </w:r>
      <w:r w:rsidR="00CB2FFE">
        <w:t xml:space="preserve"> </w:t>
      </w:r>
      <w:r w:rsidR="00212DB3" w:rsidRPr="00EA5C94">
        <w:t>základě</w:t>
      </w:r>
      <w:r w:rsidR="00212DB3">
        <w:t xml:space="preserve"> seznamu výkonů uvedených v příloze č. 1.  </w:t>
      </w:r>
      <w:r w:rsidR="004F796B">
        <w:t>Cena plnění</w:t>
      </w:r>
      <w:r w:rsidR="001C0279">
        <w:t xml:space="preserve"> </w:t>
      </w:r>
      <w:r w:rsidR="006A32FC" w:rsidRPr="00CB2FFE">
        <w:rPr>
          <w:bCs/>
        </w:rPr>
        <w:t>bude upraven</w:t>
      </w:r>
      <w:r w:rsidR="0051220B" w:rsidRPr="00CB2FFE">
        <w:rPr>
          <w:bCs/>
        </w:rPr>
        <w:t>a</w:t>
      </w:r>
      <w:r w:rsidR="006A32FC" w:rsidRPr="00CB2FFE">
        <w:rPr>
          <w:bCs/>
        </w:rPr>
        <w:t xml:space="preserve"> o případnou slevu/přirážku</w:t>
      </w:r>
      <w:r w:rsidR="001C0279" w:rsidRPr="00CB2FFE">
        <w:rPr>
          <w:bCs/>
        </w:rPr>
        <w:t xml:space="preserve"> (vztahuje se pouze na </w:t>
      </w:r>
      <w:r w:rsidR="00F42489">
        <w:rPr>
          <w:bCs/>
        </w:rPr>
        <w:t xml:space="preserve">výkony,  které byly předmětem soutěže </w:t>
      </w:r>
      <w:r w:rsidR="001C0279" w:rsidRPr="00CB2FFE">
        <w:rPr>
          <w:bCs/>
        </w:rPr>
        <w:t>)</w:t>
      </w:r>
      <w:r w:rsidR="006A32FC" w:rsidRPr="00CB2FFE">
        <w:rPr>
          <w:bCs/>
        </w:rPr>
        <w:t xml:space="preserve">, která </w:t>
      </w:r>
      <w:r w:rsidR="00F82602" w:rsidRPr="00EA5C94">
        <w:t>vychází z</w:t>
      </w:r>
      <w:r w:rsidR="002A48C9">
        <w:t> </w:t>
      </w:r>
      <w:r w:rsidR="00F82602" w:rsidRPr="00EA5C94">
        <w:t>výsledku</w:t>
      </w:r>
      <w:r w:rsidR="002A48C9">
        <w:t xml:space="preserve"> (</w:t>
      </w:r>
      <w:r w:rsidR="004F796B">
        <w:t>z nabídky</w:t>
      </w:r>
      <w:r w:rsidR="002A48C9">
        <w:t>)</w:t>
      </w:r>
      <w:r w:rsidR="004F796B">
        <w:t xml:space="preserve"> </w:t>
      </w:r>
      <w:r w:rsidR="002A48C9">
        <w:t xml:space="preserve">konkrétního </w:t>
      </w:r>
      <w:r w:rsidR="004F796B">
        <w:t>Z</w:t>
      </w:r>
      <w:r w:rsidR="003173BC">
        <w:t xml:space="preserve">hotovitele v rámci </w:t>
      </w:r>
      <w:r w:rsidR="00F82602" w:rsidRPr="00EA5C94">
        <w:t>Veřejné zakázky</w:t>
      </w:r>
      <w:r w:rsidR="006A32FC" w:rsidRPr="00CB2FFE">
        <w:rPr>
          <w:bCs/>
        </w:rPr>
        <w:t>.</w:t>
      </w:r>
      <w:r w:rsidR="006A32FC" w:rsidRPr="009263FE">
        <w:t xml:space="preserve"> </w:t>
      </w:r>
      <w:r w:rsidRPr="007916F9">
        <w:t xml:space="preserve">K uvedeným cenám bude dopočtena daň z přidané hodnoty v zákonné výši platné k datu uskutečněného zdanitelného plnění.  Způsob, na základě kterého </w:t>
      </w:r>
      <w:r w:rsidR="007510E4">
        <w:t xml:space="preserve">bude </w:t>
      </w:r>
      <w:r w:rsidR="00F82602" w:rsidRPr="007916F9">
        <w:t>z ceny</w:t>
      </w:r>
      <w:r w:rsidR="001C0279">
        <w:t xml:space="preserve"> jednotlivých výkonů</w:t>
      </w:r>
      <w:r w:rsidR="00F82602" w:rsidRPr="007916F9">
        <w:t xml:space="preserve"> </w:t>
      </w:r>
      <w:r w:rsidR="00F82602">
        <w:t xml:space="preserve">stanovena cena konkrétního </w:t>
      </w:r>
      <w:r w:rsidR="007510E4">
        <w:t>Z</w:t>
      </w:r>
      <w:r w:rsidR="00F82602">
        <w:t>hot</w:t>
      </w:r>
      <w:r w:rsidR="002D7F18">
        <w:t>o</w:t>
      </w:r>
      <w:r w:rsidR="00F82602">
        <w:t>vitele</w:t>
      </w:r>
      <w:r w:rsidR="00072AAE">
        <w:t>,</w:t>
      </w:r>
      <w:r w:rsidR="00F82602">
        <w:t xml:space="preserve"> je </w:t>
      </w:r>
      <w:r w:rsidR="007408C3">
        <w:t>popsán v příloze č. 20</w:t>
      </w:r>
      <w:r w:rsidR="004C0376" w:rsidRPr="004F796B">
        <w:t xml:space="preserve"> této Smlouvy</w:t>
      </w:r>
      <w:r w:rsidR="00F82602" w:rsidRPr="004F796B">
        <w:t>.</w:t>
      </w:r>
      <w:r w:rsidRPr="00EA5C94">
        <w:t xml:space="preserve">  </w:t>
      </w:r>
    </w:p>
    <w:p w14:paraId="21A4D872" w14:textId="19A05C35" w:rsidR="00F42489" w:rsidRPr="00F42489" w:rsidRDefault="006067C5" w:rsidP="00DC69BA">
      <w:pPr>
        <w:pStyle w:val="RLTextlnkuslovan"/>
        <w:tabs>
          <w:tab w:val="clear" w:pos="1474"/>
        </w:tabs>
        <w:ind w:left="993" w:firstLine="0"/>
      </w:pPr>
      <w:r w:rsidRPr="00EA5C94">
        <w:t xml:space="preserve">Naceňování jednotlivých </w:t>
      </w:r>
      <w:r w:rsidR="00EE22A1" w:rsidRPr="00EA5C94">
        <w:t xml:space="preserve">dílčích plnění </w:t>
      </w:r>
      <w:r w:rsidRPr="00EA5C94">
        <w:t xml:space="preserve">probíhá </w:t>
      </w:r>
      <w:r w:rsidR="001C0279">
        <w:t xml:space="preserve">v </w:t>
      </w:r>
      <w:r w:rsidR="00F82602">
        <w:t>systém</w:t>
      </w:r>
      <w:r w:rsidR="001C0279">
        <w:t>u</w:t>
      </w:r>
      <w:r w:rsidR="00F82602">
        <w:t xml:space="preserve"> SAP</w:t>
      </w:r>
      <w:r w:rsidR="001C0279">
        <w:t xml:space="preserve"> pomocí aplikace extran</w:t>
      </w:r>
      <w:r w:rsidR="004F796B">
        <w:t>et, prostředníctvím které bude Z</w:t>
      </w:r>
      <w:r w:rsidR="001C0279">
        <w:t xml:space="preserve">hotovitel po dokončení SNK vykazovat skutečně provedené práce formou výkonů, které jsou uvedeny v příloze č. 1. V této příloze jsou jednotlivé výkony rozděleny do </w:t>
      </w:r>
      <w:r w:rsidR="00F42489">
        <w:t>dvou  částí.  V první č</w:t>
      </w:r>
      <w:r w:rsidR="004232E1">
        <w:t>á</w:t>
      </w:r>
      <w:r w:rsidR="00F42489">
        <w:t xml:space="preserve">sti přílohy č. 1  jsou uvedeny výkony včetně bázových cen a tyto </w:t>
      </w:r>
      <w:r w:rsidR="0097669F">
        <w:t xml:space="preserve"> bázové ceny </w:t>
      </w:r>
      <w:r w:rsidR="001C0279">
        <w:t xml:space="preserve"> budou </w:t>
      </w:r>
      <w:r w:rsidR="001C0279" w:rsidRPr="00CB2FFE">
        <w:rPr>
          <w:bCs/>
        </w:rPr>
        <w:t>uprav</w:t>
      </w:r>
      <w:r w:rsidR="002A48C9">
        <w:rPr>
          <w:bCs/>
        </w:rPr>
        <w:t>eny o případnou slevu/přirážku konkrétního Zhotovitele</w:t>
      </w:r>
    </w:p>
    <w:p w14:paraId="218D8035" w14:textId="2B71F904" w:rsidR="004F796B" w:rsidRDefault="004F796B" w:rsidP="00DC69BA">
      <w:pPr>
        <w:pStyle w:val="RLTextlnkuslovan"/>
        <w:tabs>
          <w:tab w:val="clear" w:pos="1474"/>
        </w:tabs>
        <w:ind w:left="993" w:firstLine="0"/>
        <w:rPr>
          <w:bCs/>
        </w:rPr>
      </w:pPr>
      <w:r>
        <w:rPr>
          <w:bCs/>
        </w:rPr>
        <w:t xml:space="preserve">V případě, že je v souvislosti s realizací SNK nezbytné provést činnosti </w:t>
      </w:r>
      <w:r w:rsidR="001C0279" w:rsidRPr="00CB2FFE">
        <w:rPr>
          <w:bCs/>
        </w:rPr>
        <w:t xml:space="preserve">uvedené </w:t>
      </w:r>
      <w:r w:rsidR="002A48C9">
        <w:rPr>
          <w:bCs/>
        </w:rPr>
        <w:t xml:space="preserve">v druhé části Přílohy č. 1 </w:t>
      </w:r>
      <w:r w:rsidR="00DC69BA">
        <w:rPr>
          <w:bCs/>
        </w:rPr>
        <w:t xml:space="preserve">této Smlouvy </w:t>
      </w:r>
      <w:r w:rsidR="001C0279" w:rsidRPr="00CB2FFE">
        <w:rPr>
          <w:bCs/>
        </w:rPr>
        <w:t xml:space="preserve">v tzv. nesoutěžním spektru </w:t>
      </w:r>
      <w:r w:rsidR="0097669F">
        <w:rPr>
          <w:bCs/>
        </w:rPr>
        <w:t>„</w:t>
      </w:r>
      <w:r w:rsidR="0097669F" w:rsidRPr="0097669F">
        <w:rPr>
          <w:bCs/>
        </w:rPr>
        <w:t>SNK Ostatní výkony</w:t>
      </w:r>
      <w:r w:rsidR="0097669F">
        <w:rPr>
          <w:bCs/>
        </w:rPr>
        <w:t xml:space="preserve">“ </w:t>
      </w:r>
      <w:r w:rsidR="001C0279">
        <w:t xml:space="preserve"> budou</w:t>
      </w:r>
      <w:r>
        <w:t xml:space="preserve"> náklady na zajištění těchto činností</w:t>
      </w:r>
      <w:r w:rsidR="001C0279">
        <w:t xml:space="preserve"> vykazovány dle skutečnosti, tj. nebudou  </w:t>
      </w:r>
      <w:r w:rsidR="001C0279" w:rsidRPr="00CB2FFE">
        <w:rPr>
          <w:bCs/>
        </w:rPr>
        <w:t xml:space="preserve">upravovány  o případnou slevu/přirážku. </w:t>
      </w:r>
    </w:p>
    <w:p w14:paraId="6ACF0B26" w14:textId="20B27AB6" w:rsidR="00966F82" w:rsidRDefault="001C0279" w:rsidP="00DC69BA">
      <w:pPr>
        <w:pStyle w:val="RLTextlnkuslovan"/>
        <w:tabs>
          <w:tab w:val="clear" w:pos="1474"/>
        </w:tabs>
        <w:ind w:left="709" w:firstLine="284"/>
      </w:pPr>
      <w:r w:rsidRPr="00CB2FFE">
        <w:rPr>
          <w:bCs/>
        </w:rPr>
        <w:t xml:space="preserve">Aplikace extranet </w:t>
      </w:r>
      <w:r>
        <w:t xml:space="preserve"> bude </w:t>
      </w:r>
      <w:r w:rsidR="002A48C9">
        <w:t>Zhotovitel</w:t>
      </w:r>
      <w:r>
        <w:t xml:space="preserve"> po podpisu této Smlouvy zpřístupněn</w:t>
      </w:r>
      <w:r w:rsidR="007119D9">
        <w:t>a</w:t>
      </w:r>
      <w:r>
        <w:t>.</w:t>
      </w:r>
      <w:r w:rsidR="00F9061C">
        <w:t xml:space="preserve"> </w:t>
      </w:r>
      <w:bookmarkEnd w:id="46"/>
      <w:r w:rsidR="00551F68">
        <w:br/>
      </w:r>
    </w:p>
    <w:p w14:paraId="16806303" w14:textId="46DD6FEB" w:rsidR="006067C5" w:rsidRPr="00EA5C94" w:rsidRDefault="00B963C6" w:rsidP="00DC69BA">
      <w:pPr>
        <w:pStyle w:val="RLTextlnkuslovan"/>
        <w:numPr>
          <w:ilvl w:val="1"/>
          <w:numId w:val="8"/>
        </w:numPr>
        <w:ind w:left="993" w:hanging="633"/>
      </w:pPr>
      <w:bookmarkStart w:id="47" w:name="_Toc387057240"/>
      <w:r>
        <w:t>Zhotovitel poskytne součinnost v oblasti</w:t>
      </w:r>
      <w:r w:rsidR="006067C5" w:rsidRPr="00EA5C94">
        <w:t xml:space="preserve"> správních poplatků potřebných k realizaci předmětu plnění (např. kolky, poplatky za omezení silniční nebo železniční dopravy, apod.)</w:t>
      </w:r>
      <w:r>
        <w:t xml:space="preserve">. Cena za tuto součinnost je zahrnuta v ceně díla. </w:t>
      </w:r>
    </w:p>
    <w:p w14:paraId="566338D7" w14:textId="51213935" w:rsidR="00EC0104" w:rsidRPr="00EA5C94" w:rsidRDefault="00EC0104" w:rsidP="00DC69BA">
      <w:pPr>
        <w:pStyle w:val="RLTextlnkuslovan"/>
        <w:numPr>
          <w:ilvl w:val="1"/>
          <w:numId w:val="8"/>
        </w:numPr>
        <w:ind w:left="993" w:hanging="633"/>
      </w:pPr>
      <w:r w:rsidRPr="00EA5C94">
        <w:t>Zhotovitel zajistí, že v případě realizace jakékoliv geodetické práce včetně DpTE</w:t>
      </w:r>
      <w:r w:rsidR="00C64230">
        <w:t xml:space="preserve"> a vykáže příslušný výkon.</w:t>
      </w:r>
      <w:r w:rsidRPr="00EA5C94">
        <w:t xml:space="preserve"> </w:t>
      </w:r>
    </w:p>
    <w:p w14:paraId="37886646" w14:textId="1975ECC5" w:rsidR="00720D86" w:rsidRPr="00EA5C94" w:rsidRDefault="00720D86" w:rsidP="00DC69BA">
      <w:pPr>
        <w:pStyle w:val="RLTextlnkuslovan"/>
        <w:numPr>
          <w:ilvl w:val="1"/>
          <w:numId w:val="8"/>
        </w:numPr>
        <w:ind w:left="993" w:hanging="633"/>
      </w:pPr>
      <w:r w:rsidRPr="00EA5C94">
        <w:t>Zhotovitel zajistí</w:t>
      </w:r>
      <w:r w:rsidR="00C64230">
        <w:t xml:space="preserve"> u každé SNK</w:t>
      </w:r>
      <w:r w:rsidRPr="00EA5C94">
        <w:t xml:space="preserve"> výchozí revize</w:t>
      </w:r>
      <w:r w:rsidR="00C64230">
        <w:t xml:space="preserve"> a vykáže příslušný výkon.</w:t>
      </w:r>
    </w:p>
    <w:p w14:paraId="06C860ED" w14:textId="76CE578C" w:rsidR="00C11604" w:rsidRPr="00EA5C94" w:rsidRDefault="00C64230" w:rsidP="00DC69BA">
      <w:pPr>
        <w:pStyle w:val="RLTextlnkuslovan"/>
        <w:numPr>
          <w:ilvl w:val="1"/>
          <w:numId w:val="8"/>
        </w:numPr>
        <w:ind w:left="993" w:hanging="633"/>
      </w:pPr>
      <w:r>
        <w:t xml:space="preserve">Zhotovitel zajistí </w:t>
      </w:r>
      <w:r w:rsidR="00C11604" w:rsidRPr="00EA5C94">
        <w:rPr>
          <w:bCs/>
        </w:rPr>
        <w:t>vytýčení podzemních zařízení, které nejsou v majetku Objednatele</w:t>
      </w:r>
      <w:r w:rsidR="000B442D">
        <w:rPr>
          <w:bCs/>
        </w:rPr>
        <w:t xml:space="preserve"> </w:t>
      </w:r>
      <w:r>
        <w:rPr>
          <w:rFonts w:eastAsia="Times"/>
          <w:szCs w:val="22"/>
          <w:lang w:eastAsia="en-US"/>
        </w:rPr>
        <w:t>a vykáže příslušný výkon (vytýčení ostatních inženýrských sítí)</w:t>
      </w:r>
      <w:r w:rsidR="008B2527">
        <w:rPr>
          <w:rFonts w:eastAsia="Times"/>
          <w:szCs w:val="22"/>
          <w:lang w:eastAsia="en-US"/>
        </w:rPr>
        <w:t>.</w:t>
      </w:r>
      <w:r>
        <w:rPr>
          <w:rFonts w:eastAsia="Times"/>
          <w:szCs w:val="22"/>
          <w:lang w:eastAsia="en-US"/>
        </w:rPr>
        <w:t xml:space="preserve"> </w:t>
      </w:r>
    </w:p>
    <w:p w14:paraId="245312AC" w14:textId="467CFD7C" w:rsidR="00BA17CC" w:rsidRDefault="00F46753" w:rsidP="00DC69BA">
      <w:pPr>
        <w:pStyle w:val="RLTextlnkuslovan"/>
        <w:numPr>
          <w:ilvl w:val="1"/>
          <w:numId w:val="8"/>
        </w:numPr>
        <w:ind w:left="993" w:hanging="633"/>
      </w:pPr>
      <w:bookmarkStart w:id="48" w:name="_Ref475642448"/>
      <w:r w:rsidRPr="00DC69BA">
        <w:t>Bázové cen</w:t>
      </w:r>
      <w:r w:rsidR="008B2527" w:rsidRPr="00DC69BA">
        <w:t>y</w:t>
      </w:r>
      <w:r w:rsidRPr="00DC69BA">
        <w:t xml:space="preserve"> jednotlivých typů staveb na klíč jsou stanoveny na zák</w:t>
      </w:r>
      <w:r w:rsidR="00D473B0" w:rsidRPr="00DC69BA">
        <w:t>l</w:t>
      </w:r>
      <w:r w:rsidRPr="00DC69BA">
        <w:t xml:space="preserve">adě </w:t>
      </w:r>
      <w:r w:rsidRPr="00FF23D8">
        <w:t xml:space="preserve">normové základny rozpočtového programu TOMS DES. Objednatel předpokládá, že ceny rozpočtových norem ceníku TOMS DES budou valorizovány </w:t>
      </w:r>
      <w:r w:rsidR="00BA17CC" w:rsidRPr="00C4031C">
        <w:t>o přírůstek průměrného ročního indexu spotřebitelských cen (dále jen „míra inflace“) vyhlášený Českým statistickým úřadem za předcházející kalendářní rok</w:t>
      </w:r>
      <w:r w:rsidR="00BA17CC" w:rsidRPr="00FF23D8">
        <w:t xml:space="preserve"> </w:t>
      </w:r>
      <w:r w:rsidRPr="00FF23D8">
        <w:t xml:space="preserve">dle </w:t>
      </w:r>
      <w:hyperlink r:id="rId13" w:history="1">
        <w:r w:rsidRPr="00A32424">
          <w:t>http://www.czso.cz/csu/redakce.nsf/i/mira_inflace</w:t>
        </w:r>
      </w:hyperlink>
      <w:r w:rsidRPr="00A32424">
        <w:t xml:space="preserve">. Tato valorizace normové základny </w:t>
      </w:r>
      <w:ins w:id="49" w:author="Autor">
        <w:r w:rsidR="004F25E4">
          <w:t xml:space="preserve">a bázových cen jednotlivých typů staveb na klíč </w:t>
        </w:r>
      </w:ins>
      <w:r w:rsidRPr="00A32424">
        <w:t xml:space="preserve">proběhne </w:t>
      </w:r>
      <w:r w:rsidR="00BA17CC">
        <w:t xml:space="preserve">nejdříve </w:t>
      </w:r>
      <w:del w:id="50" w:author="Autor">
        <w:r w:rsidRPr="00A32424" w:rsidDel="004F25E4">
          <w:delText>1.</w:delText>
        </w:r>
        <w:r w:rsidR="00BA17CC" w:rsidDel="004F25E4">
          <w:delText xml:space="preserve"> </w:delText>
        </w:r>
        <w:r w:rsidRPr="00A32424" w:rsidDel="004F25E4">
          <w:delText>1. 2020</w:delText>
        </w:r>
        <w:r w:rsidR="00BA17CC" w:rsidDel="004F25E4">
          <w:delText xml:space="preserve"> </w:delText>
        </w:r>
      </w:del>
      <w:ins w:id="51" w:author="Autor">
        <w:r w:rsidR="004F25E4">
          <w:t xml:space="preserve">pro odvolací objednávky předané Zhotoviteli počínaje 1. 2. 2020, </w:t>
        </w:r>
      </w:ins>
      <w:r w:rsidR="00BA17CC">
        <w:t xml:space="preserve">a to </w:t>
      </w:r>
      <w:r w:rsidR="00BA17CC" w:rsidRPr="00C4031C">
        <w:t>o míru inflace</w:t>
      </w:r>
      <w:r w:rsidR="00BA17CC">
        <w:t xml:space="preserve"> zveřejněnou Českým statistickým úřadem v lednu roku 2020 za uplynulý kalendářní rok</w:t>
      </w:r>
      <w:del w:id="52" w:author="Autor">
        <w:r w:rsidR="00BA17CC" w:rsidDel="004F25E4">
          <w:delText xml:space="preserve">, </w:delText>
        </w:r>
        <w:r w:rsidR="00BA17CC" w:rsidRPr="00A32424" w:rsidDel="004F25E4">
          <w:delText xml:space="preserve">a následně budou valorizovány bázové ceny </w:delText>
        </w:r>
        <w:r w:rsidR="00BA17CC" w:rsidRPr="00FF23D8" w:rsidDel="004F25E4">
          <w:delText>jednotlivých typů staveb na klíč</w:delText>
        </w:r>
      </w:del>
      <w:r w:rsidR="00BA17CC" w:rsidRPr="00A32424">
        <w:t>.</w:t>
      </w:r>
    </w:p>
    <w:p w14:paraId="38F1E2D7" w14:textId="78AEAB66" w:rsidR="00F46753" w:rsidRDefault="00BA17CC" w:rsidP="00DC69BA">
      <w:pPr>
        <w:pStyle w:val="RLTextlnkuslovan"/>
        <w:tabs>
          <w:tab w:val="clear" w:pos="1474"/>
        </w:tabs>
        <w:ind w:left="993" w:firstLine="0"/>
      </w:pPr>
      <w:r>
        <w:lastRenderedPageBreak/>
        <w:t xml:space="preserve">Další valorizaci objednatel předpokládá vždy </w:t>
      </w:r>
      <w:ins w:id="53" w:author="Autor">
        <w:r w:rsidR="004F25E4">
          <w:t xml:space="preserve">pro odvolací objednávky předané Zhotovitelo počíbaje </w:t>
        </w:r>
      </w:ins>
      <w:del w:id="54" w:author="Autor">
        <w:r w:rsidDel="004F25E4">
          <w:delText xml:space="preserve">od </w:delText>
        </w:r>
      </w:del>
      <w:r>
        <w:t>1.</w:t>
      </w:r>
      <w:r w:rsidR="00DC69BA">
        <w:t xml:space="preserve"> </w:t>
      </w:r>
      <w:del w:id="55" w:author="Autor">
        <w:r w:rsidDel="004F25E4">
          <w:delText>1</w:delText>
        </w:r>
      </w:del>
      <w:ins w:id="56" w:author="Autor">
        <w:r w:rsidR="004F25E4">
          <w:t>2</w:t>
        </w:r>
      </w:ins>
      <w:r>
        <w:t>. příslušného kalendářního roku pro tento další kalendářní rok trvání této smlouvy o míru inflace zveřejněnou Českým statistickým úřadem pro příslušný uplynulý kalendářní rok</w:t>
      </w:r>
      <w:ins w:id="57" w:author="Autor">
        <w:r w:rsidR="004F25E4">
          <w:t>, a to</w:t>
        </w:r>
      </w:ins>
      <w:r>
        <w:t xml:space="preserve"> až do konce doby trvání této smlouvy.</w:t>
      </w:r>
      <w:r w:rsidR="00F46753" w:rsidRPr="00A32424">
        <w:t xml:space="preserve"> </w:t>
      </w:r>
    </w:p>
    <w:p w14:paraId="2329C8D0" w14:textId="3911C258" w:rsidR="00BA17CC" w:rsidRPr="00FF23D8" w:rsidRDefault="00BA17CC" w:rsidP="00DC69BA">
      <w:pPr>
        <w:pStyle w:val="RLTextlnkuslovan"/>
        <w:tabs>
          <w:tab w:val="clear" w:pos="1474"/>
        </w:tabs>
        <w:ind w:left="993" w:firstLine="0"/>
      </w:pPr>
      <w:r w:rsidRPr="00C4031C">
        <w:t xml:space="preserve">Pro vyloučení pochybností se sjednává, že v případě záporné míry inflace se </w:t>
      </w:r>
      <w:r>
        <w:t>bázové ceny nezmění.</w:t>
      </w:r>
    </w:p>
    <w:bookmarkEnd w:id="48"/>
    <w:p w14:paraId="0BA4432A" w14:textId="3892183D" w:rsidR="006067C5" w:rsidRPr="00EA5C94" w:rsidRDefault="006067C5" w:rsidP="00DC69BA">
      <w:pPr>
        <w:pStyle w:val="RLTextlnkuslovan"/>
        <w:numPr>
          <w:ilvl w:val="1"/>
          <w:numId w:val="8"/>
        </w:numPr>
        <w:ind w:left="993" w:hanging="633"/>
      </w:pPr>
      <w:r w:rsidRPr="00DC69BA">
        <w:rPr>
          <w:bCs/>
        </w:rPr>
        <w:t>Změna</w:t>
      </w:r>
      <w:r w:rsidRPr="00EA5C94">
        <w:t xml:space="preserve"> dle tohoto odst</w:t>
      </w:r>
      <w:r w:rsidR="0063019E">
        <w:t xml:space="preserve">. </w:t>
      </w:r>
      <w:r w:rsidR="0063019E">
        <w:fldChar w:fldCharType="begin"/>
      </w:r>
      <w:r w:rsidR="0063019E">
        <w:instrText xml:space="preserve"> REF _Ref475642448 \r \h </w:instrText>
      </w:r>
      <w:r w:rsidR="00834424">
        <w:instrText xml:space="preserve"> \* MERGEFORMAT </w:instrText>
      </w:r>
      <w:r w:rsidR="0063019E">
        <w:fldChar w:fldCharType="separate"/>
      </w:r>
      <w:r w:rsidR="0010551A">
        <w:t>12.9</w:t>
      </w:r>
      <w:r w:rsidR="0063019E">
        <w:fldChar w:fldCharType="end"/>
      </w:r>
      <w:r w:rsidR="004A4E1E">
        <w:t xml:space="preserve"> </w:t>
      </w:r>
      <w:r w:rsidRPr="00EA5C94">
        <w:t>Smlouvy je účinná doručením aktualizované dotčené přílohy všem Zhotovitelům.</w:t>
      </w:r>
    </w:p>
    <w:p w14:paraId="37B16BB0" w14:textId="77777777" w:rsidR="005A03AE" w:rsidRPr="00EA5C94" w:rsidRDefault="005A03AE" w:rsidP="00F93810">
      <w:pPr>
        <w:pStyle w:val="RLlneksmlouvy"/>
        <w:numPr>
          <w:ilvl w:val="0"/>
          <w:numId w:val="8"/>
        </w:numPr>
        <w:rPr>
          <w:caps/>
          <w:szCs w:val="22"/>
        </w:rPr>
      </w:pPr>
      <w:r w:rsidRPr="00EA5C94">
        <w:rPr>
          <w:caps/>
          <w:szCs w:val="22"/>
        </w:rPr>
        <w:t>Fakturace a platba</w:t>
      </w:r>
    </w:p>
    <w:p w14:paraId="0650F7A4" w14:textId="2C385ADC" w:rsidR="00037E99" w:rsidRPr="00EA5C94" w:rsidRDefault="00037E99" w:rsidP="00DC69BA">
      <w:pPr>
        <w:pStyle w:val="RLTextlnkuslovan"/>
        <w:numPr>
          <w:ilvl w:val="1"/>
          <w:numId w:val="8"/>
        </w:numPr>
        <w:ind w:left="993" w:hanging="633"/>
        <w:rPr>
          <w:bCs/>
        </w:rPr>
      </w:pPr>
      <w:bookmarkStart w:id="58" w:name="_Ref440551458"/>
      <w:bookmarkEnd w:id="47"/>
      <w:r w:rsidRPr="00EA5C94">
        <w:rPr>
          <w:bCs/>
        </w:rPr>
        <w:t xml:space="preserve">Fakturace plnění spočívajícího v realizaci </w:t>
      </w:r>
      <w:r w:rsidR="00C64230">
        <w:rPr>
          <w:bCs/>
        </w:rPr>
        <w:t>SNK</w:t>
      </w:r>
      <w:r w:rsidRPr="00EA5C94">
        <w:rPr>
          <w:bCs/>
        </w:rPr>
        <w:t xml:space="preserve"> bude probíhat vždy po každém převzetí dokončené</w:t>
      </w:r>
      <w:r w:rsidR="00C64230">
        <w:rPr>
          <w:bCs/>
        </w:rPr>
        <w:t xml:space="preserve"> SNK </w:t>
      </w:r>
      <w:r w:rsidRPr="00EA5C94">
        <w:rPr>
          <w:bCs/>
        </w:rPr>
        <w:t>způsobem uvedeným v</w:t>
      </w:r>
      <w:r w:rsidR="00D473B0">
        <w:rPr>
          <w:bCs/>
        </w:rPr>
        <w:t> čl</w:t>
      </w:r>
      <w:r w:rsidRPr="00EA5C94">
        <w:rPr>
          <w:bCs/>
        </w:rPr>
        <w:t>.</w:t>
      </w:r>
      <w:r w:rsidR="006A4EDA">
        <w:rPr>
          <w:bCs/>
        </w:rPr>
        <w:t>6.</w:t>
      </w:r>
      <w:r w:rsidRPr="00EA5C94">
        <w:rPr>
          <w:bCs/>
        </w:rPr>
        <w:t xml:space="preserve"> Smlouvy.</w:t>
      </w:r>
      <w:bookmarkEnd w:id="58"/>
    </w:p>
    <w:p w14:paraId="6B3914DC" w14:textId="7502E2E3" w:rsidR="00037E99" w:rsidRPr="00EA5C94" w:rsidRDefault="00037E99" w:rsidP="00DC69BA">
      <w:pPr>
        <w:pStyle w:val="RLTextlnkuslovan"/>
        <w:numPr>
          <w:ilvl w:val="1"/>
          <w:numId w:val="8"/>
        </w:numPr>
        <w:ind w:left="993" w:hanging="633"/>
        <w:rPr>
          <w:bCs/>
        </w:rPr>
      </w:pPr>
      <w:r w:rsidRPr="00EA5C94">
        <w:rPr>
          <w:bCs/>
        </w:rPr>
        <w:t xml:space="preserve">Fakturovaná částka je stanovena pro každé dílčí plnění </w:t>
      </w:r>
      <w:r w:rsidR="00892385" w:rsidRPr="00EA5C94">
        <w:rPr>
          <w:bCs/>
        </w:rPr>
        <w:t>dle</w:t>
      </w:r>
      <w:r w:rsidRPr="00EA5C94">
        <w:rPr>
          <w:bCs/>
        </w:rPr>
        <w:t> Objednatelem</w:t>
      </w:r>
      <w:r w:rsidR="00966F82">
        <w:rPr>
          <w:bCs/>
        </w:rPr>
        <w:t xml:space="preserve"> </w:t>
      </w:r>
      <w:r w:rsidR="006A4EDA" w:rsidRPr="00EA5C94">
        <w:rPr>
          <w:bCs/>
        </w:rPr>
        <w:t>odsouhlasen</w:t>
      </w:r>
      <w:r w:rsidR="006A4EDA">
        <w:rPr>
          <w:bCs/>
        </w:rPr>
        <w:t>ých a zhotovitelem vykázaných skutečně provedených výkonů</w:t>
      </w:r>
      <w:r w:rsidRPr="00EA5C94">
        <w:rPr>
          <w:bCs/>
        </w:rPr>
        <w:t>. Součástí faktury je vždy číslo</w:t>
      </w:r>
      <w:r w:rsidR="00215565" w:rsidRPr="00EA5C94">
        <w:rPr>
          <w:bCs/>
        </w:rPr>
        <w:t xml:space="preserve"> </w:t>
      </w:r>
      <w:r w:rsidR="00457839" w:rsidRPr="00EA5C94">
        <w:rPr>
          <w:bCs/>
        </w:rPr>
        <w:t>o</w:t>
      </w:r>
      <w:r w:rsidR="00215565" w:rsidRPr="00EA5C94">
        <w:rPr>
          <w:bCs/>
        </w:rPr>
        <w:t xml:space="preserve">dvolací objednávky, </w:t>
      </w:r>
      <w:r w:rsidRPr="00EA5C94">
        <w:rPr>
          <w:bCs/>
        </w:rPr>
        <w:t xml:space="preserve">na základě které bylo </w:t>
      </w:r>
      <w:r w:rsidR="006A4EDA">
        <w:rPr>
          <w:bCs/>
        </w:rPr>
        <w:t>konkrétní SNK</w:t>
      </w:r>
      <w:r w:rsidRPr="00EA5C94">
        <w:rPr>
          <w:bCs/>
        </w:rPr>
        <w:t xml:space="preserve"> objednáno.</w:t>
      </w:r>
    </w:p>
    <w:p w14:paraId="07E2244D" w14:textId="77777777" w:rsidR="00E23385" w:rsidRPr="00EA5C94" w:rsidRDefault="006C1FCA" w:rsidP="00DC69BA">
      <w:pPr>
        <w:pStyle w:val="RLTextlnkuslovan"/>
        <w:numPr>
          <w:ilvl w:val="1"/>
          <w:numId w:val="8"/>
        </w:numPr>
        <w:ind w:left="993" w:hanging="633"/>
        <w:rPr>
          <w:bCs/>
        </w:rPr>
      </w:pPr>
      <w:r w:rsidRPr="00EA5C94">
        <w:rPr>
          <w:bCs/>
        </w:rPr>
        <w:t xml:space="preserve">Fakturovaná částka bude vždy </w:t>
      </w:r>
      <w:r w:rsidR="00E23385" w:rsidRPr="00EA5C94">
        <w:rPr>
          <w:bCs/>
        </w:rPr>
        <w:t xml:space="preserve">rozdělena dle </w:t>
      </w:r>
      <w:r w:rsidR="0091352D" w:rsidRPr="00EA5C94">
        <w:rPr>
          <w:bCs/>
        </w:rPr>
        <w:t>tzv. „</w:t>
      </w:r>
      <w:r w:rsidR="00E23385" w:rsidRPr="00EA5C94">
        <w:rPr>
          <w:bCs/>
        </w:rPr>
        <w:t>majetkových tříd</w:t>
      </w:r>
      <w:r w:rsidR="0091352D" w:rsidRPr="00EA5C94">
        <w:rPr>
          <w:bCs/>
        </w:rPr>
        <w:t>“</w:t>
      </w:r>
      <w:r w:rsidR="00E23385" w:rsidRPr="00EA5C94">
        <w:rPr>
          <w:bCs/>
        </w:rPr>
        <w:t xml:space="preserve"> – </w:t>
      </w:r>
      <w:r w:rsidR="0091352D" w:rsidRPr="00EA5C94">
        <w:rPr>
          <w:bCs/>
        </w:rPr>
        <w:t xml:space="preserve">toto členění bude uvedeno </w:t>
      </w:r>
      <w:r w:rsidR="00E23385" w:rsidRPr="00EA5C94">
        <w:rPr>
          <w:bCs/>
        </w:rPr>
        <w:t>v odvolací objednávce.</w:t>
      </w:r>
    </w:p>
    <w:p w14:paraId="09975280" w14:textId="2A931876" w:rsidR="006C1FCA" w:rsidRPr="00EA5C94" w:rsidRDefault="006C1FCA" w:rsidP="00DC69BA">
      <w:pPr>
        <w:pStyle w:val="RLTextlnkuslovan"/>
        <w:numPr>
          <w:ilvl w:val="1"/>
          <w:numId w:val="8"/>
        </w:numPr>
        <w:ind w:left="993" w:hanging="633"/>
        <w:rPr>
          <w:bCs/>
        </w:rPr>
      </w:pPr>
      <w:r w:rsidRPr="00EA5C94">
        <w:rPr>
          <w:bCs/>
        </w:rPr>
        <w:t xml:space="preserve">Faktura v </w:t>
      </w:r>
      <w:r w:rsidR="00C52BBC" w:rsidRPr="00EA5C94">
        <w:rPr>
          <w:bCs/>
        </w:rPr>
        <w:t xml:space="preserve">jednom </w:t>
      </w:r>
      <w:r w:rsidRPr="00EA5C94">
        <w:rPr>
          <w:bCs/>
        </w:rPr>
        <w:t xml:space="preserve">vyhotovení bude odeslána na </w:t>
      </w:r>
      <w:r w:rsidR="00C52BBC" w:rsidRPr="00EA5C94">
        <w:rPr>
          <w:bCs/>
        </w:rPr>
        <w:t>fakturační adresu E.ON Distribuce Faktury, P.O.Box 13, Sazečská 9, 225 13 Praha, nebo e-</w:t>
      </w:r>
      <w:r w:rsidR="00C52BBC" w:rsidRPr="00DC69BA">
        <w:rPr>
          <w:bCs/>
        </w:rPr>
        <w:t xml:space="preserve">mailovou adresu </w:t>
      </w:r>
      <w:r w:rsidR="00966F82" w:rsidRPr="00DC69BA">
        <w:rPr>
          <w:bCs/>
        </w:rPr>
        <w:t>faktury-</w:t>
      </w:r>
      <w:r w:rsidR="00551F68" w:rsidRPr="00DC69BA">
        <w:rPr>
          <w:bCs/>
        </w:rPr>
        <w:t xml:space="preserve">eon.distribuce@eon.cz. </w:t>
      </w:r>
      <w:r w:rsidR="00C52BBC" w:rsidRPr="00DC69BA">
        <w:rPr>
          <w:bCs/>
        </w:rPr>
        <w:t>V případě odeslání faktury na e-mailovou adresu</w:t>
      </w:r>
      <w:r w:rsidR="000D185D" w:rsidRPr="00DC69BA">
        <w:rPr>
          <w:bCs/>
        </w:rPr>
        <w:t xml:space="preserve"> </w:t>
      </w:r>
      <w:r w:rsidR="00C64230" w:rsidRPr="00DC69BA">
        <w:rPr>
          <w:bCs/>
        </w:rPr>
        <w:t>faktury-</w:t>
      </w:r>
      <w:r w:rsidR="008A0AEC" w:rsidRPr="00DC69BA" w:rsidDel="008A0AEC">
        <w:rPr>
          <w:bCs/>
        </w:rPr>
        <w:t xml:space="preserve"> </w:t>
      </w:r>
      <w:r w:rsidR="00551F68" w:rsidRPr="00DC69BA">
        <w:rPr>
          <w:bCs/>
        </w:rPr>
        <w:t>eon.distribuce@eon.cz</w:t>
      </w:r>
      <w:r w:rsidR="00C52BBC" w:rsidRPr="00DC69BA">
        <w:rPr>
          <w:bCs/>
        </w:rPr>
        <w:t xml:space="preserve"> může mail obsahovat pouze jeden přiložený dokument ve formátu PDF, jehož součástí </w:t>
      </w:r>
      <w:r w:rsidR="00C971BA" w:rsidRPr="00DC69BA">
        <w:rPr>
          <w:bCs/>
        </w:rPr>
        <w:t xml:space="preserve">bude </w:t>
      </w:r>
      <w:r w:rsidR="00C52BBC" w:rsidRPr="00DC69BA">
        <w:rPr>
          <w:bCs/>
        </w:rPr>
        <w:t xml:space="preserve">jedna faktura včetně příloh o velikosti maximálně 10 MB. </w:t>
      </w:r>
      <w:r w:rsidRPr="00EA5C94">
        <w:rPr>
          <w:bCs/>
        </w:rPr>
        <w:t>Každá faktura musí mít náležitosti podle § 28 zákona č. 235/2004 Sb., o dani z přidané hodnoty</w:t>
      </w:r>
      <w:r w:rsidR="005C5C43" w:rsidRPr="00EA5C94">
        <w:rPr>
          <w:bCs/>
        </w:rPr>
        <w:t>,</w:t>
      </w:r>
      <w:r w:rsidRPr="00EA5C94">
        <w:rPr>
          <w:bCs/>
        </w:rPr>
        <w:t xml:space="preserve"> v</w:t>
      </w:r>
      <w:r w:rsidR="005C5C43" w:rsidRPr="00EA5C94">
        <w:rPr>
          <w:bCs/>
        </w:rPr>
        <w:t>e</w:t>
      </w:r>
      <w:r w:rsidRPr="00EA5C94">
        <w:rPr>
          <w:bCs/>
        </w:rPr>
        <w:t xml:space="preserve"> znění</w:t>
      </w:r>
      <w:r w:rsidR="005C5C43" w:rsidRPr="00EA5C94">
        <w:rPr>
          <w:bCs/>
        </w:rPr>
        <w:t xml:space="preserve"> pozdějších předpisů</w:t>
      </w:r>
      <w:r w:rsidRPr="00EA5C94">
        <w:rPr>
          <w:bCs/>
        </w:rPr>
        <w:t>, a § 11 zákona č. 563/1991 Sb.,</w:t>
      </w:r>
      <w:r w:rsidR="002F04CE" w:rsidRPr="00EA5C94">
        <w:rPr>
          <w:bCs/>
        </w:rPr>
        <w:t xml:space="preserve"> o účetnictví</w:t>
      </w:r>
      <w:r w:rsidR="005C5C43" w:rsidRPr="00EA5C94">
        <w:rPr>
          <w:bCs/>
        </w:rPr>
        <w:t>,</w:t>
      </w:r>
      <w:r w:rsidR="002F04CE" w:rsidRPr="00EA5C94">
        <w:rPr>
          <w:bCs/>
        </w:rPr>
        <w:t xml:space="preserve"> v</w:t>
      </w:r>
      <w:r w:rsidR="005C5C43" w:rsidRPr="00EA5C94">
        <w:rPr>
          <w:bCs/>
        </w:rPr>
        <w:t>e</w:t>
      </w:r>
      <w:r w:rsidR="002F04CE" w:rsidRPr="00EA5C94">
        <w:rPr>
          <w:bCs/>
        </w:rPr>
        <w:t xml:space="preserve"> znění</w:t>
      </w:r>
      <w:r w:rsidR="005C5C43" w:rsidRPr="00EA5C94">
        <w:rPr>
          <w:bCs/>
        </w:rPr>
        <w:t xml:space="preserve"> pozdějších předpisů</w:t>
      </w:r>
      <w:r w:rsidRPr="00EA5C94">
        <w:rPr>
          <w:bCs/>
        </w:rPr>
        <w:t>. Obsahová nedostatečnost daňového dok</w:t>
      </w:r>
      <w:r w:rsidR="00CD07CE" w:rsidRPr="00EA5C94">
        <w:rPr>
          <w:bCs/>
        </w:rPr>
        <w:t xml:space="preserve">ladu je důvodem k jeho vrácení </w:t>
      </w:r>
      <w:r w:rsidR="00D6550D" w:rsidRPr="00EA5C94">
        <w:rPr>
          <w:bCs/>
        </w:rPr>
        <w:t>Zhotovite</w:t>
      </w:r>
      <w:r w:rsidRPr="00EA5C94">
        <w:rPr>
          <w:bCs/>
        </w:rPr>
        <w:t>l</w:t>
      </w:r>
      <w:r w:rsidR="002F04CE" w:rsidRPr="00EA5C94">
        <w:rPr>
          <w:bCs/>
        </w:rPr>
        <w:t>i</w:t>
      </w:r>
      <w:r w:rsidRPr="00EA5C94">
        <w:rPr>
          <w:bCs/>
        </w:rPr>
        <w:t>.</w:t>
      </w:r>
    </w:p>
    <w:p w14:paraId="0D44B8A4" w14:textId="77777777" w:rsidR="008570A5" w:rsidRPr="00EA5C94" w:rsidRDefault="006C1FCA" w:rsidP="00DC69BA">
      <w:pPr>
        <w:pStyle w:val="RLTextlnkuslovan"/>
        <w:numPr>
          <w:ilvl w:val="1"/>
          <w:numId w:val="8"/>
        </w:numPr>
        <w:ind w:left="993" w:hanging="633"/>
        <w:rPr>
          <w:bCs/>
        </w:rPr>
      </w:pPr>
      <w:r w:rsidRPr="00EA5C94">
        <w:rPr>
          <w:bCs/>
        </w:rPr>
        <w:t xml:space="preserve">Platby budou probíhat bezhotovostní formou na bankovní účet </w:t>
      </w:r>
      <w:r w:rsidR="00D6550D" w:rsidRPr="00EA5C94">
        <w:rPr>
          <w:bCs/>
        </w:rPr>
        <w:t>Zhotovite</w:t>
      </w:r>
      <w:r w:rsidR="004E1181" w:rsidRPr="00EA5C94">
        <w:rPr>
          <w:bCs/>
        </w:rPr>
        <w:t xml:space="preserve">le uvedený v záhlaví této </w:t>
      </w:r>
      <w:r w:rsidR="00586DF7" w:rsidRPr="00EA5C94">
        <w:rPr>
          <w:bCs/>
        </w:rPr>
        <w:t>Smlou</w:t>
      </w:r>
      <w:r w:rsidRPr="00EA5C94">
        <w:rPr>
          <w:bCs/>
        </w:rPr>
        <w:t xml:space="preserve">vy. Změnu bankovního spojení a čísla účtu </w:t>
      </w:r>
      <w:r w:rsidR="00D6550D" w:rsidRPr="00EA5C94">
        <w:rPr>
          <w:bCs/>
        </w:rPr>
        <w:t>Zhotovite</w:t>
      </w:r>
      <w:r w:rsidRPr="00EA5C94">
        <w:rPr>
          <w:bCs/>
        </w:rPr>
        <w:t xml:space="preserve">le je možno provést písemným sdělením </w:t>
      </w:r>
      <w:r w:rsidR="00D6550D" w:rsidRPr="00EA5C94">
        <w:rPr>
          <w:bCs/>
        </w:rPr>
        <w:t>Zhotovite</w:t>
      </w:r>
      <w:r w:rsidRPr="00EA5C94">
        <w:rPr>
          <w:bCs/>
        </w:rPr>
        <w:t>l</w:t>
      </w:r>
      <w:r w:rsidR="00CD07CE" w:rsidRPr="00EA5C94">
        <w:rPr>
          <w:bCs/>
        </w:rPr>
        <w:t xml:space="preserve">e prokazatelně doručeným </w:t>
      </w:r>
      <w:r w:rsidR="00D6550D" w:rsidRPr="00EA5C94">
        <w:rPr>
          <w:bCs/>
        </w:rPr>
        <w:t>Objednat</w:t>
      </w:r>
      <w:r w:rsidRPr="00EA5C94">
        <w:rPr>
          <w:bCs/>
        </w:rPr>
        <w:t>eli nejpozději spolu s příslušnou fakturou</w:t>
      </w:r>
      <w:r w:rsidR="00906A71" w:rsidRPr="00EA5C94">
        <w:rPr>
          <w:bCs/>
        </w:rPr>
        <w:t xml:space="preserve">. </w:t>
      </w:r>
      <w:r w:rsidR="004E1181" w:rsidRPr="00EA5C94">
        <w:rPr>
          <w:bCs/>
        </w:rPr>
        <w:t>S</w:t>
      </w:r>
      <w:r w:rsidRPr="00EA5C94">
        <w:rPr>
          <w:bCs/>
        </w:rPr>
        <w:t xml:space="preserve">dělení musí být podepsáno osobou (osobami) oprávněnou k podpisu této </w:t>
      </w:r>
      <w:r w:rsidR="00586DF7" w:rsidRPr="00EA5C94">
        <w:rPr>
          <w:bCs/>
        </w:rPr>
        <w:t>Smlou</w:t>
      </w:r>
      <w:r w:rsidRPr="00EA5C94">
        <w:rPr>
          <w:bCs/>
        </w:rPr>
        <w:t>vy a musí z něj být patrné, jde-li o změnu trvalou</w:t>
      </w:r>
      <w:r w:rsidR="004E1181" w:rsidRPr="00EA5C94">
        <w:rPr>
          <w:bCs/>
        </w:rPr>
        <w:t>,</w:t>
      </w:r>
      <w:r w:rsidRPr="00EA5C94">
        <w:rPr>
          <w:bCs/>
        </w:rPr>
        <w:t xml:space="preserve"> či týkající se pouze příslušné faktury</w:t>
      </w:r>
      <w:r w:rsidR="004E1181" w:rsidRPr="00EA5C94">
        <w:rPr>
          <w:bCs/>
        </w:rPr>
        <w:t>.</w:t>
      </w:r>
      <w:r w:rsidRPr="00EA5C94">
        <w:rPr>
          <w:bCs/>
        </w:rPr>
        <w:t xml:space="preserve"> </w:t>
      </w:r>
      <w:r w:rsidR="004E1181" w:rsidRPr="00EA5C94">
        <w:rPr>
          <w:bCs/>
        </w:rPr>
        <w:t>V</w:t>
      </w:r>
      <w:r w:rsidRPr="00EA5C94">
        <w:rPr>
          <w:bCs/>
        </w:rPr>
        <w:t> případě nejasnosti se má za to, že se změna týká jen příslušné faktury.</w:t>
      </w:r>
    </w:p>
    <w:p w14:paraId="206C31A3" w14:textId="77777777" w:rsidR="001E7161" w:rsidRPr="00EA5C94" w:rsidRDefault="001E7161" w:rsidP="00DC69BA">
      <w:pPr>
        <w:pStyle w:val="RLTextlnkuslovan"/>
        <w:numPr>
          <w:ilvl w:val="1"/>
          <w:numId w:val="8"/>
        </w:numPr>
        <w:ind w:left="993" w:hanging="633"/>
        <w:rPr>
          <w:bCs/>
        </w:rPr>
      </w:pPr>
      <w:r w:rsidRPr="00EA5C94">
        <w:rPr>
          <w:bCs/>
        </w:rPr>
        <w:t xml:space="preserve">Jednotlivé faktury budou splatné </w:t>
      </w:r>
      <w:r w:rsidR="00C52BBC" w:rsidRPr="00EA5C94">
        <w:rPr>
          <w:bCs/>
        </w:rPr>
        <w:t xml:space="preserve">za </w:t>
      </w:r>
      <w:r w:rsidRPr="00EA5C94">
        <w:rPr>
          <w:bCs/>
        </w:rPr>
        <w:t>60 dnů ode dne doručení řádně vystavené faktury Objednateli</w:t>
      </w:r>
      <w:r w:rsidR="00950847" w:rsidRPr="00EA5C94">
        <w:rPr>
          <w:bCs/>
        </w:rPr>
        <w:t>.</w:t>
      </w:r>
    </w:p>
    <w:p w14:paraId="71B90DAF" w14:textId="1DC48682" w:rsidR="001E7161" w:rsidRPr="00EA5C94" w:rsidRDefault="004F502E" w:rsidP="00DC69BA">
      <w:pPr>
        <w:pStyle w:val="RLTextlnkuslovan"/>
        <w:numPr>
          <w:ilvl w:val="1"/>
          <w:numId w:val="8"/>
        </w:numPr>
        <w:ind w:left="993" w:hanging="633"/>
        <w:rPr>
          <w:bCs/>
        </w:rPr>
      </w:pPr>
      <w:bookmarkStart w:id="59" w:name="_Ref434393939"/>
      <w:r w:rsidRPr="00EA5C94">
        <w:rPr>
          <w:bCs/>
        </w:rPr>
        <w:t xml:space="preserve">Zhotovitelé podpisem této </w:t>
      </w:r>
      <w:r w:rsidR="00950847" w:rsidRPr="00EA5C94">
        <w:rPr>
          <w:bCs/>
        </w:rPr>
        <w:t>Smlouvy</w:t>
      </w:r>
      <w:r w:rsidRPr="00EA5C94">
        <w:rPr>
          <w:bCs/>
        </w:rPr>
        <w:t xml:space="preserve"> </w:t>
      </w:r>
      <w:r w:rsidR="00950847" w:rsidRPr="00EA5C94">
        <w:rPr>
          <w:bCs/>
        </w:rPr>
        <w:t>udělují výslovný souhlas</w:t>
      </w:r>
      <w:r w:rsidRPr="00EA5C94">
        <w:rPr>
          <w:bCs/>
        </w:rPr>
        <w:t xml:space="preserve"> se změnou způsobu fakturace</w:t>
      </w:r>
      <w:r w:rsidR="00402368" w:rsidRPr="00EA5C94">
        <w:rPr>
          <w:bCs/>
        </w:rPr>
        <w:t xml:space="preserve"> prostřednictvím tzv. „Portálu samofakturace“</w:t>
      </w:r>
      <w:r w:rsidR="00950847" w:rsidRPr="00EA5C94">
        <w:rPr>
          <w:bCs/>
        </w:rPr>
        <w:t>,</w:t>
      </w:r>
      <w:r w:rsidR="00402368" w:rsidRPr="00EA5C94">
        <w:rPr>
          <w:bCs/>
        </w:rPr>
        <w:t xml:space="preserve"> kterou </w:t>
      </w:r>
      <w:r w:rsidR="00950847" w:rsidRPr="00EA5C94">
        <w:rPr>
          <w:bCs/>
        </w:rPr>
        <w:t>O</w:t>
      </w:r>
      <w:r w:rsidR="00402368" w:rsidRPr="00EA5C94">
        <w:rPr>
          <w:bCs/>
        </w:rPr>
        <w:t xml:space="preserve">bjednatel předpokládá </w:t>
      </w:r>
      <w:r w:rsidR="00950847" w:rsidRPr="00EA5C94">
        <w:rPr>
          <w:bCs/>
        </w:rPr>
        <w:t xml:space="preserve">učinit po </w:t>
      </w:r>
      <w:r w:rsidR="00402368" w:rsidRPr="00EA5C94">
        <w:rPr>
          <w:bCs/>
        </w:rPr>
        <w:t>zprovozn</w:t>
      </w:r>
      <w:r w:rsidR="00950847" w:rsidRPr="00EA5C94">
        <w:rPr>
          <w:bCs/>
        </w:rPr>
        <w:t>ění Portálu samofakturace</w:t>
      </w:r>
      <w:r w:rsidR="00402368" w:rsidRPr="00EA5C94">
        <w:rPr>
          <w:bCs/>
        </w:rPr>
        <w:t xml:space="preserve">. Na základě této samofakturace </w:t>
      </w:r>
      <w:r w:rsidR="00950847" w:rsidRPr="00EA5C94">
        <w:rPr>
          <w:bCs/>
        </w:rPr>
        <w:t>Z</w:t>
      </w:r>
      <w:r w:rsidR="00402368" w:rsidRPr="00EA5C94">
        <w:rPr>
          <w:bCs/>
        </w:rPr>
        <w:t xml:space="preserve">hotovitelé zplnomocní </w:t>
      </w:r>
      <w:r w:rsidR="00950847" w:rsidRPr="00EA5C94">
        <w:rPr>
          <w:bCs/>
        </w:rPr>
        <w:t>O</w:t>
      </w:r>
      <w:r w:rsidR="00402368" w:rsidRPr="00EA5C94">
        <w:rPr>
          <w:bCs/>
        </w:rPr>
        <w:t>bjednatele k </w:t>
      </w:r>
      <w:r w:rsidRPr="00EA5C94">
        <w:rPr>
          <w:bCs/>
        </w:rPr>
        <w:t>vy</w:t>
      </w:r>
      <w:r w:rsidR="00402368" w:rsidRPr="00EA5C94">
        <w:rPr>
          <w:bCs/>
        </w:rPr>
        <w:t>s</w:t>
      </w:r>
      <w:r w:rsidRPr="00EA5C94">
        <w:rPr>
          <w:bCs/>
        </w:rPr>
        <w:t>tav</w:t>
      </w:r>
      <w:r w:rsidR="00402368" w:rsidRPr="00EA5C94">
        <w:rPr>
          <w:bCs/>
        </w:rPr>
        <w:t xml:space="preserve">ování </w:t>
      </w:r>
      <w:r w:rsidRPr="00EA5C94">
        <w:rPr>
          <w:bCs/>
        </w:rPr>
        <w:t>vešker</w:t>
      </w:r>
      <w:r w:rsidR="00402368" w:rsidRPr="00EA5C94">
        <w:rPr>
          <w:bCs/>
        </w:rPr>
        <w:t xml:space="preserve">ých faktur za </w:t>
      </w:r>
      <w:r w:rsidR="00950847" w:rsidRPr="00EA5C94">
        <w:rPr>
          <w:bCs/>
        </w:rPr>
        <w:t>dílčí plnění</w:t>
      </w:r>
      <w:r w:rsidR="00CB3CA5" w:rsidRPr="00EA5C94">
        <w:rPr>
          <w:bCs/>
        </w:rPr>
        <w:t xml:space="preserve"> dle předmětu této </w:t>
      </w:r>
      <w:r w:rsidR="00215565" w:rsidRPr="00EA5C94">
        <w:rPr>
          <w:bCs/>
        </w:rPr>
        <w:t>Smlouvy</w:t>
      </w:r>
      <w:r w:rsidR="00402368" w:rsidRPr="00EA5C94">
        <w:rPr>
          <w:bCs/>
        </w:rPr>
        <w:t xml:space="preserve">, která </w:t>
      </w:r>
      <w:r w:rsidR="00950847" w:rsidRPr="00EA5C94">
        <w:rPr>
          <w:bCs/>
        </w:rPr>
        <w:t>Z</w:t>
      </w:r>
      <w:r w:rsidR="00402368" w:rsidRPr="00EA5C94">
        <w:rPr>
          <w:bCs/>
        </w:rPr>
        <w:t xml:space="preserve">hotovitelé pro </w:t>
      </w:r>
      <w:r w:rsidR="00950847" w:rsidRPr="00EA5C94">
        <w:rPr>
          <w:bCs/>
        </w:rPr>
        <w:t>O</w:t>
      </w:r>
      <w:r w:rsidR="00402368" w:rsidRPr="00EA5C94">
        <w:rPr>
          <w:bCs/>
        </w:rPr>
        <w:t>bjednatele provedl</w:t>
      </w:r>
      <w:r w:rsidR="00950847" w:rsidRPr="00EA5C94">
        <w:rPr>
          <w:bCs/>
        </w:rPr>
        <w:t>i</w:t>
      </w:r>
      <w:r w:rsidR="00402368" w:rsidRPr="00EA5C94">
        <w:rPr>
          <w:bCs/>
        </w:rPr>
        <w:t xml:space="preserve">. </w:t>
      </w:r>
      <w:r w:rsidR="00304F0B" w:rsidRPr="00EA5C94">
        <w:rPr>
          <w:bCs/>
        </w:rPr>
        <w:t>Zhotovitelé se zavazují k součinnosti se zprovozněním této samofakturace</w:t>
      </w:r>
      <w:r w:rsidR="00950847" w:rsidRPr="00EA5C94">
        <w:rPr>
          <w:bCs/>
        </w:rPr>
        <w:t xml:space="preserve"> včetně</w:t>
      </w:r>
      <w:r w:rsidR="00304F0B" w:rsidRPr="00EA5C94">
        <w:rPr>
          <w:bCs/>
        </w:rPr>
        <w:t xml:space="preserve"> </w:t>
      </w:r>
      <w:r w:rsidR="00950847" w:rsidRPr="00EA5C94">
        <w:rPr>
          <w:bCs/>
        </w:rPr>
        <w:t>zajištění</w:t>
      </w:r>
      <w:r w:rsidR="00304F0B" w:rsidRPr="00EA5C94">
        <w:rPr>
          <w:bCs/>
        </w:rPr>
        <w:t xml:space="preserve"> </w:t>
      </w:r>
      <w:r w:rsidR="00950847" w:rsidRPr="00EA5C94">
        <w:rPr>
          <w:bCs/>
        </w:rPr>
        <w:t>nezbytného</w:t>
      </w:r>
      <w:r w:rsidR="00304F0B" w:rsidRPr="00EA5C94">
        <w:rPr>
          <w:bCs/>
        </w:rPr>
        <w:t xml:space="preserve"> přístrojové</w:t>
      </w:r>
      <w:r w:rsidR="00950847" w:rsidRPr="00EA5C94">
        <w:rPr>
          <w:bCs/>
        </w:rPr>
        <w:t>ho</w:t>
      </w:r>
      <w:r w:rsidR="00304F0B" w:rsidRPr="00EA5C94">
        <w:rPr>
          <w:bCs/>
        </w:rPr>
        <w:t xml:space="preserve"> a programové</w:t>
      </w:r>
      <w:r w:rsidR="00950847" w:rsidRPr="00EA5C94">
        <w:rPr>
          <w:bCs/>
        </w:rPr>
        <w:t>ho</w:t>
      </w:r>
      <w:r w:rsidR="00304F0B" w:rsidRPr="00EA5C94">
        <w:rPr>
          <w:bCs/>
        </w:rPr>
        <w:t xml:space="preserve"> vybavení pro připojení k Portálu samofakturace</w:t>
      </w:r>
      <w:r w:rsidR="00C971BA">
        <w:rPr>
          <w:bCs/>
        </w:rPr>
        <w:t xml:space="preserve"> na vlastní náklady</w:t>
      </w:r>
      <w:r w:rsidR="00304F0B" w:rsidRPr="00EA5C94">
        <w:rPr>
          <w:bCs/>
        </w:rPr>
        <w:t xml:space="preserve">. </w:t>
      </w:r>
      <w:r w:rsidR="006B2CA1" w:rsidRPr="00EA5C94">
        <w:rPr>
          <w:bCs/>
        </w:rPr>
        <w:t>Změnu</w:t>
      </w:r>
      <w:r w:rsidR="00950847" w:rsidRPr="00EA5C94">
        <w:rPr>
          <w:bCs/>
        </w:rPr>
        <w:t xml:space="preserve"> způsobu fakturace ve smyslu tohoto odstavce</w:t>
      </w:r>
      <w:r w:rsidR="006B2CA1" w:rsidRPr="00EA5C94">
        <w:rPr>
          <w:bCs/>
        </w:rPr>
        <w:t xml:space="preserve"> včetně podrobných fakturačních podmínek Objednatel oznámí</w:t>
      </w:r>
      <w:r w:rsidR="00950847" w:rsidRPr="00EA5C94">
        <w:rPr>
          <w:bCs/>
        </w:rPr>
        <w:t xml:space="preserve"> Zhotovitel</w:t>
      </w:r>
      <w:r w:rsidR="006B2CA1" w:rsidRPr="00EA5C94">
        <w:rPr>
          <w:bCs/>
        </w:rPr>
        <w:t xml:space="preserve">ům nejpozději </w:t>
      </w:r>
      <w:r w:rsidR="002628B6">
        <w:rPr>
          <w:bCs/>
        </w:rPr>
        <w:t>60</w:t>
      </w:r>
      <w:r w:rsidR="006B2CA1" w:rsidRPr="00EA5C94">
        <w:rPr>
          <w:bCs/>
        </w:rPr>
        <w:t xml:space="preserve"> dnů před účinností této změny. Zhotovitelé jsou po obdržení tohoto oznámení povinni udělit Objednateli písemné zmocnění dle tohoto odstavce nejpozději do účinnosti změny způsobu fakturace.</w:t>
      </w:r>
      <w:bookmarkEnd w:id="59"/>
    </w:p>
    <w:p w14:paraId="634ED9C0" w14:textId="02B94C5B" w:rsidR="004D2D16" w:rsidRPr="00EA5C94" w:rsidRDefault="00291D5F" w:rsidP="002C1141">
      <w:pPr>
        <w:pStyle w:val="RLlneksmlouvy"/>
        <w:numPr>
          <w:ilvl w:val="0"/>
          <w:numId w:val="8"/>
        </w:numPr>
        <w:rPr>
          <w:caps/>
          <w:szCs w:val="22"/>
        </w:rPr>
      </w:pPr>
      <w:bookmarkStart w:id="60" w:name="_Ref440547711"/>
      <w:r w:rsidRPr="00EA5C94">
        <w:rPr>
          <w:caps/>
          <w:szCs w:val="22"/>
        </w:rPr>
        <w:lastRenderedPageBreak/>
        <w:t>změna ceny v</w:t>
      </w:r>
      <w:r w:rsidR="00592655" w:rsidRPr="00EA5C94">
        <w:rPr>
          <w:caps/>
          <w:szCs w:val="22"/>
        </w:rPr>
        <w:t> odvolací objednávce</w:t>
      </w:r>
      <w:bookmarkEnd w:id="60"/>
    </w:p>
    <w:p w14:paraId="4E21D69F" w14:textId="34A83076" w:rsidR="0047421D" w:rsidRDefault="0047421D" w:rsidP="0047421D">
      <w:pPr>
        <w:pStyle w:val="RLTextlnkuslovan"/>
        <w:tabs>
          <w:tab w:val="clear" w:pos="1474"/>
        </w:tabs>
        <w:ind w:left="737" w:firstLine="0"/>
        <w:rPr>
          <w:bCs/>
        </w:rPr>
      </w:pPr>
      <w:r w:rsidRPr="00910763">
        <w:rPr>
          <w:bCs/>
        </w:rPr>
        <w:tab/>
      </w:r>
    </w:p>
    <w:p w14:paraId="03338395" w14:textId="482069E3" w:rsidR="0047421D" w:rsidRPr="00910763" w:rsidRDefault="0047421D" w:rsidP="00DC69BA">
      <w:pPr>
        <w:pStyle w:val="RLTextlnkuslovan"/>
        <w:numPr>
          <w:ilvl w:val="1"/>
          <w:numId w:val="8"/>
        </w:numPr>
        <w:ind w:left="993" w:hanging="633"/>
        <w:rPr>
          <w:bCs/>
        </w:rPr>
      </w:pPr>
      <w:r w:rsidRPr="00910763">
        <w:rPr>
          <w:bCs/>
        </w:rPr>
        <w:t xml:space="preserve">Zjistí-li Zhotovitel nutnost provedení víceprací, které nejsou předmětem odvolací objednávky, avšak jsou nezbytné pro realizaci předmětu plnění, nebo zjistí-li Zhotovitel i jiný objektivní a dříve nepředvídatelný důvod nutný pro realizaci předmětu plnění, který ale vede ke změně technického řešení </w:t>
      </w:r>
      <w:r w:rsidR="002C1141">
        <w:rPr>
          <w:bCs/>
        </w:rPr>
        <w:t>(jiný výkon dle přílohy č. 1</w:t>
      </w:r>
      <w:r w:rsidR="00A915F4">
        <w:rPr>
          <w:bCs/>
        </w:rPr>
        <w:t xml:space="preserve"> – viz příloha </w:t>
      </w:r>
      <w:r w:rsidR="00F93810">
        <w:rPr>
          <w:bCs/>
        </w:rPr>
        <w:t xml:space="preserve">č. </w:t>
      </w:r>
      <w:r w:rsidR="00A915F4">
        <w:rPr>
          <w:bCs/>
        </w:rPr>
        <w:t>2</w:t>
      </w:r>
      <w:r w:rsidR="007408C3">
        <w:rPr>
          <w:bCs/>
        </w:rPr>
        <w:t>0</w:t>
      </w:r>
      <w:r w:rsidR="002C1141">
        <w:rPr>
          <w:bCs/>
        </w:rPr>
        <w:t xml:space="preserve">) </w:t>
      </w:r>
      <w:r w:rsidRPr="00910763">
        <w:rPr>
          <w:bCs/>
        </w:rPr>
        <w:t>objednaného dílčího plnění (např. změna rozsahu, nebo trasy předmětu plnění z důvodu chybně vytýčených ostatních inženýrských sítí, změna dotčených</w:t>
      </w:r>
      <w:r w:rsidR="0092021B">
        <w:rPr>
          <w:bCs/>
        </w:rPr>
        <w:t xml:space="preserve"> </w:t>
      </w:r>
      <w:r w:rsidRPr="00910763">
        <w:rPr>
          <w:bCs/>
        </w:rPr>
        <w:t>parcel, které byly projednány v příslušném územním souhlasu, atd.), je Zhotovitel povinen:</w:t>
      </w:r>
    </w:p>
    <w:p w14:paraId="6A4B9B3B" w14:textId="77777777" w:rsidR="0047421D" w:rsidRPr="00910763" w:rsidRDefault="0047421D" w:rsidP="0047421D">
      <w:pPr>
        <w:pStyle w:val="RLTextlnkuslovan"/>
        <w:tabs>
          <w:tab w:val="clear" w:pos="1474"/>
        </w:tabs>
        <w:ind w:left="792" w:firstLine="0"/>
        <w:rPr>
          <w:bCs/>
        </w:rPr>
      </w:pPr>
      <w:r w:rsidRPr="00910763">
        <w:rPr>
          <w:bCs/>
        </w:rPr>
        <w:t>•</w:t>
      </w:r>
      <w:r w:rsidRPr="00910763">
        <w:rPr>
          <w:bCs/>
        </w:rPr>
        <w:tab/>
        <w:t>V elektronické podobě bez nutnosti elektronického podpisu oznámit tato nová zjištění odpovědné osobě Objednatele</w:t>
      </w:r>
    </w:p>
    <w:p w14:paraId="1990FD80" w14:textId="77777777" w:rsidR="0047421D" w:rsidRPr="00910763" w:rsidRDefault="0047421D" w:rsidP="0047421D">
      <w:pPr>
        <w:pStyle w:val="RLTextlnkuslovan"/>
        <w:tabs>
          <w:tab w:val="clear" w:pos="1474"/>
        </w:tabs>
        <w:ind w:left="792" w:firstLine="0"/>
        <w:rPr>
          <w:bCs/>
        </w:rPr>
      </w:pPr>
      <w:r w:rsidRPr="00910763">
        <w:rPr>
          <w:bCs/>
        </w:rPr>
        <w:t>•</w:t>
      </w:r>
      <w:r w:rsidRPr="00910763">
        <w:rPr>
          <w:bCs/>
        </w:rPr>
        <w:tab/>
        <w:t>Vyčkat na odsouhlasení/vyjádření odpovědné osoby Objednatele</w:t>
      </w:r>
    </w:p>
    <w:p w14:paraId="6A59CBDF" w14:textId="22C91691" w:rsidR="0047421D" w:rsidRPr="00910763" w:rsidRDefault="0047421D" w:rsidP="0047421D">
      <w:pPr>
        <w:pStyle w:val="RLTextlnkuslovan"/>
        <w:tabs>
          <w:tab w:val="clear" w:pos="1474"/>
        </w:tabs>
        <w:ind w:left="792" w:firstLine="0"/>
        <w:rPr>
          <w:bCs/>
        </w:rPr>
      </w:pPr>
      <w:r w:rsidRPr="00910763">
        <w:rPr>
          <w:bCs/>
        </w:rPr>
        <w:t>•</w:t>
      </w:r>
      <w:r w:rsidRPr="00910763">
        <w:rPr>
          <w:bCs/>
        </w:rPr>
        <w:tab/>
        <w:t>V případě odsouhlasení změny technického řešení, které vede k vícepracím, uvést tyto vícepráce do stavebního deníku</w:t>
      </w:r>
      <w:r w:rsidR="002C1141">
        <w:rPr>
          <w:bCs/>
        </w:rPr>
        <w:t>, zapracovat do PD</w:t>
      </w:r>
      <w:r w:rsidRPr="00910763">
        <w:rPr>
          <w:bCs/>
        </w:rPr>
        <w:t xml:space="preserve"> a doložit dokumentací s popisem navržené změny včetně dokladů o projednání změny s vlastníky nemovitostí a projednání se stavebním úřadem.</w:t>
      </w:r>
      <w:r w:rsidR="0064641C">
        <w:rPr>
          <w:bCs/>
        </w:rPr>
        <w:t xml:space="preserve"> </w:t>
      </w:r>
    </w:p>
    <w:p w14:paraId="11EF28F2" w14:textId="2FBC3F11" w:rsidR="0047421D" w:rsidRPr="00EA5C94" w:rsidRDefault="0047421D" w:rsidP="00DC69BA">
      <w:pPr>
        <w:pStyle w:val="RLTextlnkuslovan"/>
        <w:numPr>
          <w:ilvl w:val="1"/>
          <w:numId w:val="8"/>
        </w:numPr>
        <w:ind w:left="993" w:hanging="633"/>
        <w:rPr>
          <w:bCs/>
        </w:rPr>
      </w:pPr>
      <w:r w:rsidRPr="00910763">
        <w:rPr>
          <w:bCs/>
        </w:rPr>
        <w:t xml:space="preserve">Obdobným způsobem bude Zhotovitel postupovat při zjištění </w:t>
      </w:r>
      <w:r w:rsidR="0064641C">
        <w:rPr>
          <w:bCs/>
        </w:rPr>
        <w:t xml:space="preserve">případných </w:t>
      </w:r>
      <w:r w:rsidRPr="00910763">
        <w:rPr>
          <w:bCs/>
        </w:rPr>
        <w:t>méněprací</w:t>
      </w:r>
      <w:r w:rsidR="0064641C">
        <w:rPr>
          <w:bCs/>
        </w:rPr>
        <w:t>.</w:t>
      </w:r>
      <w:r w:rsidRPr="00910763">
        <w:rPr>
          <w:bCs/>
        </w:rPr>
        <w:t xml:space="preserve"> či potřeby jiných obdobných změn v rámci odvolací objednávky, které znamenají změnu technického řešení objednaného dílčího plnění.</w:t>
      </w:r>
      <w:r w:rsidR="0092021B">
        <w:rPr>
          <w:bCs/>
        </w:rPr>
        <w:t xml:space="preserve"> </w:t>
      </w:r>
      <w:r w:rsidRPr="00EA5C94">
        <w:rPr>
          <w:bCs/>
        </w:rPr>
        <w:t>Výše popsané skutečnosti povedou k upřesnění rozsahu předmětu plnění a ke změně předpokládané ceny uvedené v odvolací objednávce. Tato předpokládaná cena v</w:t>
      </w:r>
      <w:r>
        <w:rPr>
          <w:bCs/>
        </w:rPr>
        <w:t> </w:t>
      </w:r>
      <w:r w:rsidRPr="00EA5C94">
        <w:rPr>
          <w:bCs/>
        </w:rPr>
        <w:t>odvol</w:t>
      </w:r>
      <w:r>
        <w:rPr>
          <w:bCs/>
        </w:rPr>
        <w:t>ací objednávce</w:t>
      </w:r>
      <w:r w:rsidRPr="00EA5C94">
        <w:rPr>
          <w:bCs/>
        </w:rPr>
        <w:t xml:space="preserve"> </w:t>
      </w:r>
      <w:r>
        <w:rPr>
          <w:bCs/>
        </w:rPr>
        <w:t>nemusí být</w:t>
      </w:r>
      <w:r w:rsidRPr="00EA5C94">
        <w:rPr>
          <w:bCs/>
        </w:rPr>
        <w:t xml:space="preserve"> ze strany Objednatele měněna</w:t>
      </w:r>
      <w:r w:rsidRPr="002628B6">
        <w:rPr>
          <w:bCs/>
        </w:rPr>
        <w:t xml:space="preserve"> </w:t>
      </w:r>
      <w:r w:rsidRPr="00966F82">
        <w:rPr>
          <w:bCs/>
        </w:rPr>
        <w:t>viz příloha č. 2</w:t>
      </w:r>
      <w:r w:rsidR="007408C3">
        <w:rPr>
          <w:bCs/>
        </w:rPr>
        <w:t>0</w:t>
      </w:r>
      <w:r w:rsidRPr="00966F82">
        <w:rPr>
          <w:bCs/>
        </w:rPr>
        <w:t xml:space="preserve"> této Smlouvy. Uvedené skutečnosti se promítnou do konečné ceny</w:t>
      </w:r>
      <w:r w:rsidR="00C64230" w:rsidRPr="00966F82">
        <w:rPr>
          <w:bCs/>
        </w:rPr>
        <w:t xml:space="preserve"> SNK</w:t>
      </w:r>
      <w:r w:rsidRPr="00966F82">
        <w:rPr>
          <w:bCs/>
        </w:rPr>
        <w:t xml:space="preserve"> na základě </w:t>
      </w:r>
      <w:r w:rsidR="00C64230" w:rsidRPr="00966F82">
        <w:rPr>
          <w:bCs/>
        </w:rPr>
        <w:t>skut</w:t>
      </w:r>
      <w:r w:rsidR="00A40F7E" w:rsidRPr="00966F82">
        <w:rPr>
          <w:bCs/>
        </w:rPr>
        <w:t>e</w:t>
      </w:r>
      <w:r w:rsidR="00C64230" w:rsidRPr="00966F82">
        <w:rPr>
          <w:bCs/>
        </w:rPr>
        <w:t>čně vykázaných</w:t>
      </w:r>
      <w:r w:rsidR="00C64230">
        <w:rPr>
          <w:bCs/>
        </w:rPr>
        <w:t xml:space="preserve"> výkonů</w:t>
      </w:r>
      <w:r w:rsidR="00A40F7E">
        <w:rPr>
          <w:bCs/>
        </w:rPr>
        <w:t>, které vždy vykazuje Zhotovitel prostřednictvím aplikace extranet. Po odsouhlasení skutečně provedených výkonů technikem E.ON bude celková cena zhotovitelem vyfakturována</w:t>
      </w:r>
      <w:r w:rsidRPr="00EA5C94">
        <w:rPr>
          <w:bCs/>
        </w:rPr>
        <w:t>. Zhotovitel je povinen postupovat na základě přílohy č. 2</w:t>
      </w:r>
      <w:r w:rsidR="007408C3">
        <w:rPr>
          <w:bCs/>
        </w:rPr>
        <w:t>0</w:t>
      </w:r>
      <w:r w:rsidRPr="00EA5C94">
        <w:rPr>
          <w:bCs/>
        </w:rPr>
        <w:t xml:space="preserve"> Smlouvy, která řeší způsob vykázání víceprací (popř. i méněprací) a následné ocenění těchto víceprací (méněprací).</w:t>
      </w:r>
    </w:p>
    <w:p w14:paraId="22C014D9" w14:textId="40BE6AFE" w:rsidR="000E2B52" w:rsidRPr="00EA5C94" w:rsidRDefault="001E7161" w:rsidP="002C1141">
      <w:pPr>
        <w:pStyle w:val="RLlneksmlouvy"/>
        <w:numPr>
          <w:ilvl w:val="0"/>
          <w:numId w:val="8"/>
        </w:numPr>
        <w:rPr>
          <w:caps/>
          <w:szCs w:val="22"/>
        </w:rPr>
      </w:pPr>
      <w:bookmarkStart w:id="61" w:name="_Ref430624249"/>
      <w:r w:rsidRPr="00EA5C94">
        <w:rPr>
          <w:caps/>
          <w:szCs w:val="22"/>
        </w:rPr>
        <w:t xml:space="preserve">Záruky </w:t>
      </w:r>
      <w:r w:rsidR="006B2CA1" w:rsidRPr="00EA5C94">
        <w:rPr>
          <w:caps/>
          <w:szCs w:val="22"/>
        </w:rPr>
        <w:t>NA</w:t>
      </w:r>
      <w:r w:rsidRPr="00EA5C94">
        <w:rPr>
          <w:caps/>
          <w:szCs w:val="22"/>
        </w:rPr>
        <w:t xml:space="preserve"> dílo a </w:t>
      </w:r>
      <w:r w:rsidR="00CC41E9" w:rsidRPr="00EA5C94">
        <w:rPr>
          <w:caps/>
          <w:szCs w:val="22"/>
        </w:rPr>
        <w:t>Odpovědnost za vady</w:t>
      </w:r>
      <w:bookmarkEnd w:id="61"/>
    </w:p>
    <w:p w14:paraId="3DEC89F2" w14:textId="0592312A" w:rsidR="001E7161" w:rsidRPr="00EA5C94" w:rsidRDefault="001E7161" w:rsidP="00DC69BA">
      <w:pPr>
        <w:pStyle w:val="RLTextlnkuslovan"/>
        <w:numPr>
          <w:ilvl w:val="1"/>
          <w:numId w:val="8"/>
        </w:numPr>
        <w:ind w:left="993" w:hanging="633"/>
        <w:rPr>
          <w:bCs/>
        </w:rPr>
      </w:pPr>
      <w:bookmarkStart w:id="62" w:name="_Ref437439067"/>
      <w:r w:rsidRPr="00EA5C94">
        <w:rPr>
          <w:bCs/>
        </w:rPr>
        <w:t xml:space="preserve">Zhotovitel poskytuje </w:t>
      </w:r>
      <w:r w:rsidR="006B2B02" w:rsidRPr="00EA5C94">
        <w:rPr>
          <w:bCs/>
        </w:rPr>
        <w:t>O</w:t>
      </w:r>
      <w:r w:rsidRPr="00EA5C94">
        <w:rPr>
          <w:bCs/>
        </w:rPr>
        <w:t>bjednateli záruku</w:t>
      </w:r>
      <w:r w:rsidR="006B2B02" w:rsidRPr="00EA5C94">
        <w:rPr>
          <w:bCs/>
        </w:rPr>
        <w:t xml:space="preserve"> na jednotlivá dílčí plnění</w:t>
      </w:r>
      <w:r w:rsidRPr="00EA5C94">
        <w:rPr>
          <w:bCs/>
        </w:rPr>
        <w:t xml:space="preserve"> v  rozsahu </w:t>
      </w:r>
      <w:r w:rsidR="00635422" w:rsidRPr="00EA5C94">
        <w:rPr>
          <w:bCs/>
        </w:rPr>
        <w:t>dle</w:t>
      </w:r>
      <w:r w:rsidRPr="00EA5C94">
        <w:rPr>
          <w:bCs/>
        </w:rPr>
        <w:t xml:space="preserve"> čl. 9</w:t>
      </w:r>
      <w:r w:rsidR="00635422" w:rsidRPr="00EA5C94">
        <w:rPr>
          <w:bCs/>
        </w:rPr>
        <w:t>.</w:t>
      </w:r>
      <w:r w:rsidRPr="00EA5C94">
        <w:rPr>
          <w:bCs/>
        </w:rPr>
        <w:t>2</w:t>
      </w:r>
      <w:r w:rsidR="00611044" w:rsidRPr="00EA5C94">
        <w:rPr>
          <w:bCs/>
        </w:rPr>
        <w:t>.</w:t>
      </w:r>
      <w:r w:rsidRPr="00EA5C94">
        <w:rPr>
          <w:bCs/>
        </w:rPr>
        <w:t xml:space="preserve"> VTP</w:t>
      </w:r>
      <w:r w:rsidR="00635422" w:rsidRPr="00EA5C94">
        <w:rPr>
          <w:bCs/>
        </w:rPr>
        <w:t xml:space="preserve">, tedy dokumentu dle odst. </w:t>
      </w:r>
      <w:r w:rsidR="00E7297E" w:rsidRPr="00EA5C94">
        <w:rPr>
          <w:bCs/>
        </w:rPr>
        <w:fldChar w:fldCharType="begin"/>
      </w:r>
      <w:r w:rsidR="00635422" w:rsidRPr="00EA5C94">
        <w:rPr>
          <w:bCs/>
        </w:rPr>
        <w:instrText xml:space="preserve"> REF _Ref434358706 \r \h </w:instrText>
      </w:r>
      <w:r w:rsidR="00EA5C94">
        <w:rPr>
          <w:bCs/>
        </w:rPr>
        <w:instrText xml:space="preserve"> \* MERGEFORMAT </w:instrText>
      </w:r>
      <w:r w:rsidR="00E7297E" w:rsidRPr="00EA5C94">
        <w:rPr>
          <w:bCs/>
        </w:rPr>
      </w:r>
      <w:r w:rsidR="00E7297E" w:rsidRPr="00EA5C94">
        <w:rPr>
          <w:bCs/>
        </w:rPr>
        <w:fldChar w:fldCharType="separate"/>
      </w:r>
      <w:r w:rsidR="0010551A">
        <w:rPr>
          <w:bCs/>
        </w:rPr>
        <w:t>10.8.6</w:t>
      </w:r>
      <w:r w:rsidR="00E7297E" w:rsidRPr="00EA5C94">
        <w:rPr>
          <w:bCs/>
        </w:rPr>
        <w:fldChar w:fldCharType="end"/>
      </w:r>
      <w:r w:rsidR="00611044" w:rsidRPr="00EA5C94">
        <w:rPr>
          <w:bCs/>
        </w:rPr>
        <w:t>.</w:t>
      </w:r>
      <w:r w:rsidR="00635422" w:rsidRPr="00EA5C94">
        <w:rPr>
          <w:bCs/>
        </w:rPr>
        <w:t xml:space="preserve"> Smlouvy</w:t>
      </w:r>
      <w:r w:rsidRPr="00EA5C94">
        <w:rPr>
          <w:bCs/>
        </w:rPr>
        <w:t>. Záruka je poskytnuta v následující délce:</w:t>
      </w:r>
      <w:bookmarkEnd w:id="62"/>
      <w:r w:rsidRPr="00EA5C94">
        <w:rPr>
          <w:bCs/>
        </w:rPr>
        <w:t xml:space="preserve"> </w:t>
      </w:r>
    </w:p>
    <w:p w14:paraId="3674DCD6" w14:textId="77777777" w:rsidR="001E7161" w:rsidRPr="00EA5C94" w:rsidRDefault="001E7161" w:rsidP="00635422">
      <w:pPr>
        <w:pStyle w:val="RLTextlnkuslovan"/>
        <w:tabs>
          <w:tab w:val="clear" w:pos="1474"/>
          <w:tab w:val="left" w:pos="6946"/>
        </w:tabs>
        <w:ind w:left="851" w:firstLine="0"/>
        <w:rPr>
          <w:bCs/>
        </w:rPr>
      </w:pPr>
      <w:r w:rsidRPr="00EA5C94">
        <w:rPr>
          <w:bCs/>
        </w:rPr>
        <w:t xml:space="preserve">- na dodávku technologických zařízení jako částí </w:t>
      </w:r>
      <w:r w:rsidR="00635422" w:rsidRPr="00EA5C94">
        <w:rPr>
          <w:bCs/>
        </w:rPr>
        <w:t>dílčího plnění</w:t>
      </w:r>
      <w:r w:rsidRPr="00EA5C94">
        <w:rPr>
          <w:bCs/>
        </w:rPr>
        <w:tab/>
        <w:t>24 měsíců</w:t>
      </w:r>
      <w:r w:rsidR="00635422" w:rsidRPr="00EA5C94">
        <w:rPr>
          <w:bCs/>
        </w:rPr>
        <w:t>;</w:t>
      </w:r>
    </w:p>
    <w:p w14:paraId="3C48C201" w14:textId="77777777" w:rsidR="001E7161" w:rsidRPr="00EA5C94" w:rsidRDefault="001E7161" w:rsidP="00C452EE">
      <w:pPr>
        <w:pStyle w:val="RLTextlnkuslovan"/>
        <w:tabs>
          <w:tab w:val="clear" w:pos="1474"/>
          <w:tab w:val="left" w:pos="6946"/>
        </w:tabs>
        <w:ind w:left="851" w:firstLine="0"/>
        <w:rPr>
          <w:bCs/>
        </w:rPr>
      </w:pPr>
      <w:r w:rsidRPr="00EA5C94">
        <w:rPr>
          <w:bCs/>
        </w:rPr>
        <w:t xml:space="preserve">- na elektromontážní </w:t>
      </w:r>
      <w:r w:rsidR="00F66ABC" w:rsidRPr="00EA5C94">
        <w:rPr>
          <w:bCs/>
        </w:rPr>
        <w:t xml:space="preserve">a související zemní </w:t>
      </w:r>
      <w:r w:rsidRPr="00EA5C94">
        <w:rPr>
          <w:bCs/>
        </w:rPr>
        <w:t>práce</w:t>
      </w:r>
      <w:r w:rsidRPr="00EA5C94">
        <w:rPr>
          <w:bCs/>
        </w:rPr>
        <w:tab/>
        <w:t>48 měsíců</w:t>
      </w:r>
      <w:r w:rsidR="00635422" w:rsidRPr="00EA5C94">
        <w:rPr>
          <w:bCs/>
        </w:rPr>
        <w:t>;</w:t>
      </w:r>
    </w:p>
    <w:p w14:paraId="4E47660C" w14:textId="0EE4FED0" w:rsidR="001E7161" w:rsidRPr="00EA5C94" w:rsidRDefault="001E7161" w:rsidP="00C452EE">
      <w:pPr>
        <w:pStyle w:val="RLTextlnkuslovan"/>
        <w:tabs>
          <w:tab w:val="clear" w:pos="1474"/>
          <w:tab w:val="left" w:pos="6946"/>
        </w:tabs>
        <w:ind w:left="851" w:firstLine="0"/>
        <w:rPr>
          <w:bCs/>
        </w:rPr>
      </w:pPr>
      <w:r w:rsidRPr="00EA5C94">
        <w:rPr>
          <w:bCs/>
        </w:rPr>
        <w:t>- na stavební práce</w:t>
      </w:r>
      <w:r w:rsidR="002F5CBA">
        <w:rPr>
          <w:bCs/>
        </w:rPr>
        <w:t xml:space="preserve"> a montáž kabelových souborů</w:t>
      </w:r>
      <w:r w:rsidRPr="00EA5C94">
        <w:rPr>
          <w:bCs/>
        </w:rPr>
        <w:tab/>
        <w:t>60 měsíců</w:t>
      </w:r>
      <w:r w:rsidR="00635422" w:rsidRPr="00EA5C94">
        <w:rPr>
          <w:bCs/>
        </w:rPr>
        <w:t>;</w:t>
      </w:r>
    </w:p>
    <w:p w14:paraId="2422B15A" w14:textId="09E0BA8B" w:rsidR="001E7161" w:rsidRDefault="001E7161" w:rsidP="00C452EE">
      <w:pPr>
        <w:pStyle w:val="RLTextlnkuslovan"/>
        <w:tabs>
          <w:tab w:val="clear" w:pos="1474"/>
          <w:tab w:val="left" w:pos="6946"/>
        </w:tabs>
        <w:ind w:left="851" w:firstLine="0"/>
        <w:rPr>
          <w:bCs/>
        </w:rPr>
      </w:pPr>
      <w:r w:rsidRPr="00EA5C94">
        <w:rPr>
          <w:bCs/>
        </w:rPr>
        <w:t xml:space="preserve">- na jakékoli jiné části díla či práce potřebné k provedení díla </w:t>
      </w:r>
      <w:r w:rsidR="00635422" w:rsidRPr="00EA5C94">
        <w:rPr>
          <w:bCs/>
        </w:rPr>
        <w:tab/>
      </w:r>
      <w:r w:rsidRPr="00EA5C94">
        <w:rPr>
          <w:bCs/>
        </w:rPr>
        <w:t>24 měsíců</w:t>
      </w:r>
      <w:r w:rsidR="00A836E8">
        <w:rPr>
          <w:bCs/>
        </w:rPr>
        <w:t>;a</w:t>
      </w:r>
    </w:p>
    <w:p w14:paraId="5E8ACD5B" w14:textId="6602DA94" w:rsidR="00A836E8" w:rsidRPr="00EA5C94" w:rsidRDefault="00A836E8" w:rsidP="00C452EE">
      <w:pPr>
        <w:pStyle w:val="RLTextlnkuslovan"/>
        <w:tabs>
          <w:tab w:val="clear" w:pos="1474"/>
          <w:tab w:val="left" w:pos="6946"/>
        </w:tabs>
        <w:ind w:left="851" w:firstLine="0"/>
        <w:rPr>
          <w:bCs/>
        </w:rPr>
      </w:pPr>
      <w:r>
        <w:rPr>
          <w:bCs/>
        </w:rPr>
        <w:t xml:space="preserve">- na projektovou dokumentaci </w:t>
      </w:r>
      <w:r>
        <w:rPr>
          <w:bCs/>
        </w:rPr>
        <w:tab/>
        <w:t>24 měsíců.</w:t>
      </w:r>
    </w:p>
    <w:p w14:paraId="61FA9F1D" w14:textId="77777777" w:rsidR="001E7161" w:rsidRPr="00EA5C94" w:rsidRDefault="001E7161" w:rsidP="001E7161">
      <w:pPr>
        <w:pStyle w:val="RLTextlnkuslovan"/>
        <w:tabs>
          <w:tab w:val="clear" w:pos="1474"/>
        </w:tabs>
      </w:pPr>
      <w:r w:rsidRPr="00EA5C94">
        <w:rPr>
          <w:bCs/>
        </w:rPr>
        <w:t xml:space="preserve">Výše uvedené lhůty platí ode dne úspěšného a bezvadného převzetí </w:t>
      </w:r>
      <w:r w:rsidR="0048613B" w:rsidRPr="00EA5C94">
        <w:rPr>
          <w:bCs/>
        </w:rPr>
        <w:t>předmětu dílčího plnění</w:t>
      </w:r>
      <w:r w:rsidRPr="00EA5C94">
        <w:rPr>
          <w:bCs/>
        </w:rPr>
        <w:t xml:space="preserve"> objednatelem</w:t>
      </w:r>
      <w:r w:rsidRPr="00EA5C94">
        <w:rPr>
          <w:rFonts w:ascii="Arial" w:hAnsi="Arial" w:cs="Arial"/>
          <w:szCs w:val="22"/>
        </w:rPr>
        <w:t>.</w:t>
      </w:r>
      <w:r w:rsidR="0041150D" w:rsidRPr="00EA5C94">
        <w:rPr>
          <w:rFonts w:ascii="Arial" w:hAnsi="Arial" w:cs="Arial"/>
          <w:szCs w:val="22"/>
        </w:rPr>
        <w:t xml:space="preserve"> </w:t>
      </w:r>
    </w:p>
    <w:p w14:paraId="2FBF9131" w14:textId="01C0C19C" w:rsidR="00BF68DF" w:rsidRPr="00EA5C94" w:rsidRDefault="00CC41E9" w:rsidP="00DC69BA">
      <w:pPr>
        <w:pStyle w:val="RLTextlnkuslovan"/>
        <w:numPr>
          <w:ilvl w:val="1"/>
          <w:numId w:val="8"/>
        </w:numPr>
        <w:ind w:left="993" w:hanging="633"/>
        <w:rPr>
          <w:bCs/>
        </w:rPr>
      </w:pPr>
      <w:r w:rsidRPr="00EA5C94">
        <w:rPr>
          <w:bCs/>
        </w:rPr>
        <w:t>Smlu</w:t>
      </w:r>
      <w:r w:rsidR="006D3CCA" w:rsidRPr="00EA5C94">
        <w:rPr>
          <w:bCs/>
        </w:rPr>
        <w:t xml:space="preserve">vní strany si sjednávají právo </w:t>
      </w:r>
      <w:r w:rsidR="00D6550D" w:rsidRPr="00EA5C94">
        <w:rPr>
          <w:bCs/>
        </w:rPr>
        <w:t>Objednat</w:t>
      </w:r>
      <w:r w:rsidRPr="00EA5C94">
        <w:rPr>
          <w:bCs/>
        </w:rPr>
        <w:t xml:space="preserve">ele na reklamaci vad, </w:t>
      </w:r>
      <w:r w:rsidR="00DD24F2" w:rsidRPr="00EA5C94">
        <w:rPr>
          <w:bCs/>
        </w:rPr>
        <w:t xml:space="preserve">ať už </w:t>
      </w:r>
      <w:r w:rsidRPr="00EA5C94">
        <w:rPr>
          <w:bCs/>
        </w:rPr>
        <w:t xml:space="preserve">existovaly při převzetí každé jednotlivé </w:t>
      </w:r>
      <w:r w:rsidR="00A40F7E">
        <w:rPr>
          <w:bCs/>
        </w:rPr>
        <w:t>SNK</w:t>
      </w:r>
      <w:r w:rsidRPr="00EA5C94">
        <w:rPr>
          <w:bCs/>
        </w:rPr>
        <w:t xml:space="preserve"> </w:t>
      </w:r>
      <w:r w:rsidR="00DD24F2" w:rsidRPr="00EA5C94">
        <w:rPr>
          <w:bCs/>
        </w:rPr>
        <w:t>či nikoli, a to</w:t>
      </w:r>
      <w:r w:rsidR="009E3612" w:rsidRPr="00EA5C94">
        <w:rPr>
          <w:bCs/>
        </w:rPr>
        <w:t xml:space="preserve"> </w:t>
      </w:r>
      <w:r w:rsidRPr="00EA5C94">
        <w:rPr>
          <w:bCs/>
        </w:rPr>
        <w:t xml:space="preserve">ve lhůtě </w:t>
      </w:r>
      <w:r w:rsidR="00F66ABC" w:rsidRPr="00EA5C94">
        <w:rPr>
          <w:bCs/>
        </w:rPr>
        <w:t xml:space="preserve">dle </w:t>
      </w:r>
      <w:r w:rsidR="00312053" w:rsidRPr="00EA5C94">
        <w:rPr>
          <w:bCs/>
        </w:rPr>
        <w:t xml:space="preserve">odst. </w:t>
      </w:r>
      <w:r w:rsidR="00E7297E" w:rsidRPr="00EA5C94">
        <w:rPr>
          <w:bCs/>
        </w:rPr>
        <w:fldChar w:fldCharType="begin"/>
      </w:r>
      <w:r w:rsidR="00590CF0" w:rsidRPr="00EA5C94">
        <w:rPr>
          <w:bCs/>
        </w:rPr>
        <w:instrText xml:space="preserve"> REF _Ref437439067 \r \h </w:instrText>
      </w:r>
      <w:r w:rsidR="00EA5C94">
        <w:rPr>
          <w:bCs/>
        </w:rPr>
        <w:instrText xml:space="preserve"> \* MERGEFORMAT </w:instrText>
      </w:r>
      <w:r w:rsidR="00E7297E" w:rsidRPr="00EA5C94">
        <w:rPr>
          <w:bCs/>
        </w:rPr>
      </w:r>
      <w:r w:rsidR="00E7297E" w:rsidRPr="00EA5C94">
        <w:rPr>
          <w:bCs/>
        </w:rPr>
        <w:fldChar w:fldCharType="separate"/>
      </w:r>
      <w:r w:rsidR="0010551A">
        <w:rPr>
          <w:bCs/>
        </w:rPr>
        <w:t>15.1</w:t>
      </w:r>
      <w:r w:rsidR="00E7297E" w:rsidRPr="00EA5C94">
        <w:rPr>
          <w:bCs/>
        </w:rPr>
        <w:fldChar w:fldCharType="end"/>
      </w:r>
      <w:r w:rsidR="00F66ABC" w:rsidRPr="00EA5C94">
        <w:rPr>
          <w:bCs/>
        </w:rPr>
        <w:t>. této Smlouvy.</w:t>
      </w:r>
    </w:p>
    <w:p w14:paraId="1457B0E5" w14:textId="44C3E1ED" w:rsidR="00CF55A4" w:rsidRPr="00EA5C94" w:rsidRDefault="00CC41E9" w:rsidP="00DC69BA">
      <w:pPr>
        <w:pStyle w:val="RLTextlnkuslovan"/>
        <w:numPr>
          <w:ilvl w:val="1"/>
          <w:numId w:val="8"/>
        </w:numPr>
        <w:ind w:left="993" w:hanging="633"/>
        <w:rPr>
          <w:bCs/>
        </w:rPr>
      </w:pPr>
      <w:r w:rsidRPr="00EA5C94">
        <w:rPr>
          <w:bCs/>
        </w:rPr>
        <w:t>Vyskytne-li se na převzatém plnění vada</w:t>
      </w:r>
      <w:r w:rsidR="0048613B" w:rsidRPr="00EA5C94">
        <w:rPr>
          <w:bCs/>
        </w:rPr>
        <w:t xml:space="preserve"> (bez ohledu na to, zda se jedná o vadu, která existovala již při převzetí každé</w:t>
      </w:r>
      <w:r w:rsidR="00A40F7E">
        <w:rPr>
          <w:bCs/>
        </w:rPr>
        <w:t xml:space="preserve"> SNK</w:t>
      </w:r>
      <w:r w:rsidR="0048613B" w:rsidRPr="00EA5C94">
        <w:rPr>
          <w:bCs/>
        </w:rPr>
        <w:t>, či vadu, která vznikla až v záruční době)</w:t>
      </w:r>
      <w:r w:rsidRPr="00EA5C94">
        <w:rPr>
          <w:bCs/>
        </w:rPr>
        <w:t xml:space="preserve">, </w:t>
      </w:r>
      <w:r w:rsidR="00D6550D" w:rsidRPr="00EA5C94">
        <w:rPr>
          <w:bCs/>
        </w:rPr>
        <w:t>Objednat</w:t>
      </w:r>
      <w:r w:rsidRPr="00EA5C94">
        <w:rPr>
          <w:bCs/>
        </w:rPr>
        <w:t xml:space="preserve">el oznámí </w:t>
      </w:r>
      <w:r w:rsidR="00D6550D" w:rsidRPr="00EA5C94">
        <w:rPr>
          <w:bCs/>
        </w:rPr>
        <w:t>Zhotovite</w:t>
      </w:r>
      <w:r w:rsidRPr="00EA5C94">
        <w:rPr>
          <w:bCs/>
        </w:rPr>
        <w:t xml:space="preserve">li výskyt vady a uvede popis vady, označení charakteru vady a způsob, </w:t>
      </w:r>
      <w:r w:rsidRPr="00EA5C94">
        <w:rPr>
          <w:bCs/>
        </w:rPr>
        <w:lastRenderedPageBreak/>
        <w:t>jakým požaduje vadu odstranit (dále jen „</w:t>
      </w:r>
      <w:r w:rsidRPr="00EA5C94">
        <w:rPr>
          <w:b/>
          <w:bCs/>
        </w:rPr>
        <w:t>reklamace</w:t>
      </w:r>
      <w:r w:rsidRPr="00EA5C94">
        <w:rPr>
          <w:bCs/>
        </w:rPr>
        <w:t xml:space="preserve">“). Objednatel je oprávněn učinit reklamaci také elektronicky na e-mailovou adresu </w:t>
      </w:r>
      <w:r w:rsidR="00D6550D" w:rsidRPr="00EA5C94">
        <w:rPr>
          <w:bCs/>
        </w:rPr>
        <w:t>Zhotovite</w:t>
      </w:r>
      <w:r w:rsidRPr="00EA5C94">
        <w:rPr>
          <w:bCs/>
        </w:rPr>
        <w:t xml:space="preserve">le uvedenou v příloze </w:t>
      </w:r>
      <w:r w:rsidR="000632DC" w:rsidRPr="00EA5C94">
        <w:rPr>
          <w:bCs/>
        </w:rPr>
        <w:t>č</w:t>
      </w:r>
      <w:r w:rsidRPr="00EA5C94">
        <w:rPr>
          <w:bCs/>
        </w:rPr>
        <w:t xml:space="preserve">. </w:t>
      </w:r>
      <w:r w:rsidR="00BC7922" w:rsidRPr="00EA5C94">
        <w:rPr>
          <w:bCs/>
        </w:rPr>
        <w:t xml:space="preserve">8 </w:t>
      </w:r>
      <w:r w:rsidR="00586DF7" w:rsidRPr="00EA5C94">
        <w:rPr>
          <w:bCs/>
        </w:rPr>
        <w:t>Smlou</w:t>
      </w:r>
      <w:r w:rsidRPr="00EA5C94">
        <w:rPr>
          <w:bCs/>
        </w:rPr>
        <w:t xml:space="preserve">vy, s tím, že takto učiněná reklamace nemusí být podepsána elektronickým podpisem dle zvláštních právních předpisů. </w:t>
      </w:r>
    </w:p>
    <w:p w14:paraId="0329F951" w14:textId="77777777" w:rsidR="00CC41E9" w:rsidRPr="00EA5C94" w:rsidRDefault="00912040" w:rsidP="00DC69BA">
      <w:pPr>
        <w:pStyle w:val="RLTextlnkuslovan"/>
        <w:numPr>
          <w:ilvl w:val="1"/>
          <w:numId w:val="8"/>
        </w:numPr>
        <w:ind w:left="993" w:hanging="633"/>
        <w:rPr>
          <w:bCs/>
        </w:rPr>
      </w:pPr>
      <w:r w:rsidRPr="00EA5C94">
        <w:rPr>
          <w:bCs/>
        </w:rPr>
        <w:t>Zhotovitel je povinen odstranit</w:t>
      </w:r>
      <w:r w:rsidR="00CF55A4" w:rsidRPr="00EA5C94">
        <w:rPr>
          <w:bCs/>
        </w:rPr>
        <w:t xml:space="preserve"> každou jednotlivou reklamovanou vadu </w:t>
      </w:r>
      <w:r w:rsidR="00CC41E9" w:rsidRPr="00EA5C94">
        <w:rPr>
          <w:bCs/>
        </w:rPr>
        <w:t>předmětu plnění</w:t>
      </w:r>
      <w:r w:rsidR="00CF55A4" w:rsidRPr="00EA5C94">
        <w:rPr>
          <w:bCs/>
        </w:rPr>
        <w:t xml:space="preserve"> a</w:t>
      </w:r>
      <w:r w:rsidR="00CC41E9" w:rsidRPr="00EA5C94">
        <w:rPr>
          <w:bCs/>
        </w:rPr>
        <w:t xml:space="preserve"> dle charakteru </w:t>
      </w:r>
      <w:r w:rsidR="00CF55A4" w:rsidRPr="00EA5C94">
        <w:rPr>
          <w:bCs/>
        </w:rPr>
        <w:t xml:space="preserve">reklamované </w:t>
      </w:r>
      <w:r w:rsidR="00CC41E9" w:rsidRPr="00EA5C94">
        <w:rPr>
          <w:bCs/>
        </w:rPr>
        <w:t>vady</w:t>
      </w:r>
      <w:r w:rsidR="00CF55A4" w:rsidRPr="00EA5C94">
        <w:rPr>
          <w:bCs/>
        </w:rPr>
        <w:t xml:space="preserve"> </w:t>
      </w:r>
      <w:r w:rsidR="00CC41E9" w:rsidRPr="00EA5C94">
        <w:rPr>
          <w:bCs/>
        </w:rPr>
        <w:t xml:space="preserve">v níže uvedených maximálně možných termínech, pokud nebude smluvními stranami písemně dohodnuto jinak, takto: </w:t>
      </w:r>
      <w:bookmarkStart w:id="63" w:name="_Ref215454489"/>
    </w:p>
    <w:p w14:paraId="7C4E4DC5" w14:textId="77777777" w:rsidR="00CC41E9" w:rsidRPr="00EA5C94" w:rsidRDefault="00CC41E9" w:rsidP="002C1141">
      <w:pPr>
        <w:pStyle w:val="RLTextlnkuslovan"/>
        <w:numPr>
          <w:ilvl w:val="2"/>
          <w:numId w:val="8"/>
        </w:numPr>
        <w:rPr>
          <w:bCs/>
        </w:rPr>
      </w:pPr>
      <w:r w:rsidRPr="00EA5C94">
        <w:rPr>
          <w:bCs/>
        </w:rPr>
        <w:t>v případě vady ohrožující život, zdraví a bezpečnost osob</w:t>
      </w:r>
      <w:r w:rsidR="00AA292F" w:rsidRPr="00EA5C94">
        <w:rPr>
          <w:bCs/>
        </w:rPr>
        <w:t>,</w:t>
      </w:r>
      <w:r w:rsidRPr="00EA5C94">
        <w:rPr>
          <w:bCs/>
        </w:rPr>
        <w:t xml:space="preserve"> nebo </w:t>
      </w:r>
      <w:r w:rsidR="00AA292F" w:rsidRPr="00EA5C94">
        <w:rPr>
          <w:bCs/>
        </w:rPr>
        <w:t xml:space="preserve">v případě </w:t>
      </w:r>
      <w:r w:rsidRPr="00EA5C94">
        <w:rPr>
          <w:bCs/>
        </w:rPr>
        <w:t xml:space="preserve">vady, která brání v provozu předmětného energetického zařízení, je </w:t>
      </w:r>
      <w:r w:rsidR="00D6550D" w:rsidRPr="00EA5C94">
        <w:rPr>
          <w:bCs/>
        </w:rPr>
        <w:t>Zhotovite</w:t>
      </w:r>
      <w:r w:rsidRPr="00EA5C94">
        <w:rPr>
          <w:bCs/>
        </w:rPr>
        <w:t xml:space="preserve">l povinen odstranit vadu předmětu plnění bezodkladně od okamžiku doručení reklamace </w:t>
      </w:r>
      <w:r w:rsidR="00D6550D" w:rsidRPr="00EA5C94">
        <w:rPr>
          <w:bCs/>
        </w:rPr>
        <w:t>Zhotovite</w:t>
      </w:r>
      <w:r w:rsidRPr="00EA5C94">
        <w:rPr>
          <w:bCs/>
        </w:rPr>
        <w:t>li,</w:t>
      </w:r>
    </w:p>
    <w:p w14:paraId="630A8B5B" w14:textId="77777777" w:rsidR="004713CF" w:rsidRPr="00EA5C94" w:rsidRDefault="001C0F13" w:rsidP="002C1141">
      <w:pPr>
        <w:pStyle w:val="RLTextlnkuslovan"/>
        <w:numPr>
          <w:ilvl w:val="2"/>
          <w:numId w:val="8"/>
        </w:numPr>
        <w:rPr>
          <w:bCs/>
        </w:rPr>
      </w:pPr>
      <w:r w:rsidRPr="00EA5C94">
        <w:rPr>
          <w:bCs/>
        </w:rPr>
        <w:t>v případě ostatních vad</w:t>
      </w:r>
      <w:r w:rsidR="00AA292F" w:rsidRPr="00EA5C94">
        <w:rPr>
          <w:bCs/>
        </w:rPr>
        <w:t>,</w:t>
      </w:r>
      <w:r w:rsidR="00220905" w:rsidRPr="00EA5C94">
        <w:rPr>
          <w:bCs/>
        </w:rPr>
        <w:t xml:space="preserve"> kdy není nutno </w:t>
      </w:r>
      <w:r w:rsidR="00563756" w:rsidRPr="00EA5C94">
        <w:rPr>
          <w:bCs/>
        </w:rPr>
        <w:t xml:space="preserve">plánovaně </w:t>
      </w:r>
      <w:r w:rsidR="00220905" w:rsidRPr="00EA5C94">
        <w:rPr>
          <w:bCs/>
        </w:rPr>
        <w:t>přerušit dodávku elektrické energie</w:t>
      </w:r>
      <w:r w:rsidR="00AA292F" w:rsidRPr="00EA5C94">
        <w:rPr>
          <w:bCs/>
        </w:rPr>
        <w:t>,</w:t>
      </w:r>
      <w:r w:rsidRPr="00EA5C94">
        <w:rPr>
          <w:bCs/>
        </w:rPr>
        <w:t xml:space="preserve"> je </w:t>
      </w:r>
      <w:r w:rsidR="00D6550D" w:rsidRPr="00EA5C94">
        <w:rPr>
          <w:bCs/>
        </w:rPr>
        <w:t>Zhotovite</w:t>
      </w:r>
      <w:r w:rsidR="00CC41E9" w:rsidRPr="00EA5C94">
        <w:rPr>
          <w:bCs/>
        </w:rPr>
        <w:t xml:space="preserve">l povinen odstranit vadu předmětu plnění ve lhůtě do 10 pracovních </w:t>
      </w:r>
      <w:r w:rsidRPr="00EA5C94">
        <w:rPr>
          <w:bCs/>
        </w:rPr>
        <w:t xml:space="preserve">dnů ode dne doručení reklamace </w:t>
      </w:r>
      <w:r w:rsidR="00D6550D" w:rsidRPr="00EA5C94">
        <w:rPr>
          <w:bCs/>
        </w:rPr>
        <w:t>Zhotovite</w:t>
      </w:r>
      <w:r w:rsidR="00CC41E9" w:rsidRPr="00EA5C94">
        <w:rPr>
          <w:bCs/>
        </w:rPr>
        <w:t>li.</w:t>
      </w:r>
    </w:p>
    <w:p w14:paraId="26911E84" w14:textId="253EE8E9" w:rsidR="00220905" w:rsidRPr="00EA5C94" w:rsidRDefault="00220905" w:rsidP="002C1141">
      <w:pPr>
        <w:pStyle w:val="RLTextlnkuslovan"/>
        <w:numPr>
          <w:ilvl w:val="2"/>
          <w:numId w:val="8"/>
        </w:numPr>
        <w:rPr>
          <w:bCs/>
        </w:rPr>
      </w:pPr>
      <w:r w:rsidRPr="00EA5C94">
        <w:rPr>
          <w:bCs/>
        </w:rPr>
        <w:t>v případě ostatních vad</w:t>
      </w:r>
      <w:r w:rsidR="00AA292F" w:rsidRPr="00EA5C94">
        <w:rPr>
          <w:bCs/>
        </w:rPr>
        <w:t>,</w:t>
      </w:r>
      <w:r w:rsidRPr="00EA5C94">
        <w:rPr>
          <w:bCs/>
        </w:rPr>
        <w:t xml:space="preserve"> kdy je nutno </w:t>
      </w:r>
      <w:r w:rsidR="00563756" w:rsidRPr="00EA5C94">
        <w:rPr>
          <w:bCs/>
        </w:rPr>
        <w:t xml:space="preserve">plánovaně </w:t>
      </w:r>
      <w:r w:rsidRPr="00EA5C94">
        <w:rPr>
          <w:bCs/>
        </w:rPr>
        <w:t>přerušit dodávku elektrické energie</w:t>
      </w:r>
      <w:r w:rsidR="00587C27">
        <w:rPr>
          <w:bCs/>
        </w:rPr>
        <w:t xml:space="preserve"> </w:t>
      </w:r>
      <w:r w:rsidR="00587C27" w:rsidRPr="00587C27">
        <w:rPr>
          <w:bCs/>
        </w:rPr>
        <w:t>zákazníkům</w:t>
      </w:r>
      <w:r w:rsidR="00AA292F" w:rsidRPr="00EA5C94">
        <w:rPr>
          <w:bCs/>
        </w:rPr>
        <w:t>,</w:t>
      </w:r>
      <w:r w:rsidRPr="00EA5C94">
        <w:rPr>
          <w:bCs/>
        </w:rPr>
        <w:t xml:space="preserve"> je </w:t>
      </w:r>
      <w:r w:rsidR="00D6550D" w:rsidRPr="00EA5C94">
        <w:rPr>
          <w:bCs/>
        </w:rPr>
        <w:t>Zhotovite</w:t>
      </w:r>
      <w:r w:rsidRPr="00EA5C94">
        <w:rPr>
          <w:bCs/>
        </w:rPr>
        <w:t xml:space="preserve">l povinen odstranit vadu předmětu plnění v nejbližším možném termínu, nejpozději však do </w:t>
      </w:r>
      <w:r w:rsidR="00BE0913">
        <w:rPr>
          <w:bCs/>
        </w:rPr>
        <w:t>50</w:t>
      </w:r>
      <w:r w:rsidR="006E37A4" w:rsidRPr="00EA5C94">
        <w:rPr>
          <w:bCs/>
        </w:rPr>
        <w:t xml:space="preserve"> </w:t>
      </w:r>
      <w:r w:rsidRPr="00EA5C94">
        <w:rPr>
          <w:bCs/>
        </w:rPr>
        <w:t xml:space="preserve">pracovních dnů ode </w:t>
      </w:r>
      <w:r w:rsidR="00C47FD9" w:rsidRPr="00EA5C94">
        <w:rPr>
          <w:bCs/>
        </w:rPr>
        <w:t>dne reklamace vady.</w:t>
      </w:r>
    </w:p>
    <w:p w14:paraId="284C7C7B" w14:textId="308B8C0F" w:rsidR="00004D43" w:rsidRPr="00EA5C94" w:rsidRDefault="00CC41E9" w:rsidP="00DC69BA">
      <w:pPr>
        <w:pStyle w:val="RLTextlnkuslovan"/>
        <w:numPr>
          <w:ilvl w:val="1"/>
          <w:numId w:val="8"/>
        </w:numPr>
        <w:ind w:left="993" w:hanging="633"/>
        <w:rPr>
          <w:bCs/>
        </w:rPr>
      </w:pPr>
      <w:r w:rsidRPr="00EA5C94">
        <w:rPr>
          <w:bCs/>
        </w:rPr>
        <w:t xml:space="preserve">Pokud </w:t>
      </w:r>
      <w:r w:rsidR="00D6550D" w:rsidRPr="00EA5C94">
        <w:rPr>
          <w:bCs/>
        </w:rPr>
        <w:t>Zhotovite</w:t>
      </w:r>
      <w:r w:rsidRPr="00EA5C94">
        <w:rPr>
          <w:bCs/>
        </w:rPr>
        <w:t xml:space="preserve">l vadu neodstraní řádně a v termínu stanoveném ve </w:t>
      </w:r>
      <w:r w:rsidR="00586DF7" w:rsidRPr="00EA5C94">
        <w:rPr>
          <w:bCs/>
        </w:rPr>
        <w:t>Smlou</w:t>
      </w:r>
      <w:r w:rsidRPr="00EA5C94">
        <w:rPr>
          <w:bCs/>
        </w:rPr>
        <w:t xml:space="preserve">vě nebo písemně dohodnutém, je </w:t>
      </w:r>
      <w:r w:rsidR="00D6550D" w:rsidRPr="00EA5C94">
        <w:rPr>
          <w:bCs/>
        </w:rPr>
        <w:t>Objednat</w:t>
      </w:r>
      <w:r w:rsidRPr="00EA5C94">
        <w:rPr>
          <w:bCs/>
        </w:rPr>
        <w:t xml:space="preserve">el oprávněn zadat odstranění vady třetí osobě, a to na riziko a náklady </w:t>
      </w:r>
      <w:r w:rsidR="00D6550D" w:rsidRPr="00EA5C94">
        <w:rPr>
          <w:bCs/>
        </w:rPr>
        <w:t>Zhotovite</w:t>
      </w:r>
      <w:r w:rsidRPr="00EA5C94">
        <w:rPr>
          <w:bCs/>
        </w:rPr>
        <w:t xml:space="preserve">le, za cenu obvyklou v čase a místě plnění. </w:t>
      </w:r>
      <w:r w:rsidR="001C0F13" w:rsidRPr="00EA5C94">
        <w:rPr>
          <w:bCs/>
        </w:rPr>
        <w:t>Zhotovitel</w:t>
      </w:r>
      <w:r w:rsidRPr="00EA5C94">
        <w:rPr>
          <w:bCs/>
        </w:rPr>
        <w:t xml:space="preserve"> je povinen uhradit </w:t>
      </w:r>
      <w:r w:rsidR="00D6550D" w:rsidRPr="00EA5C94">
        <w:rPr>
          <w:bCs/>
        </w:rPr>
        <w:t>Objednat</w:t>
      </w:r>
      <w:r w:rsidRPr="00EA5C94">
        <w:rPr>
          <w:bCs/>
        </w:rPr>
        <w:t>eli veškeré vynaložené náklady spojené s odstraněním vady, přičemž všechna ostatní práva a povinnosti vztahující se k předmětu plnění zůstávají nedotčen</w:t>
      </w:r>
      <w:r w:rsidR="005C5C43" w:rsidRPr="00EA5C94">
        <w:rPr>
          <w:bCs/>
        </w:rPr>
        <w:t>a</w:t>
      </w:r>
      <w:r w:rsidRPr="00EA5C94">
        <w:rPr>
          <w:bCs/>
        </w:rPr>
        <w:t>.</w:t>
      </w:r>
      <w:bookmarkEnd w:id="63"/>
      <w:r w:rsidRPr="00EA5C94">
        <w:rPr>
          <w:bCs/>
        </w:rPr>
        <w:t xml:space="preserve"> Shora uvedené náklady spojené s odstraněním vady předmětu </w:t>
      </w:r>
      <w:r w:rsidR="001C0F13" w:rsidRPr="00EA5C94">
        <w:rPr>
          <w:bCs/>
        </w:rPr>
        <w:t xml:space="preserve">plnění vyúčtuje </w:t>
      </w:r>
      <w:r w:rsidR="00D6550D" w:rsidRPr="00EA5C94">
        <w:rPr>
          <w:bCs/>
        </w:rPr>
        <w:t>Objednat</w:t>
      </w:r>
      <w:r w:rsidRPr="00EA5C94">
        <w:rPr>
          <w:bCs/>
        </w:rPr>
        <w:t xml:space="preserve">el </w:t>
      </w:r>
      <w:r w:rsidR="00D6550D" w:rsidRPr="00EA5C94">
        <w:rPr>
          <w:bCs/>
        </w:rPr>
        <w:t>Zhotovite</w:t>
      </w:r>
      <w:r w:rsidR="001C0F13" w:rsidRPr="00EA5C94">
        <w:rPr>
          <w:bCs/>
        </w:rPr>
        <w:t xml:space="preserve">li </w:t>
      </w:r>
      <w:r w:rsidRPr="00EA5C94">
        <w:rPr>
          <w:bCs/>
        </w:rPr>
        <w:t>fakturou</w:t>
      </w:r>
      <w:r w:rsidR="00A71326" w:rsidRPr="00EA5C94">
        <w:rPr>
          <w:bCs/>
        </w:rPr>
        <w:t>.</w:t>
      </w:r>
      <w:r w:rsidRPr="00EA5C94">
        <w:rPr>
          <w:bCs/>
        </w:rPr>
        <w:t xml:space="preserve"> </w:t>
      </w:r>
    </w:p>
    <w:p w14:paraId="19503BF3" w14:textId="77777777" w:rsidR="00030286" w:rsidRPr="00EA5C94" w:rsidRDefault="00030286" w:rsidP="00DC69BA">
      <w:pPr>
        <w:pStyle w:val="RLTextlnkuslovan"/>
        <w:numPr>
          <w:ilvl w:val="1"/>
          <w:numId w:val="8"/>
        </w:numPr>
        <w:ind w:left="993" w:hanging="633"/>
        <w:rPr>
          <w:bCs/>
        </w:rPr>
      </w:pPr>
      <w:r w:rsidRPr="00EA5C94">
        <w:rPr>
          <w:bCs/>
        </w:rPr>
        <w:t xml:space="preserve">Přítomnost </w:t>
      </w:r>
      <w:r w:rsidR="00D6550D" w:rsidRPr="00EA5C94">
        <w:rPr>
          <w:bCs/>
        </w:rPr>
        <w:t>Objednat</w:t>
      </w:r>
      <w:r w:rsidRPr="00EA5C94">
        <w:rPr>
          <w:bCs/>
        </w:rPr>
        <w:t xml:space="preserve">ele či jeho zástupce na místě plnění (pracovišti) nezbavuje </w:t>
      </w:r>
      <w:r w:rsidR="00D6550D" w:rsidRPr="00EA5C94">
        <w:rPr>
          <w:bCs/>
        </w:rPr>
        <w:t>Zhotovite</w:t>
      </w:r>
      <w:r w:rsidRPr="00EA5C94">
        <w:rPr>
          <w:bCs/>
        </w:rPr>
        <w:t>le odpovědnosti za řádný průběh plnění díla a za vady prací a dodávek.</w:t>
      </w:r>
    </w:p>
    <w:p w14:paraId="361894C5" w14:textId="180D15E0" w:rsidR="00CC41E9" w:rsidRPr="00EA5C94" w:rsidRDefault="00CC41E9" w:rsidP="00DC69BA">
      <w:pPr>
        <w:pStyle w:val="RLTextlnkuslovan"/>
        <w:numPr>
          <w:ilvl w:val="1"/>
          <w:numId w:val="8"/>
        </w:numPr>
        <w:ind w:left="993" w:hanging="633"/>
        <w:rPr>
          <w:bCs/>
        </w:rPr>
      </w:pPr>
      <w:r w:rsidRPr="00EA5C94">
        <w:rPr>
          <w:bCs/>
        </w:rPr>
        <w:t>Pokud</w:t>
      </w:r>
      <w:r w:rsidR="001C0F13" w:rsidRPr="00EA5C94">
        <w:rPr>
          <w:bCs/>
        </w:rPr>
        <w:t xml:space="preserve"> </w:t>
      </w:r>
      <w:r w:rsidR="00D6550D" w:rsidRPr="00EA5C94">
        <w:rPr>
          <w:bCs/>
        </w:rPr>
        <w:t>Zhotovite</w:t>
      </w:r>
      <w:r w:rsidRPr="00EA5C94">
        <w:rPr>
          <w:bCs/>
        </w:rPr>
        <w:t xml:space="preserve">l neodstraní </w:t>
      </w:r>
      <w:r w:rsidR="001C0F13" w:rsidRPr="00EA5C94">
        <w:rPr>
          <w:bCs/>
        </w:rPr>
        <w:t xml:space="preserve">řádně a včas vadu reklamovanou </w:t>
      </w:r>
      <w:r w:rsidR="00D6550D" w:rsidRPr="00EA5C94">
        <w:rPr>
          <w:bCs/>
        </w:rPr>
        <w:t>Objednat</w:t>
      </w:r>
      <w:r w:rsidRPr="00EA5C94">
        <w:rPr>
          <w:bCs/>
        </w:rPr>
        <w:t>elem</w:t>
      </w:r>
      <w:r w:rsidR="001C0F13" w:rsidRPr="00EA5C94">
        <w:rPr>
          <w:bCs/>
        </w:rPr>
        <w:t xml:space="preserve">, je </w:t>
      </w:r>
      <w:r w:rsidR="00EF0C33" w:rsidRPr="00EA5C94">
        <w:rPr>
          <w:bCs/>
        </w:rPr>
        <w:t>Objednatel oprávněn požadovat po Zhotoviteli</w:t>
      </w:r>
      <w:r w:rsidR="006119F6" w:rsidRPr="00EA5C94">
        <w:rPr>
          <w:bCs/>
        </w:rPr>
        <w:t xml:space="preserve"> sankci dle </w:t>
      </w:r>
      <w:r w:rsidR="00CD54FD" w:rsidRPr="00EA5C94">
        <w:rPr>
          <w:bCs/>
        </w:rPr>
        <w:t>odst.</w:t>
      </w:r>
      <w:r w:rsidR="006119F6" w:rsidRPr="00EA5C94">
        <w:rPr>
          <w:bCs/>
        </w:rPr>
        <w:t xml:space="preserve"> </w:t>
      </w:r>
      <w:r w:rsidR="00E7297E" w:rsidRPr="00EA5C94">
        <w:rPr>
          <w:bCs/>
        </w:rPr>
        <w:fldChar w:fldCharType="begin"/>
      </w:r>
      <w:r w:rsidR="00FC01F2" w:rsidRPr="00EA5C94">
        <w:rPr>
          <w:bCs/>
        </w:rPr>
        <w:instrText xml:space="preserve"> REF _Ref430624233 \r \h </w:instrText>
      </w:r>
      <w:r w:rsidR="00EA5C94">
        <w:rPr>
          <w:bCs/>
        </w:rPr>
        <w:instrText xml:space="preserve"> \* MERGEFORMAT </w:instrText>
      </w:r>
      <w:r w:rsidR="00E7297E" w:rsidRPr="00EA5C94">
        <w:rPr>
          <w:bCs/>
        </w:rPr>
      </w:r>
      <w:r w:rsidR="00E7297E" w:rsidRPr="00EA5C94">
        <w:rPr>
          <w:bCs/>
        </w:rPr>
        <w:fldChar w:fldCharType="separate"/>
      </w:r>
      <w:r w:rsidR="0010551A">
        <w:rPr>
          <w:bCs/>
        </w:rPr>
        <w:t>16.6</w:t>
      </w:r>
      <w:r w:rsidR="00E7297E" w:rsidRPr="00EA5C94">
        <w:rPr>
          <w:bCs/>
        </w:rPr>
        <w:fldChar w:fldCharType="end"/>
      </w:r>
      <w:r w:rsidR="00E132DF" w:rsidRPr="00EA5C94">
        <w:rPr>
          <w:bCs/>
        </w:rPr>
        <w:t>.</w:t>
      </w:r>
    </w:p>
    <w:p w14:paraId="68102BF2" w14:textId="77777777" w:rsidR="001B4D20" w:rsidRPr="00EA5C94" w:rsidRDefault="001B4D20" w:rsidP="008A0AEC">
      <w:pPr>
        <w:pStyle w:val="RLlneksmlouvy"/>
        <w:numPr>
          <w:ilvl w:val="0"/>
          <w:numId w:val="8"/>
        </w:numPr>
        <w:rPr>
          <w:caps/>
          <w:szCs w:val="22"/>
        </w:rPr>
      </w:pPr>
      <w:r w:rsidRPr="00EA5C94">
        <w:rPr>
          <w:caps/>
          <w:szCs w:val="22"/>
        </w:rPr>
        <w:t>Úroky z prodlení, smluvní pokuty a náhrada újmy</w:t>
      </w:r>
    </w:p>
    <w:p w14:paraId="4F72CFB6" w14:textId="77777777" w:rsidR="00E664D6" w:rsidRPr="00EA5C94" w:rsidRDefault="00E664D6" w:rsidP="00DC69BA">
      <w:pPr>
        <w:pStyle w:val="RLTextlnkuslovan"/>
        <w:numPr>
          <w:ilvl w:val="1"/>
          <w:numId w:val="8"/>
        </w:numPr>
        <w:ind w:left="993" w:hanging="633"/>
        <w:rPr>
          <w:bCs/>
        </w:rPr>
      </w:pPr>
      <w:r w:rsidRPr="00EA5C94">
        <w:rPr>
          <w:bCs/>
        </w:rPr>
        <w:t>Zhotovitel je povinen učinit veškerá opatření potřebná k předcházení a odvrácení újmy</w:t>
      </w:r>
      <w:r w:rsidR="00AA292F" w:rsidRPr="00EA5C94">
        <w:rPr>
          <w:bCs/>
        </w:rPr>
        <w:t>.</w:t>
      </w:r>
      <w:r w:rsidRPr="00EA5C94">
        <w:rPr>
          <w:bCs/>
        </w:rPr>
        <w:t xml:space="preserve"> </w:t>
      </w:r>
      <w:r w:rsidR="00AA292F" w:rsidRPr="00EA5C94">
        <w:rPr>
          <w:bCs/>
        </w:rPr>
        <w:t>P</w:t>
      </w:r>
      <w:r w:rsidRPr="00EA5C94">
        <w:rPr>
          <w:bCs/>
        </w:rPr>
        <w:t xml:space="preserve">okud újma vznikne, je </w:t>
      </w:r>
      <w:r w:rsidR="00D6550D" w:rsidRPr="00EA5C94">
        <w:rPr>
          <w:bCs/>
        </w:rPr>
        <w:t>Zhotovite</w:t>
      </w:r>
      <w:r w:rsidRPr="00EA5C94">
        <w:rPr>
          <w:bCs/>
        </w:rPr>
        <w:t>l povinen učinit veškerá opatření k tomu, aby újma byla co nejmenší.</w:t>
      </w:r>
      <w:r w:rsidR="00123BAD" w:rsidRPr="00EA5C94">
        <w:rPr>
          <w:bCs/>
        </w:rPr>
        <w:t xml:space="preserve"> </w:t>
      </w:r>
    </w:p>
    <w:p w14:paraId="02974912" w14:textId="77777777" w:rsidR="00E664D6" w:rsidRPr="00EA5C94" w:rsidRDefault="00E664D6" w:rsidP="00DC69BA">
      <w:pPr>
        <w:pStyle w:val="RLTextlnkuslovan"/>
        <w:numPr>
          <w:ilvl w:val="1"/>
          <w:numId w:val="8"/>
        </w:numPr>
        <w:ind w:left="993" w:hanging="633"/>
        <w:rPr>
          <w:bCs/>
        </w:rPr>
      </w:pPr>
      <w:r w:rsidRPr="00EA5C94">
        <w:rPr>
          <w:bCs/>
        </w:rPr>
        <w:t xml:space="preserve">Zhotovitel nese plnou odpovědnost za případné poškození majetku </w:t>
      </w:r>
      <w:r w:rsidR="00D6550D" w:rsidRPr="00EA5C94">
        <w:rPr>
          <w:bCs/>
        </w:rPr>
        <w:t>Objednat</w:t>
      </w:r>
      <w:r w:rsidRPr="00EA5C94">
        <w:rPr>
          <w:bCs/>
        </w:rPr>
        <w:t>ele i vlastníka (uživatele) pozemku, případně třetích osob, způsobené plnění</w:t>
      </w:r>
      <w:r w:rsidR="00AA292F" w:rsidRPr="00EA5C94">
        <w:rPr>
          <w:bCs/>
        </w:rPr>
        <w:t>m</w:t>
      </w:r>
      <w:r w:rsidRPr="00EA5C94">
        <w:rPr>
          <w:bCs/>
        </w:rPr>
        <w:t xml:space="preserve"> nebo v souvislosti s plněním předmětu této </w:t>
      </w:r>
      <w:r w:rsidR="00586DF7" w:rsidRPr="00EA5C94">
        <w:rPr>
          <w:bCs/>
        </w:rPr>
        <w:t>Smlou</w:t>
      </w:r>
      <w:r w:rsidRPr="00EA5C94">
        <w:rPr>
          <w:bCs/>
        </w:rPr>
        <w:t>vy.</w:t>
      </w:r>
    </w:p>
    <w:p w14:paraId="00DAE3C0" w14:textId="77777777" w:rsidR="000F2A54" w:rsidRPr="00EA5C94" w:rsidRDefault="009E74C8" w:rsidP="00DC69BA">
      <w:pPr>
        <w:pStyle w:val="RLTextlnkuslovan"/>
        <w:numPr>
          <w:ilvl w:val="1"/>
          <w:numId w:val="8"/>
        </w:numPr>
        <w:ind w:left="993" w:hanging="633"/>
        <w:rPr>
          <w:bCs/>
        </w:rPr>
      </w:pPr>
      <w:r w:rsidRPr="00EA5C94">
        <w:rPr>
          <w:bCs/>
        </w:rPr>
        <w:t>Pokud Zhotoviteli vznikne povinnost</w:t>
      </w:r>
      <w:r w:rsidR="00E664D6" w:rsidRPr="00EA5C94">
        <w:rPr>
          <w:bCs/>
        </w:rPr>
        <w:t xml:space="preserve"> zaplatit </w:t>
      </w:r>
      <w:r w:rsidRPr="00EA5C94">
        <w:rPr>
          <w:bCs/>
        </w:rPr>
        <w:t>jakékoli</w:t>
      </w:r>
      <w:r w:rsidR="00E664D6" w:rsidRPr="00EA5C94">
        <w:rPr>
          <w:bCs/>
        </w:rPr>
        <w:t xml:space="preserve"> poplatky a příp. majetkové sankce, pokuty, penále, úroky apod., za příp</w:t>
      </w:r>
      <w:r w:rsidRPr="00EA5C94">
        <w:rPr>
          <w:bCs/>
        </w:rPr>
        <w:t>adné</w:t>
      </w:r>
      <w:r w:rsidR="00E664D6" w:rsidRPr="00EA5C94">
        <w:rPr>
          <w:bCs/>
        </w:rPr>
        <w:t xml:space="preserve"> porušení povinností stanovených platnou právní úpravou, za porušení podmínek stanovených v příslušném rozhodnutí a povolení, jakož i za prodlení či nedodržení doby stanovené v rozhodnutích a povoleních ke zvláštnímu užívání místních komunikací, veřejného či jiného prostranství apod.</w:t>
      </w:r>
      <w:r w:rsidRPr="00EA5C94">
        <w:rPr>
          <w:bCs/>
        </w:rPr>
        <w:t xml:space="preserve">, </w:t>
      </w:r>
      <w:r w:rsidR="00E664D6" w:rsidRPr="00EA5C94">
        <w:rPr>
          <w:bCs/>
        </w:rPr>
        <w:t xml:space="preserve">není </w:t>
      </w:r>
      <w:r w:rsidR="00D6550D" w:rsidRPr="00EA5C94">
        <w:rPr>
          <w:bCs/>
        </w:rPr>
        <w:t>Zhotovite</w:t>
      </w:r>
      <w:r w:rsidR="00E664D6" w:rsidRPr="00EA5C94">
        <w:rPr>
          <w:bCs/>
        </w:rPr>
        <w:t xml:space="preserve">l oprávněn účtovat </w:t>
      </w:r>
      <w:r w:rsidRPr="00EA5C94">
        <w:rPr>
          <w:bCs/>
        </w:rPr>
        <w:t xml:space="preserve">ani část těchto plateb </w:t>
      </w:r>
      <w:r w:rsidR="00D6550D" w:rsidRPr="00EA5C94">
        <w:rPr>
          <w:bCs/>
        </w:rPr>
        <w:t>Objednat</w:t>
      </w:r>
      <w:r w:rsidR="00E664D6" w:rsidRPr="00EA5C94">
        <w:rPr>
          <w:bCs/>
        </w:rPr>
        <w:t xml:space="preserve">eli. Zhotovitel rovněž není oprávněn účtovat </w:t>
      </w:r>
      <w:r w:rsidR="00D6550D" w:rsidRPr="00EA5C94">
        <w:rPr>
          <w:bCs/>
        </w:rPr>
        <w:t>Objednat</w:t>
      </w:r>
      <w:r w:rsidR="00E664D6" w:rsidRPr="00EA5C94">
        <w:rPr>
          <w:bCs/>
        </w:rPr>
        <w:t xml:space="preserve">eli případnou náhradu újmy, již musel třetí osobě hradit v důsledku porušení svých povinností. </w:t>
      </w:r>
    </w:p>
    <w:p w14:paraId="685FF6AB" w14:textId="77777777" w:rsidR="00E664D6" w:rsidRPr="00EA5C94" w:rsidRDefault="00E664D6" w:rsidP="00DC69BA">
      <w:pPr>
        <w:pStyle w:val="RLTextlnkuslovan"/>
        <w:numPr>
          <w:ilvl w:val="1"/>
          <w:numId w:val="8"/>
        </w:numPr>
        <w:ind w:left="993" w:hanging="633"/>
        <w:rPr>
          <w:bCs/>
        </w:rPr>
      </w:pPr>
      <w:r w:rsidRPr="00EA5C94">
        <w:rPr>
          <w:bCs/>
        </w:rPr>
        <w:t xml:space="preserve">Nárok na náhradu újmy, která vznikla porušením povinnosti </w:t>
      </w:r>
      <w:r w:rsidR="00D6550D" w:rsidRPr="00EA5C94">
        <w:rPr>
          <w:bCs/>
        </w:rPr>
        <w:t>Zhotovite</w:t>
      </w:r>
      <w:r w:rsidRPr="00EA5C94">
        <w:rPr>
          <w:bCs/>
        </w:rPr>
        <w:t xml:space="preserve">le, na kterou se smluvní pokuta vztahuje, není ustanoveními o smluvních pokutách nikterak dotčen a </w:t>
      </w:r>
      <w:r w:rsidRPr="00EA5C94">
        <w:rPr>
          <w:bCs/>
        </w:rPr>
        <w:lastRenderedPageBreak/>
        <w:t xml:space="preserve">smluvní pokuta se do náhrady újmy nezapočítává. </w:t>
      </w:r>
      <w:r w:rsidR="009E74C8" w:rsidRPr="00EA5C94">
        <w:rPr>
          <w:bCs/>
        </w:rPr>
        <w:t>Uplatněné s</w:t>
      </w:r>
      <w:r w:rsidRPr="00EA5C94">
        <w:rPr>
          <w:bCs/>
        </w:rPr>
        <w:t xml:space="preserve">mluvní pokuty a úroky z prodlení je </w:t>
      </w:r>
      <w:r w:rsidR="00D6550D" w:rsidRPr="00EA5C94">
        <w:rPr>
          <w:bCs/>
        </w:rPr>
        <w:t>Objednat</w:t>
      </w:r>
      <w:r w:rsidRPr="00EA5C94">
        <w:rPr>
          <w:bCs/>
        </w:rPr>
        <w:t xml:space="preserve">el oprávněn započíst proti pohledávce </w:t>
      </w:r>
      <w:r w:rsidR="00D6550D" w:rsidRPr="00EA5C94">
        <w:rPr>
          <w:bCs/>
        </w:rPr>
        <w:t>Zhotovite</w:t>
      </w:r>
      <w:r w:rsidRPr="00EA5C94">
        <w:rPr>
          <w:bCs/>
        </w:rPr>
        <w:t>le.</w:t>
      </w:r>
    </w:p>
    <w:p w14:paraId="4486FE9E" w14:textId="526248D0" w:rsidR="00AD321C" w:rsidRPr="00EA5C94" w:rsidRDefault="00A000D7" w:rsidP="00DC69BA">
      <w:pPr>
        <w:pStyle w:val="RLTextlnkuslovan"/>
        <w:numPr>
          <w:ilvl w:val="1"/>
          <w:numId w:val="8"/>
        </w:numPr>
        <w:ind w:left="993" w:hanging="633"/>
        <w:rPr>
          <w:bCs/>
        </w:rPr>
      </w:pPr>
      <w:r w:rsidRPr="00EA5C94">
        <w:rPr>
          <w:bCs/>
        </w:rPr>
        <w:t>Zhotovitel</w:t>
      </w:r>
      <w:r>
        <w:rPr>
          <w:bCs/>
        </w:rPr>
        <w:t xml:space="preserve"> je oprávněn požadovat po Objednateli</w:t>
      </w:r>
      <w:r w:rsidRPr="00EA5C94">
        <w:rPr>
          <w:bCs/>
        </w:rPr>
        <w:t xml:space="preserve"> za prodlení se zaplacením oprávněně vystavené faktury úrok z prodlení ve výši 0,1</w:t>
      </w:r>
      <w:r>
        <w:rPr>
          <w:bCs/>
        </w:rPr>
        <w:t xml:space="preserve"> </w:t>
      </w:r>
      <w:r w:rsidRPr="00EA5C94">
        <w:rPr>
          <w:bCs/>
        </w:rPr>
        <w:t xml:space="preserve">% z dlužné částky za každý </w:t>
      </w:r>
      <w:r>
        <w:rPr>
          <w:bCs/>
        </w:rPr>
        <w:t>celý</w:t>
      </w:r>
      <w:r w:rsidRPr="00EA5C94">
        <w:rPr>
          <w:bCs/>
        </w:rPr>
        <w:t xml:space="preserve"> týden prodlení</w:t>
      </w:r>
      <w:r>
        <w:rPr>
          <w:bCs/>
        </w:rPr>
        <w:t>.</w:t>
      </w:r>
    </w:p>
    <w:p w14:paraId="5CFF6DCC" w14:textId="72E866AA" w:rsidR="00E664D6" w:rsidRDefault="00436EC7" w:rsidP="00DC69BA">
      <w:pPr>
        <w:pStyle w:val="RLTextlnkuslovan"/>
        <w:numPr>
          <w:ilvl w:val="1"/>
          <w:numId w:val="8"/>
        </w:numPr>
        <w:ind w:left="993" w:hanging="633"/>
        <w:rPr>
          <w:bCs/>
        </w:rPr>
      </w:pPr>
      <w:bookmarkStart w:id="64" w:name="_Ref430624233"/>
      <w:r w:rsidRPr="00EA5C94">
        <w:rPr>
          <w:bCs/>
        </w:rPr>
        <w:t xml:space="preserve">Jestliže </w:t>
      </w:r>
      <w:r w:rsidR="00D6550D" w:rsidRPr="00EA5C94">
        <w:rPr>
          <w:bCs/>
        </w:rPr>
        <w:t>Zhotovite</w:t>
      </w:r>
      <w:r w:rsidR="00E664D6" w:rsidRPr="00EA5C94">
        <w:rPr>
          <w:bCs/>
        </w:rPr>
        <w:t xml:space="preserve">l neodstraní </w:t>
      </w:r>
      <w:r w:rsidR="00DC5CA5" w:rsidRPr="00EA5C94">
        <w:rPr>
          <w:bCs/>
        </w:rPr>
        <w:t xml:space="preserve">řádně a včas vadu reklamovanou </w:t>
      </w:r>
      <w:r w:rsidR="00D6550D" w:rsidRPr="00EA5C94">
        <w:rPr>
          <w:bCs/>
        </w:rPr>
        <w:t>Objednat</w:t>
      </w:r>
      <w:r w:rsidR="00E664D6" w:rsidRPr="00EA5C94">
        <w:rPr>
          <w:bCs/>
        </w:rPr>
        <w:t xml:space="preserve">elem podle článku </w:t>
      </w:r>
      <w:r w:rsidR="00266EFF">
        <w:fldChar w:fldCharType="begin"/>
      </w:r>
      <w:r w:rsidR="00266EFF">
        <w:instrText xml:space="preserve"> REF _Ref430624249 \r \h  \* MERGEFORMAT </w:instrText>
      </w:r>
      <w:r w:rsidR="00266EFF">
        <w:fldChar w:fldCharType="separate"/>
      </w:r>
      <w:r w:rsidR="0010551A" w:rsidRPr="0010551A">
        <w:rPr>
          <w:bCs/>
        </w:rPr>
        <w:t>15</w:t>
      </w:r>
      <w:r w:rsidR="00266EFF">
        <w:fldChar w:fldCharType="end"/>
      </w:r>
      <w:r w:rsidR="00912040" w:rsidRPr="00EA5C94">
        <w:rPr>
          <w:bCs/>
        </w:rPr>
        <w:t xml:space="preserve"> </w:t>
      </w:r>
      <w:r w:rsidR="00586DF7" w:rsidRPr="00EA5C94">
        <w:rPr>
          <w:bCs/>
        </w:rPr>
        <w:t>Smlou</w:t>
      </w:r>
      <w:r w:rsidR="00E664D6" w:rsidRPr="00EA5C94">
        <w:rPr>
          <w:bCs/>
        </w:rPr>
        <w:t>vy ve lhůtě uvedené v</w:t>
      </w:r>
      <w:r w:rsidR="00DC5CA5" w:rsidRPr="00EA5C94">
        <w:rPr>
          <w:bCs/>
        </w:rPr>
        <w:t> </w:t>
      </w:r>
      <w:r w:rsidR="00E664D6" w:rsidRPr="00EA5C94">
        <w:rPr>
          <w:bCs/>
        </w:rPr>
        <w:t>t</w:t>
      </w:r>
      <w:r w:rsidR="00DC5CA5" w:rsidRPr="00EA5C94">
        <w:rPr>
          <w:bCs/>
        </w:rPr>
        <w:t xml:space="preserve">émže </w:t>
      </w:r>
      <w:r w:rsidR="00CD54FD" w:rsidRPr="00EA5C94">
        <w:rPr>
          <w:bCs/>
        </w:rPr>
        <w:t>odst</w:t>
      </w:r>
      <w:r w:rsidR="00FC01F2" w:rsidRPr="00EA5C94">
        <w:rPr>
          <w:bCs/>
        </w:rPr>
        <w:t>avci</w:t>
      </w:r>
      <w:r w:rsidR="00E664D6" w:rsidRPr="00EA5C94">
        <w:rPr>
          <w:bCs/>
        </w:rPr>
        <w:t xml:space="preserve"> nebo ve lhůtě písemně do</w:t>
      </w:r>
      <w:r w:rsidR="00DC5CA5" w:rsidRPr="00EA5C94">
        <w:rPr>
          <w:bCs/>
        </w:rPr>
        <w:t xml:space="preserve">hodnuté </w:t>
      </w:r>
      <w:r w:rsidR="002F5AB4" w:rsidRPr="00EA5C94">
        <w:rPr>
          <w:bCs/>
        </w:rPr>
        <w:t xml:space="preserve">Smluvními </w:t>
      </w:r>
      <w:r w:rsidR="00DC5CA5" w:rsidRPr="00EA5C94">
        <w:rPr>
          <w:bCs/>
        </w:rPr>
        <w:t xml:space="preserve">stranami, je </w:t>
      </w:r>
      <w:r w:rsidR="009E74C8" w:rsidRPr="00EA5C94">
        <w:rPr>
          <w:bCs/>
        </w:rPr>
        <w:t>Objednatel oprávněn požadovat po Zhotoviteli</w:t>
      </w:r>
      <w:r w:rsidR="00E664D6" w:rsidRPr="00EA5C94">
        <w:rPr>
          <w:bCs/>
        </w:rPr>
        <w:t xml:space="preserve"> smluvní pokutu ve výši </w:t>
      </w:r>
      <w:r w:rsidR="005455A8" w:rsidRPr="00EA5C94">
        <w:rPr>
          <w:bCs/>
        </w:rPr>
        <w:t xml:space="preserve">1 </w:t>
      </w:r>
      <w:r w:rsidR="00E664D6" w:rsidRPr="00EA5C94">
        <w:rPr>
          <w:bCs/>
        </w:rPr>
        <w:t>000 Kč za každý den prodlení s odstraněním každé jednotlivé vady až do dne, kdy odstraněná vada bude formou</w:t>
      </w:r>
      <w:r w:rsidR="00DC5CA5" w:rsidRPr="00EA5C94">
        <w:rPr>
          <w:bCs/>
        </w:rPr>
        <w:t xml:space="preserve"> zápisu převzata </w:t>
      </w:r>
      <w:r w:rsidR="00D6550D" w:rsidRPr="00EA5C94">
        <w:rPr>
          <w:bCs/>
        </w:rPr>
        <w:t>Objednat</w:t>
      </w:r>
      <w:r w:rsidR="00E664D6" w:rsidRPr="00EA5C94">
        <w:rPr>
          <w:bCs/>
        </w:rPr>
        <w:t>elem.</w:t>
      </w:r>
      <w:bookmarkEnd w:id="64"/>
      <w:r w:rsidR="00E664D6" w:rsidRPr="00EA5C94">
        <w:rPr>
          <w:bCs/>
        </w:rPr>
        <w:t xml:space="preserve"> </w:t>
      </w:r>
    </w:p>
    <w:p w14:paraId="65BA0FD1" w14:textId="77777777" w:rsidR="000A25A1" w:rsidRPr="00EA5C94" w:rsidRDefault="000A25A1" w:rsidP="00DC69BA">
      <w:pPr>
        <w:pStyle w:val="RLTextlnkuslovan"/>
        <w:numPr>
          <w:ilvl w:val="1"/>
          <w:numId w:val="8"/>
        </w:numPr>
        <w:ind w:left="993" w:hanging="633"/>
        <w:rPr>
          <w:bCs/>
        </w:rPr>
      </w:pPr>
      <w:r w:rsidRPr="00EA5C94">
        <w:rPr>
          <w:bCs/>
        </w:rPr>
        <w:t>V případě, že Zhotovitel poruší jakoukoliv povinnost vyplývající pro něj z platných právních předpisů, platných českých technických norem</w:t>
      </w:r>
      <w:r>
        <w:rPr>
          <w:bCs/>
        </w:rPr>
        <w:t>, povinnost uloženou podle</w:t>
      </w:r>
      <w:r w:rsidRPr="00EA5C94">
        <w:rPr>
          <w:bCs/>
        </w:rPr>
        <w:t xml:space="preserve"> této Smlouvy</w:t>
      </w:r>
      <w:r>
        <w:rPr>
          <w:bCs/>
        </w:rPr>
        <w:t>, včetně povinnosti postupovat při realizaci dílčího plnění v souladu s PNE, TNS případně PD vztahující se k danému dílčímu plnění, a dále podle</w:t>
      </w:r>
      <w:r w:rsidRPr="00EA5C94">
        <w:rPr>
          <w:bCs/>
        </w:rPr>
        <w:t xml:space="preserve"> </w:t>
      </w:r>
      <w:r>
        <w:rPr>
          <w:bCs/>
        </w:rPr>
        <w:t>požadavků</w:t>
      </w:r>
      <w:r w:rsidRPr="00EA5C94">
        <w:rPr>
          <w:bCs/>
        </w:rPr>
        <w:t xml:space="preserve"> na PO a ochranu životního prostředí </w:t>
      </w:r>
      <w:r>
        <w:rPr>
          <w:bCs/>
        </w:rPr>
        <w:t>dle této</w:t>
      </w:r>
      <w:r w:rsidRPr="00EA5C94">
        <w:rPr>
          <w:bCs/>
        </w:rPr>
        <w:t xml:space="preserve"> Smlouvy, je Objednatel oprávněn požadovat po Zhotoviteli smluvní pokutu ve výši 10 000 Kč za porušení shora uvedené povinnosti zjištěné v rámci jedné kontroly pracoviště Objednatelem či jinak.</w:t>
      </w:r>
    </w:p>
    <w:p w14:paraId="579C676A" w14:textId="1F96C7A6" w:rsidR="003A6F49" w:rsidRPr="00966F82" w:rsidRDefault="003A6F49" w:rsidP="00DC69BA">
      <w:pPr>
        <w:pStyle w:val="RLTextlnkuslovan"/>
        <w:numPr>
          <w:ilvl w:val="1"/>
          <w:numId w:val="8"/>
        </w:numPr>
        <w:ind w:left="993" w:hanging="633"/>
        <w:rPr>
          <w:bCs/>
        </w:rPr>
      </w:pPr>
      <w:bookmarkStart w:id="65" w:name="_Ref437440825"/>
      <w:r w:rsidRPr="00EA5C94">
        <w:rPr>
          <w:bCs/>
        </w:rPr>
        <w:t xml:space="preserve">V případě, že Zhotovitel poruší jakoukoliv povinnost vyplývající pro něj z platných právních </w:t>
      </w:r>
      <w:r w:rsidR="00136A08">
        <w:rPr>
          <w:bCs/>
        </w:rPr>
        <w:t>a ostatních předpis</w:t>
      </w:r>
      <w:r w:rsidR="00966F82">
        <w:rPr>
          <w:bCs/>
        </w:rPr>
        <w:t xml:space="preserve">ů </w:t>
      </w:r>
      <w:r w:rsidR="00CD1141">
        <w:rPr>
          <w:bCs/>
        </w:rPr>
        <w:t xml:space="preserve">nebo </w:t>
      </w:r>
      <w:r w:rsidR="00FE4725">
        <w:rPr>
          <w:bCs/>
        </w:rPr>
        <w:t xml:space="preserve">z dokumentu </w:t>
      </w:r>
      <w:r w:rsidR="00FE4725" w:rsidRPr="00D14456">
        <w:rPr>
          <w:bCs/>
        </w:rPr>
        <w:t>Zásady a povinnosti cizích fyzických nebo právnických osob na pracovišti E.ON</w:t>
      </w:r>
      <w:r w:rsidR="00CD1141">
        <w:rPr>
          <w:bCs/>
        </w:rPr>
        <w:t xml:space="preserve"> </w:t>
      </w:r>
      <w:r w:rsidRPr="00EA5C94">
        <w:rPr>
          <w:bCs/>
        </w:rPr>
        <w:t xml:space="preserve">v souvislosti s BOZP </w:t>
      </w:r>
      <w:r w:rsidR="003511B8" w:rsidRPr="00EA5C94">
        <w:rPr>
          <w:bCs/>
        </w:rPr>
        <w:t>(</w:t>
      </w:r>
      <w:r w:rsidR="00397CB2">
        <w:rPr>
          <w:bCs/>
        </w:rPr>
        <w:t>viz</w:t>
      </w:r>
      <w:r w:rsidR="003511B8" w:rsidRPr="00EA5C94">
        <w:rPr>
          <w:bCs/>
        </w:rPr>
        <w:t xml:space="preserve"> </w:t>
      </w:r>
      <w:r w:rsidR="003511B8" w:rsidRPr="00966F82">
        <w:rPr>
          <w:bCs/>
        </w:rPr>
        <w:t xml:space="preserve">příloha 11 </w:t>
      </w:r>
      <w:r w:rsidR="00652D7C">
        <w:rPr>
          <w:bCs/>
        </w:rPr>
        <w:t>A</w:t>
      </w:r>
      <w:r w:rsidR="00652D7C" w:rsidRPr="00966F82">
        <w:rPr>
          <w:bCs/>
        </w:rPr>
        <w:t xml:space="preserve"> </w:t>
      </w:r>
      <w:r w:rsidR="003511B8" w:rsidRPr="00966F82">
        <w:rPr>
          <w:bCs/>
        </w:rPr>
        <w:t xml:space="preserve">této Smlouvy) </w:t>
      </w:r>
      <w:r w:rsidRPr="00966F82">
        <w:rPr>
          <w:bCs/>
        </w:rPr>
        <w:t>je Objednatel oprávněn požadovat po Zhotoviteli smluvní pokutu:</w:t>
      </w:r>
      <w:bookmarkEnd w:id="65"/>
    </w:p>
    <w:p w14:paraId="26382374" w14:textId="40FA5AB9" w:rsidR="00847C1E" w:rsidRDefault="00847C1E" w:rsidP="00852C2B">
      <w:pPr>
        <w:pStyle w:val="RLTextlnkuslovan"/>
        <w:numPr>
          <w:ilvl w:val="2"/>
          <w:numId w:val="13"/>
        </w:numPr>
        <w:rPr>
          <w:bCs/>
        </w:rPr>
      </w:pPr>
      <w:r w:rsidRPr="00966F82">
        <w:rPr>
          <w:bCs/>
        </w:rPr>
        <w:t>Ve výši 2 000,-Kč za jedno</w:t>
      </w:r>
      <w:r w:rsidRPr="00847C1E">
        <w:rPr>
          <w:bCs/>
        </w:rPr>
        <w:t xml:space="preserve"> či více méně závažných porušení v rám</w:t>
      </w:r>
      <w:r w:rsidR="0010620D">
        <w:rPr>
          <w:bCs/>
        </w:rPr>
        <w:t>ci jedné prohlídky či kontroly O</w:t>
      </w:r>
      <w:r w:rsidRPr="00847C1E">
        <w:rPr>
          <w:bCs/>
        </w:rPr>
        <w:t>bjednatelem, tj. jednotlivá méně závažná pochybení zjištěná v rámci jedné prohlídky nebudou načítána</w:t>
      </w:r>
      <w:r w:rsidR="000A25A1">
        <w:rPr>
          <w:bCs/>
        </w:rPr>
        <w:t>. Za méně závažná porušení, ve smyslu tohoto odstavce, se považují porušení povin</w:t>
      </w:r>
      <w:r w:rsidR="0092021B">
        <w:rPr>
          <w:bCs/>
        </w:rPr>
        <w:t>n</w:t>
      </w:r>
      <w:r w:rsidR="000A25A1">
        <w:rPr>
          <w:bCs/>
        </w:rPr>
        <w:t>ostí ve vztahu</w:t>
      </w:r>
      <w:r w:rsidR="00145D51">
        <w:rPr>
          <w:bCs/>
        </w:rPr>
        <w:t xml:space="preserve"> k</w:t>
      </w:r>
      <w:r w:rsidR="000A25A1">
        <w:rPr>
          <w:bCs/>
        </w:rPr>
        <w:t xml:space="preserve"> BOZP, která nejsou definována v příloze </w:t>
      </w:r>
      <w:r w:rsidR="0092021B">
        <w:rPr>
          <w:bCs/>
        </w:rPr>
        <w:t xml:space="preserve">č. </w:t>
      </w:r>
      <w:r w:rsidR="00FE4725">
        <w:rPr>
          <w:bCs/>
        </w:rPr>
        <w:t>11 C</w:t>
      </w:r>
      <w:r w:rsidR="000A25A1">
        <w:rPr>
          <w:bCs/>
        </w:rPr>
        <w:t xml:space="preserve"> této Smlouvy, jako závažná porušení povinností ve vztahu k BOZP</w:t>
      </w:r>
      <w:r>
        <w:rPr>
          <w:bCs/>
        </w:rPr>
        <w:t>;</w:t>
      </w:r>
    </w:p>
    <w:p w14:paraId="52B4D9BA" w14:textId="77777777" w:rsidR="00847C1E" w:rsidRPr="00847C1E" w:rsidRDefault="00847C1E" w:rsidP="00852C2B">
      <w:pPr>
        <w:pStyle w:val="Odstavecseseznamem"/>
        <w:numPr>
          <w:ilvl w:val="2"/>
          <w:numId w:val="13"/>
        </w:numPr>
        <w:rPr>
          <w:rFonts w:ascii="Calibri" w:eastAsia="Times New Roman" w:hAnsi="Calibri" w:cs="Times New Roman"/>
          <w:bCs/>
          <w:szCs w:val="24"/>
          <w:lang w:eastAsia="cs-CZ"/>
        </w:rPr>
      </w:pPr>
      <w:r w:rsidRPr="00F17E61">
        <w:rPr>
          <w:rFonts w:ascii="Calibri" w:eastAsia="Times New Roman" w:hAnsi="Calibri" w:cs="Times New Roman"/>
          <w:bCs/>
          <w:szCs w:val="24"/>
          <w:lang w:eastAsia="cs-CZ"/>
        </w:rPr>
        <w:t xml:space="preserve"> </w:t>
      </w:r>
      <w:r>
        <w:rPr>
          <w:rFonts w:ascii="Calibri" w:eastAsia="Times New Roman" w:hAnsi="Calibri" w:cs="Times New Roman"/>
          <w:bCs/>
          <w:szCs w:val="24"/>
          <w:lang w:eastAsia="cs-CZ"/>
        </w:rPr>
        <w:t xml:space="preserve">ve výši 20 </w:t>
      </w:r>
      <w:r w:rsidRPr="00847C1E">
        <w:rPr>
          <w:rFonts w:ascii="Calibri" w:eastAsia="Times New Roman" w:hAnsi="Calibri" w:cs="Times New Roman"/>
          <w:bCs/>
          <w:szCs w:val="24"/>
          <w:lang w:eastAsia="cs-CZ"/>
        </w:rPr>
        <w:t>000,-Kč za každý jedno</w:t>
      </w:r>
      <w:r>
        <w:rPr>
          <w:rFonts w:ascii="Calibri" w:eastAsia="Times New Roman" w:hAnsi="Calibri" w:cs="Times New Roman"/>
          <w:bCs/>
          <w:szCs w:val="24"/>
          <w:lang w:eastAsia="cs-CZ"/>
        </w:rPr>
        <w:t>tlivý případ závažného porušení;</w:t>
      </w:r>
    </w:p>
    <w:p w14:paraId="7F11A46F" w14:textId="1F8FC831" w:rsidR="00A3505D" w:rsidRPr="00EA5C94" w:rsidRDefault="00A3505D" w:rsidP="00852C2B">
      <w:pPr>
        <w:pStyle w:val="RLTextlnkuslovan"/>
        <w:numPr>
          <w:ilvl w:val="2"/>
          <w:numId w:val="13"/>
        </w:numPr>
        <w:rPr>
          <w:bCs/>
        </w:rPr>
      </w:pPr>
      <w:r w:rsidRPr="00EA5C94">
        <w:rPr>
          <w:bCs/>
        </w:rPr>
        <w:t xml:space="preserve">V případě </w:t>
      </w:r>
      <w:r w:rsidR="00CA0129" w:rsidRPr="00EA5C94">
        <w:rPr>
          <w:bCs/>
        </w:rPr>
        <w:t>každého</w:t>
      </w:r>
      <w:r w:rsidRPr="00EA5C94">
        <w:rPr>
          <w:bCs/>
        </w:rPr>
        <w:t xml:space="preserve"> závažného porušení</w:t>
      </w:r>
      <w:r w:rsidR="000259B8" w:rsidRPr="00EA5C94">
        <w:rPr>
          <w:bCs/>
        </w:rPr>
        <w:t xml:space="preserve"> povinností ve vztahu k</w:t>
      </w:r>
      <w:r w:rsidRPr="00EA5C94">
        <w:rPr>
          <w:bCs/>
        </w:rPr>
        <w:t xml:space="preserve"> BOZP</w:t>
      </w:r>
      <w:r w:rsidR="00847C1E" w:rsidRPr="00F17E61">
        <w:rPr>
          <w:bCs/>
        </w:rPr>
        <w:t xml:space="preserve"> </w:t>
      </w:r>
      <w:r w:rsidR="00847C1E" w:rsidRPr="00847C1E">
        <w:rPr>
          <w:bCs/>
        </w:rPr>
        <w:t>s následkem těžkého zranění či úmrtí jakékoli osoby v souvislosti s realizací díla a to v případě, že příslušný OIP (Oblastní inspektorát práce) ve zprávě jednoznačn</w:t>
      </w:r>
      <w:r w:rsidR="00847C1E">
        <w:rPr>
          <w:bCs/>
        </w:rPr>
        <w:t xml:space="preserve">ě stanoví pochybení zhotovitele </w:t>
      </w:r>
      <w:r w:rsidR="000259B8" w:rsidRPr="00EA5C94">
        <w:rPr>
          <w:bCs/>
        </w:rPr>
        <w:t>ve výši do</w:t>
      </w:r>
      <w:r w:rsidR="00847C1E">
        <w:rPr>
          <w:bCs/>
        </w:rPr>
        <w:t xml:space="preserve"> 50</w:t>
      </w:r>
      <w:r w:rsidR="003511B8" w:rsidRPr="00EA5C94">
        <w:rPr>
          <w:bCs/>
        </w:rPr>
        <w:t xml:space="preserve"> </w:t>
      </w:r>
      <w:r w:rsidR="005455A8" w:rsidRPr="00EA5C94">
        <w:rPr>
          <w:bCs/>
        </w:rPr>
        <w:t>000</w:t>
      </w:r>
      <w:r w:rsidR="003511B8" w:rsidRPr="00EA5C94">
        <w:rPr>
          <w:bCs/>
        </w:rPr>
        <w:t xml:space="preserve"> Kč </w:t>
      </w:r>
      <w:r w:rsidR="000259B8" w:rsidRPr="00EA5C94">
        <w:rPr>
          <w:bCs/>
        </w:rPr>
        <w:t>dle závažnosti.</w:t>
      </w:r>
    </w:p>
    <w:p w14:paraId="62DE3DCB" w14:textId="7A66518F" w:rsidR="003A6F49" w:rsidRPr="00EA5C94" w:rsidRDefault="003511B8" w:rsidP="003511B8">
      <w:pPr>
        <w:pStyle w:val="RLTextlnkuslovan"/>
        <w:tabs>
          <w:tab w:val="clear" w:pos="1474"/>
        </w:tabs>
        <w:ind w:left="792" w:firstLine="0"/>
        <w:rPr>
          <w:bCs/>
        </w:rPr>
      </w:pPr>
      <w:r w:rsidRPr="00EA5C94">
        <w:rPr>
          <w:bCs/>
        </w:rPr>
        <w:t>Závažná porušení</w:t>
      </w:r>
      <w:r w:rsidR="000259B8" w:rsidRPr="00EA5C94">
        <w:rPr>
          <w:bCs/>
        </w:rPr>
        <w:t xml:space="preserve"> povinností ve vztahu k</w:t>
      </w:r>
      <w:r w:rsidRPr="00EA5C94">
        <w:rPr>
          <w:bCs/>
        </w:rPr>
        <w:t xml:space="preserve"> BOZP </w:t>
      </w:r>
      <w:r w:rsidR="000259B8" w:rsidRPr="00EA5C94">
        <w:rPr>
          <w:bCs/>
        </w:rPr>
        <w:t>jsou definována</w:t>
      </w:r>
      <w:r w:rsidR="00FE4725">
        <w:rPr>
          <w:bCs/>
        </w:rPr>
        <w:t xml:space="preserve"> v příloze č. 11 C</w:t>
      </w:r>
      <w:r w:rsidRPr="00EA5C94">
        <w:rPr>
          <w:bCs/>
        </w:rPr>
        <w:t xml:space="preserve"> této Smlouvy.</w:t>
      </w:r>
    </w:p>
    <w:p w14:paraId="7F00D5B4" w14:textId="20B20AFA" w:rsidR="008611A5" w:rsidRPr="00EA5C94" w:rsidRDefault="008611A5" w:rsidP="00DC69BA">
      <w:pPr>
        <w:pStyle w:val="RLTextlnkuslovan"/>
        <w:numPr>
          <w:ilvl w:val="1"/>
          <w:numId w:val="8"/>
        </w:numPr>
        <w:ind w:left="993" w:hanging="633"/>
        <w:rPr>
          <w:bCs/>
        </w:rPr>
      </w:pPr>
      <w:r w:rsidRPr="00EA5C94">
        <w:rPr>
          <w:bCs/>
        </w:rPr>
        <w:t xml:space="preserve">V případě, že </w:t>
      </w:r>
      <w:r w:rsidR="00D6550D" w:rsidRPr="00EA5C94">
        <w:rPr>
          <w:bCs/>
        </w:rPr>
        <w:t>Zhotovite</w:t>
      </w:r>
      <w:r w:rsidRPr="00EA5C94">
        <w:rPr>
          <w:bCs/>
        </w:rPr>
        <w:t xml:space="preserve">l nedodrží termín </w:t>
      </w:r>
      <w:r w:rsidR="00984DB0" w:rsidRPr="00EA5C94">
        <w:rPr>
          <w:bCs/>
        </w:rPr>
        <w:t>dokončení</w:t>
      </w:r>
      <w:r w:rsidRPr="00EA5C94">
        <w:rPr>
          <w:bCs/>
        </w:rPr>
        <w:t xml:space="preserve"> </w:t>
      </w:r>
      <w:r w:rsidR="00A40F7E">
        <w:rPr>
          <w:bCs/>
        </w:rPr>
        <w:t xml:space="preserve">SNK </w:t>
      </w:r>
      <w:r w:rsidR="00966F82">
        <w:rPr>
          <w:bCs/>
        </w:rPr>
        <w:t xml:space="preserve">dle </w:t>
      </w:r>
      <w:r w:rsidR="00F43767" w:rsidRPr="00EA5C94">
        <w:rPr>
          <w:bCs/>
        </w:rPr>
        <w:t xml:space="preserve">Dílčí </w:t>
      </w:r>
      <w:r w:rsidRPr="00EA5C94">
        <w:rPr>
          <w:bCs/>
        </w:rPr>
        <w:t xml:space="preserve">smlouvy, je </w:t>
      </w:r>
      <w:r w:rsidR="00AE166F" w:rsidRPr="00EA5C94">
        <w:rPr>
          <w:bCs/>
        </w:rPr>
        <w:t>Objednatel oprávněn požadovat po Zhotoviteli</w:t>
      </w:r>
      <w:r w:rsidR="00766607" w:rsidRPr="00EA5C94">
        <w:rPr>
          <w:bCs/>
        </w:rPr>
        <w:t xml:space="preserve"> </w:t>
      </w:r>
      <w:r w:rsidRPr="00EA5C94">
        <w:rPr>
          <w:bCs/>
        </w:rPr>
        <w:t xml:space="preserve">smluvní pokutu ve výši </w:t>
      </w:r>
      <w:r w:rsidR="009D6213">
        <w:rPr>
          <w:bCs/>
        </w:rPr>
        <w:t>1</w:t>
      </w:r>
      <w:r w:rsidRPr="00EA5C94">
        <w:rPr>
          <w:bCs/>
        </w:rPr>
        <w:t xml:space="preserve"> % z </w:t>
      </w:r>
      <w:r w:rsidR="009035FF" w:rsidRPr="00EA5C94">
        <w:rPr>
          <w:bCs/>
        </w:rPr>
        <w:t>předpokládané ceny dílčího plnění</w:t>
      </w:r>
      <w:r w:rsidRPr="00EA5C94">
        <w:rPr>
          <w:bCs/>
        </w:rPr>
        <w:t xml:space="preserve"> </w:t>
      </w:r>
      <w:r w:rsidR="009B6952" w:rsidRPr="00EA5C94">
        <w:rPr>
          <w:bCs/>
        </w:rPr>
        <w:t>uvedené v</w:t>
      </w:r>
      <w:r w:rsidR="00790F54" w:rsidRPr="00EA5C94">
        <w:rPr>
          <w:bCs/>
        </w:rPr>
        <w:t xml:space="preserve">  </w:t>
      </w:r>
      <w:r w:rsidR="00457839" w:rsidRPr="00EA5C94">
        <w:rPr>
          <w:bCs/>
        </w:rPr>
        <w:t>o</w:t>
      </w:r>
      <w:r w:rsidR="009035FF" w:rsidRPr="00EA5C94">
        <w:rPr>
          <w:bCs/>
        </w:rPr>
        <w:t>dvol</w:t>
      </w:r>
      <w:r w:rsidR="00457839" w:rsidRPr="00EA5C94">
        <w:rPr>
          <w:bCs/>
        </w:rPr>
        <w:t>a</w:t>
      </w:r>
      <w:r w:rsidR="009035FF" w:rsidRPr="00EA5C94">
        <w:rPr>
          <w:bCs/>
        </w:rPr>
        <w:t>cí objednávce</w:t>
      </w:r>
      <w:r w:rsidR="00AA292F" w:rsidRPr="00EA5C94">
        <w:rPr>
          <w:bCs/>
        </w:rPr>
        <w:t>,</w:t>
      </w:r>
      <w:r w:rsidR="00280BC4" w:rsidRPr="00EA5C94">
        <w:rPr>
          <w:bCs/>
        </w:rPr>
        <w:t xml:space="preserve"> </w:t>
      </w:r>
      <w:r w:rsidRPr="00EA5C94">
        <w:rPr>
          <w:bCs/>
        </w:rPr>
        <w:t xml:space="preserve">a to </w:t>
      </w:r>
      <w:r w:rsidR="009B6952" w:rsidRPr="00EA5C94">
        <w:rPr>
          <w:bCs/>
        </w:rPr>
        <w:t xml:space="preserve">za každý </w:t>
      </w:r>
      <w:r w:rsidR="009D6213">
        <w:rPr>
          <w:bCs/>
        </w:rPr>
        <w:t>celý týden</w:t>
      </w:r>
      <w:r w:rsidR="009B6952" w:rsidRPr="00EA5C94">
        <w:rPr>
          <w:bCs/>
        </w:rPr>
        <w:t xml:space="preserve"> prodlení.</w:t>
      </w:r>
    </w:p>
    <w:p w14:paraId="5E136635" w14:textId="2562A479" w:rsidR="00E664D6" w:rsidRPr="00EA5C94" w:rsidRDefault="002B6DD1" w:rsidP="00DC69BA">
      <w:pPr>
        <w:pStyle w:val="RLTextlnkuslovan"/>
        <w:numPr>
          <w:ilvl w:val="1"/>
          <w:numId w:val="8"/>
        </w:numPr>
        <w:ind w:left="993" w:hanging="633"/>
        <w:rPr>
          <w:bCs/>
        </w:rPr>
      </w:pPr>
      <w:r>
        <w:rPr>
          <w:bCs/>
        </w:rPr>
        <w:t>Za porušení informačních povinnosti Zhotovitele uvedených</w:t>
      </w:r>
      <w:r w:rsidR="00966F82">
        <w:rPr>
          <w:bCs/>
        </w:rPr>
        <w:t xml:space="preserve"> </w:t>
      </w:r>
      <w:r w:rsidR="00145D51">
        <w:rPr>
          <w:bCs/>
        </w:rPr>
        <w:t>v čl. 9.1.4 a 9.1.5</w:t>
      </w:r>
      <w:r>
        <w:rPr>
          <w:bCs/>
        </w:rPr>
        <w:t xml:space="preserve"> Smlouvy ohledně jeho pracovníků či poddodavatelů, podílejících se na</w:t>
      </w:r>
      <w:r w:rsidR="00145D51">
        <w:rPr>
          <w:bCs/>
        </w:rPr>
        <w:t xml:space="preserve"> dílčím plnění dle této smlouvy, </w:t>
      </w:r>
      <w:r w:rsidR="00DD4460" w:rsidRPr="00EA5C94">
        <w:rPr>
          <w:bCs/>
        </w:rPr>
        <w:t xml:space="preserve">je </w:t>
      </w:r>
      <w:r w:rsidR="00AE166F" w:rsidRPr="00EA5C94">
        <w:rPr>
          <w:bCs/>
        </w:rPr>
        <w:t>Objednatel oprávněn požadovat po Zhotoviteli</w:t>
      </w:r>
      <w:r w:rsidR="00E664D6" w:rsidRPr="00EA5C94">
        <w:rPr>
          <w:bCs/>
        </w:rPr>
        <w:t xml:space="preserve"> smluvní pokutu ve výši 10 000 Kč za každý jednotlivý případ porušení této povinnosti.</w:t>
      </w:r>
    </w:p>
    <w:p w14:paraId="2944D6FF" w14:textId="0DACDB73" w:rsidR="00AB1732" w:rsidRPr="00EA5C94" w:rsidRDefault="006453D7" w:rsidP="00DC69BA">
      <w:pPr>
        <w:pStyle w:val="RLTextlnkuslovan"/>
        <w:numPr>
          <w:ilvl w:val="1"/>
          <w:numId w:val="8"/>
        </w:numPr>
        <w:ind w:left="993" w:hanging="633"/>
        <w:rPr>
          <w:bCs/>
        </w:rPr>
      </w:pPr>
      <w:r w:rsidRPr="00EA5C94">
        <w:rPr>
          <w:bCs/>
        </w:rPr>
        <w:t xml:space="preserve">V případě, že </w:t>
      </w:r>
      <w:r w:rsidR="00D6550D" w:rsidRPr="00EA5C94">
        <w:rPr>
          <w:bCs/>
        </w:rPr>
        <w:t>Zhotovite</w:t>
      </w:r>
      <w:r w:rsidR="00E664D6" w:rsidRPr="00EA5C94">
        <w:rPr>
          <w:bCs/>
        </w:rPr>
        <w:t xml:space="preserve">l poruší zákaz svěřit </w:t>
      </w:r>
      <w:r w:rsidR="00CB6265">
        <w:rPr>
          <w:bCs/>
        </w:rPr>
        <w:t>Pod</w:t>
      </w:r>
      <w:r w:rsidR="00CF4A09" w:rsidRPr="00EA5C94">
        <w:rPr>
          <w:bCs/>
        </w:rPr>
        <w:t>dod</w:t>
      </w:r>
      <w:r w:rsidR="00E664D6" w:rsidRPr="00EA5C94">
        <w:rPr>
          <w:bCs/>
        </w:rPr>
        <w:t xml:space="preserve">avatelům </w:t>
      </w:r>
      <w:r w:rsidR="00DD4460" w:rsidRPr="00EA5C94">
        <w:rPr>
          <w:bCs/>
        </w:rPr>
        <w:t xml:space="preserve">činnost </w:t>
      </w:r>
      <w:r w:rsidR="009A32A3" w:rsidRPr="00EA5C94">
        <w:rPr>
          <w:bCs/>
        </w:rPr>
        <w:t>elektromontážních prací</w:t>
      </w:r>
      <w:r w:rsidR="00E664D6" w:rsidRPr="00EA5C94">
        <w:rPr>
          <w:bCs/>
        </w:rPr>
        <w:t xml:space="preserve"> dle </w:t>
      </w:r>
      <w:r w:rsidR="00CD54FD" w:rsidRPr="00EA5C94">
        <w:rPr>
          <w:bCs/>
        </w:rPr>
        <w:t>odst.</w:t>
      </w:r>
      <w:r w:rsidR="00DD4460" w:rsidRPr="00EA5C94">
        <w:rPr>
          <w:bCs/>
        </w:rPr>
        <w:t xml:space="preserve"> </w:t>
      </w:r>
      <w:r w:rsidR="00E7297E" w:rsidRPr="00EA5C94">
        <w:rPr>
          <w:bCs/>
        </w:rPr>
        <w:fldChar w:fldCharType="begin"/>
      </w:r>
      <w:r w:rsidR="00D45594" w:rsidRPr="00EA5C94">
        <w:rPr>
          <w:bCs/>
        </w:rPr>
        <w:instrText xml:space="preserve"> REF _Ref430624704 \r \h </w:instrText>
      </w:r>
      <w:r w:rsidR="00EA5C94">
        <w:rPr>
          <w:bCs/>
        </w:rPr>
        <w:instrText xml:space="preserve"> \* MERGEFORMAT </w:instrText>
      </w:r>
      <w:r w:rsidR="00E7297E" w:rsidRPr="00EA5C94">
        <w:rPr>
          <w:bCs/>
        </w:rPr>
      </w:r>
      <w:r w:rsidR="00E7297E" w:rsidRPr="00EA5C94">
        <w:rPr>
          <w:bCs/>
        </w:rPr>
        <w:fldChar w:fldCharType="separate"/>
      </w:r>
      <w:r w:rsidR="0010551A">
        <w:rPr>
          <w:bCs/>
        </w:rPr>
        <w:t>9.1.5</w:t>
      </w:r>
      <w:r w:rsidR="00E7297E" w:rsidRPr="00EA5C94">
        <w:rPr>
          <w:bCs/>
        </w:rPr>
        <w:fldChar w:fldCharType="end"/>
      </w:r>
      <w:r w:rsidR="00563756" w:rsidRPr="00EA5C94">
        <w:rPr>
          <w:bCs/>
        </w:rPr>
        <w:t>,</w:t>
      </w:r>
      <w:r w:rsidR="00E664D6" w:rsidRPr="00EA5C94">
        <w:rPr>
          <w:bCs/>
        </w:rPr>
        <w:t xml:space="preserve"> </w:t>
      </w:r>
      <w:r w:rsidR="00DD4460" w:rsidRPr="00EA5C94">
        <w:rPr>
          <w:bCs/>
        </w:rPr>
        <w:t xml:space="preserve">je </w:t>
      </w:r>
      <w:r w:rsidR="00AE166F" w:rsidRPr="00EA5C94">
        <w:rPr>
          <w:bCs/>
        </w:rPr>
        <w:t>Objednatel oprávněn požadovat po Zhotoviteli</w:t>
      </w:r>
      <w:r w:rsidR="00E664D6" w:rsidRPr="00EA5C94">
        <w:rPr>
          <w:bCs/>
        </w:rPr>
        <w:t xml:space="preserve"> smluvní pokutu ve výši </w:t>
      </w:r>
      <w:r w:rsidR="00EC73CD">
        <w:rPr>
          <w:bCs/>
        </w:rPr>
        <w:t>2</w:t>
      </w:r>
      <w:r w:rsidR="00E664D6" w:rsidRPr="00EA5C94">
        <w:rPr>
          <w:bCs/>
        </w:rPr>
        <w:t>0 000 Kč</w:t>
      </w:r>
      <w:r w:rsidR="002628B6" w:rsidRPr="002628B6">
        <w:rPr>
          <w:bCs/>
        </w:rPr>
        <w:t xml:space="preserve"> </w:t>
      </w:r>
      <w:r w:rsidR="002628B6">
        <w:rPr>
          <w:bCs/>
        </w:rPr>
        <w:t>za jednotlivý případ</w:t>
      </w:r>
      <w:r w:rsidR="002628B6" w:rsidRPr="00EA5C94">
        <w:rPr>
          <w:bCs/>
        </w:rPr>
        <w:t>.</w:t>
      </w:r>
    </w:p>
    <w:p w14:paraId="50F8C303" w14:textId="77777777" w:rsidR="001A45D2" w:rsidRPr="00EA5C94" w:rsidRDefault="001A45D2" w:rsidP="00DC69BA">
      <w:pPr>
        <w:pStyle w:val="RLTextlnkuslovan"/>
        <w:numPr>
          <w:ilvl w:val="1"/>
          <w:numId w:val="8"/>
        </w:numPr>
        <w:ind w:left="993" w:hanging="633"/>
        <w:rPr>
          <w:bCs/>
        </w:rPr>
      </w:pPr>
      <w:r w:rsidRPr="00EA5C94">
        <w:rPr>
          <w:bCs/>
        </w:rPr>
        <w:t xml:space="preserve">V případě, že Zhotovitel způsobí přerušení dodávek elektrické energie mimo rámec plánovaného počtu odstávek či vypínacích dnů, je Objednatel oprávněn požadovat po </w:t>
      </w:r>
      <w:r w:rsidRPr="00EA5C94">
        <w:rPr>
          <w:bCs/>
        </w:rPr>
        <w:lastRenderedPageBreak/>
        <w:t xml:space="preserve">Zhotoviteli smluvní pokutu ve výši </w:t>
      </w:r>
      <w:r w:rsidR="00CE1CA9" w:rsidRPr="00EA5C94">
        <w:rPr>
          <w:bCs/>
        </w:rPr>
        <w:t>15</w:t>
      </w:r>
      <w:r w:rsidRPr="00EA5C94">
        <w:rPr>
          <w:bCs/>
        </w:rPr>
        <w:t xml:space="preserve"> 000 Kč</w:t>
      </w:r>
      <w:r w:rsidR="00CE1CA9" w:rsidRPr="00EA5C94">
        <w:rPr>
          <w:bCs/>
        </w:rPr>
        <w:t xml:space="preserve"> za každý započatý den odstávky či za každý další započatý vypínací den navíc</w:t>
      </w:r>
      <w:r w:rsidRPr="00EA5C94">
        <w:rPr>
          <w:bCs/>
        </w:rPr>
        <w:t>.</w:t>
      </w:r>
    </w:p>
    <w:p w14:paraId="725E23C7" w14:textId="44B5E38F" w:rsidR="002351F9" w:rsidRPr="00EA5C94" w:rsidRDefault="00DD4460" w:rsidP="00DC69BA">
      <w:pPr>
        <w:pStyle w:val="RLTextlnkuslovan"/>
        <w:numPr>
          <w:ilvl w:val="1"/>
          <w:numId w:val="8"/>
        </w:numPr>
        <w:ind w:left="993" w:hanging="633"/>
        <w:rPr>
          <w:bCs/>
        </w:rPr>
      </w:pPr>
      <w:bookmarkStart w:id="66" w:name="_Ref440553007"/>
      <w:r w:rsidRPr="00EA5C94">
        <w:rPr>
          <w:bCs/>
        </w:rPr>
        <w:t xml:space="preserve">V případě, že </w:t>
      </w:r>
      <w:r w:rsidR="00D6550D" w:rsidRPr="00EA5C94">
        <w:rPr>
          <w:bCs/>
        </w:rPr>
        <w:t>Zhotovite</w:t>
      </w:r>
      <w:r w:rsidR="00E664D6" w:rsidRPr="00EA5C94">
        <w:rPr>
          <w:bCs/>
        </w:rPr>
        <w:t>l poruší jakouk</w:t>
      </w:r>
      <w:r w:rsidRPr="00EA5C94">
        <w:rPr>
          <w:bCs/>
        </w:rPr>
        <w:t xml:space="preserve">oliv povinnost plynoucí z této </w:t>
      </w:r>
      <w:r w:rsidR="00586DF7" w:rsidRPr="00EA5C94">
        <w:rPr>
          <w:bCs/>
        </w:rPr>
        <w:t>Smlou</w:t>
      </w:r>
      <w:r w:rsidR="00E664D6" w:rsidRPr="00EA5C94">
        <w:rPr>
          <w:bCs/>
        </w:rPr>
        <w:t>vy, která nebyla v tomto čl</w:t>
      </w:r>
      <w:r w:rsidRPr="00EA5C94">
        <w:rPr>
          <w:bCs/>
        </w:rPr>
        <w:t xml:space="preserve">ánku výslovně upravena, </w:t>
      </w:r>
      <w:r w:rsidR="00AE166F" w:rsidRPr="00EA5C94">
        <w:rPr>
          <w:bCs/>
        </w:rPr>
        <w:t>je Objednatel oprávněn požadovat po Zhotoviteli smluvní pokutu</w:t>
      </w:r>
      <w:r w:rsidR="00E664D6" w:rsidRPr="00EA5C94">
        <w:rPr>
          <w:bCs/>
        </w:rPr>
        <w:t xml:space="preserve"> ve výši 1 000 Kč za každý jednotlivý případ porušení</w:t>
      </w:r>
      <w:r w:rsidR="009260E0" w:rsidRPr="00EA5C94">
        <w:rPr>
          <w:bCs/>
        </w:rPr>
        <w:t xml:space="preserve">, jedná-li se však o porušení povinností dle čl. </w:t>
      </w:r>
      <w:r w:rsidR="00266EFF">
        <w:fldChar w:fldCharType="begin"/>
      </w:r>
      <w:r w:rsidR="00266EFF">
        <w:instrText xml:space="preserve"> REF _Ref440553052 \r \h  \* MERGEFORMAT </w:instrText>
      </w:r>
      <w:r w:rsidR="00266EFF">
        <w:fldChar w:fldCharType="separate"/>
      </w:r>
      <w:r w:rsidR="0010551A" w:rsidRPr="0010551A">
        <w:rPr>
          <w:bCs/>
        </w:rPr>
        <w:t>11</w:t>
      </w:r>
      <w:r w:rsidR="00266EFF">
        <w:fldChar w:fldCharType="end"/>
      </w:r>
      <w:r w:rsidR="009260E0" w:rsidRPr="00EA5C94">
        <w:rPr>
          <w:bCs/>
        </w:rPr>
        <w:t xml:space="preserve">, je Objednatel oprávněn požadovat po Zhotoviteli smluvní pokutu ve výši </w:t>
      </w:r>
      <w:r w:rsidR="002A48C9">
        <w:rPr>
          <w:bCs/>
        </w:rPr>
        <w:t>1</w:t>
      </w:r>
      <w:r w:rsidR="009260E0" w:rsidRPr="00EA5C94">
        <w:rPr>
          <w:bCs/>
        </w:rPr>
        <w:t>0 000 Kč za každý jednotlivý případ porušení</w:t>
      </w:r>
      <w:r w:rsidR="002A48C9">
        <w:rPr>
          <w:bCs/>
        </w:rPr>
        <w:t>, není-li stanoveno jinak</w:t>
      </w:r>
      <w:bookmarkEnd w:id="66"/>
      <w:r w:rsidR="002A48C9">
        <w:rPr>
          <w:bCs/>
        </w:rPr>
        <w:t>.</w:t>
      </w:r>
    </w:p>
    <w:p w14:paraId="208F7365" w14:textId="77777777" w:rsidR="006453D7" w:rsidRPr="00EA5C94" w:rsidRDefault="006453D7" w:rsidP="00DC69BA">
      <w:pPr>
        <w:pStyle w:val="RLTextlnkuslovan"/>
        <w:numPr>
          <w:ilvl w:val="1"/>
          <w:numId w:val="8"/>
        </w:numPr>
        <w:ind w:left="993" w:hanging="633"/>
        <w:rPr>
          <w:bCs/>
        </w:rPr>
      </w:pPr>
      <w:r w:rsidRPr="00EA5C94">
        <w:rPr>
          <w:bCs/>
        </w:rPr>
        <w:t xml:space="preserve">V případě, že </w:t>
      </w:r>
      <w:r w:rsidR="00D6550D" w:rsidRPr="00EA5C94">
        <w:rPr>
          <w:bCs/>
        </w:rPr>
        <w:t>Zhotovite</w:t>
      </w:r>
      <w:r w:rsidR="00E664D6" w:rsidRPr="00EA5C94">
        <w:rPr>
          <w:bCs/>
        </w:rPr>
        <w:t>l neměl objektivní možnost pl</w:t>
      </w:r>
      <w:r w:rsidR="00DD4460" w:rsidRPr="00EA5C94">
        <w:rPr>
          <w:bCs/>
        </w:rPr>
        <w:t xml:space="preserve">nit své povinnosti plynoucí ze </w:t>
      </w:r>
      <w:r w:rsidR="00586DF7" w:rsidRPr="00EA5C94">
        <w:rPr>
          <w:bCs/>
        </w:rPr>
        <w:t>Smlou</w:t>
      </w:r>
      <w:r w:rsidR="00E664D6" w:rsidRPr="00EA5C94">
        <w:rPr>
          <w:bCs/>
        </w:rPr>
        <w:t>vy,</w:t>
      </w:r>
      <w:r w:rsidR="004470B7" w:rsidRPr="00EA5C94">
        <w:rPr>
          <w:bCs/>
        </w:rPr>
        <w:t xml:space="preserve"> nikoliv z důvodu na jeho straně</w:t>
      </w:r>
      <w:r w:rsidR="00E664D6" w:rsidRPr="00EA5C94">
        <w:rPr>
          <w:bCs/>
        </w:rPr>
        <w:t>,</w:t>
      </w:r>
      <w:r w:rsidR="004470B7" w:rsidRPr="00EA5C94">
        <w:rPr>
          <w:bCs/>
        </w:rPr>
        <w:t xml:space="preserve"> ale z důvodu trvajících okolností vylučujících odpovědnost (</w:t>
      </w:r>
      <w:r w:rsidR="000E1B4B" w:rsidRPr="00EA5C94">
        <w:rPr>
          <w:bCs/>
        </w:rPr>
        <w:t>tzv.</w:t>
      </w:r>
      <w:r w:rsidR="004470B7" w:rsidRPr="00EA5C94">
        <w:rPr>
          <w:bCs/>
        </w:rPr>
        <w:t xml:space="preserve"> „vyšší moc“</w:t>
      </w:r>
      <w:r w:rsidR="000E1B4B" w:rsidRPr="00EA5C94">
        <w:rPr>
          <w:bCs/>
        </w:rPr>
        <w:t xml:space="preserve"> nebo neposkytnutí patřičné součinnosti ze strany dotčeného vlastníka pozemku, </w:t>
      </w:r>
      <w:r w:rsidR="0093420C" w:rsidRPr="00EA5C94">
        <w:rPr>
          <w:bCs/>
        </w:rPr>
        <w:t xml:space="preserve">živelná </w:t>
      </w:r>
      <w:r w:rsidR="000E1B4B" w:rsidRPr="00EA5C94">
        <w:rPr>
          <w:bCs/>
        </w:rPr>
        <w:t>pohroma nebo havárie</w:t>
      </w:r>
      <w:r w:rsidR="004470B7" w:rsidRPr="00EA5C94">
        <w:rPr>
          <w:bCs/>
        </w:rPr>
        <w:t>)</w:t>
      </w:r>
      <w:r w:rsidR="000940CA" w:rsidRPr="00EA5C94">
        <w:rPr>
          <w:bCs/>
        </w:rPr>
        <w:t>,</w:t>
      </w:r>
      <w:r w:rsidR="00E664D6" w:rsidRPr="00EA5C94">
        <w:rPr>
          <w:bCs/>
        </w:rPr>
        <w:t xml:space="preserve"> není tato sku</w:t>
      </w:r>
      <w:r w:rsidR="00DD4460" w:rsidRPr="00EA5C94">
        <w:rPr>
          <w:bCs/>
        </w:rPr>
        <w:t xml:space="preserve">tečnost považována za porušení </w:t>
      </w:r>
      <w:r w:rsidR="00586DF7" w:rsidRPr="00EA5C94">
        <w:rPr>
          <w:bCs/>
        </w:rPr>
        <w:t>Smlou</w:t>
      </w:r>
      <w:r w:rsidR="00DD4460" w:rsidRPr="00EA5C94">
        <w:rPr>
          <w:bCs/>
        </w:rPr>
        <w:t xml:space="preserve">vy ze strany </w:t>
      </w:r>
      <w:r w:rsidR="00D6550D" w:rsidRPr="00EA5C94">
        <w:rPr>
          <w:bCs/>
        </w:rPr>
        <w:t>Zhotovite</w:t>
      </w:r>
      <w:r w:rsidR="00E664D6" w:rsidRPr="00EA5C94">
        <w:rPr>
          <w:bCs/>
        </w:rPr>
        <w:t>le</w:t>
      </w:r>
      <w:r w:rsidR="00DD4460" w:rsidRPr="00EA5C94">
        <w:rPr>
          <w:bCs/>
        </w:rPr>
        <w:t>.</w:t>
      </w:r>
      <w:r w:rsidR="004470B7" w:rsidRPr="00EA5C94">
        <w:rPr>
          <w:bCs/>
        </w:rPr>
        <w:t xml:space="preserve"> </w:t>
      </w:r>
      <w:r w:rsidRPr="00EA5C94">
        <w:rPr>
          <w:bCs/>
        </w:rPr>
        <w:t>Vyšší mocí se rozumí takové překážky nebo okolnosti, které nastaly po vzniku závazku nezávisle na vůli stran, mají mimořádnou povahu, jsou neodvratitelné, nepředvídatelné a brání objektivně plnění povinností (např. válečný stav, občanské nepokoje, požár, záplavy, epidemie, karanténní opatření, stávky). Dotčená strana je v takovém případě povinna neprodleně informovat druhou smluvní stranu o povaze, počátku a konci události vyšší moci, která brání plnění dle této</w:t>
      </w:r>
      <w:r w:rsidR="004470B7" w:rsidRPr="00EA5C94">
        <w:rPr>
          <w:bCs/>
        </w:rPr>
        <w:t xml:space="preserve"> </w:t>
      </w:r>
      <w:r w:rsidR="00586DF7" w:rsidRPr="00EA5C94">
        <w:rPr>
          <w:bCs/>
        </w:rPr>
        <w:t>Smlou</w:t>
      </w:r>
      <w:r w:rsidRPr="00EA5C94">
        <w:rPr>
          <w:bCs/>
        </w:rPr>
        <w:t xml:space="preserve">vy. </w:t>
      </w:r>
    </w:p>
    <w:p w14:paraId="19A44ED7" w14:textId="77777777" w:rsidR="009D6213" w:rsidRDefault="009D6213" w:rsidP="00DC69BA">
      <w:pPr>
        <w:pStyle w:val="RLTextlnkuslovan"/>
        <w:numPr>
          <w:ilvl w:val="1"/>
          <w:numId w:val="8"/>
        </w:numPr>
        <w:ind w:left="993" w:hanging="633"/>
        <w:rPr>
          <w:bCs/>
        </w:rPr>
      </w:pPr>
      <w:r w:rsidRPr="00EA5C94">
        <w:rPr>
          <w:bCs/>
        </w:rPr>
        <w:t>Objednatel je oprávněn požadovat po Zhotoviteli smluvní pokutu ve výši 20 000 Kč za každou reklamovanou vadu, která způsobí poruchový stav nebo stav bezprostředně ohrožující bezpečný a spolehlivý provoz DS.</w:t>
      </w:r>
    </w:p>
    <w:p w14:paraId="4D158E66" w14:textId="603A631E" w:rsidR="003A37EE" w:rsidRPr="00EA5C94" w:rsidRDefault="003A37EE" w:rsidP="00DC69BA">
      <w:pPr>
        <w:pStyle w:val="RLTextlnkuslovan"/>
        <w:numPr>
          <w:ilvl w:val="1"/>
          <w:numId w:val="8"/>
        </w:numPr>
        <w:ind w:left="993" w:hanging="633"/>
        <w:rPr>
          <w:bCs/>
        </w:rPr>
      </w:pPr>
      <w:r>
        <w:t xml:space="preserve">V případě, že Objednatel nedodrží garantovaný objem výzev k podání nabídek v rozsahu alespoň </w:t>
      </w:r>
      <w:r w:rsidR="00EC73CD">
        <w:t>20</w:t>
      </w:r>
      <w:r>
        <w:t xml:space="preserve"> % hodnoty všech dílčích </w:t>
      </w:r>
      <w:r w:rsidRPr="00DC69BA">
        <w:rPr>
          <w:bCs/>
        </w:rPr>
        <w:t>plnění</w:t>
      </w:r>
      <w:r>
        <w:t xml:space="preserve"> popř.  v rozsahu alespoň </w:t>
      </w:r>
      <w:r w:rsidR="00EC73CD">
        <w:t>15</w:t>
      </w:r>
      <w:r>
        <w:t xml:space="preserve"> % hodnoty všech dílčích plnění viz odst. 4.2, je  dotčený Zhotovitel oprávněn požadovat po Objednateli smluvní pokutu ve výši 50 000 Kč za každé procento nesplnění garantovaného objemu výzev k podání nabídek</w:t>
      </w:r>
    </w:p>
    <w:p w14:paraId="30B26A2E" w14:textId="4000B703" w:rsidR="0069380C" w:rsidRPr="00EA5C94" w:rsidRDefault="00304DAF" w:rsidP="002C1141">
      <w:pPr>
        <w:pStyle w:val="RLlneksmlouvy"/>
        <w:numPr>
          <w:ilvl w:val="0"/>
          <w:numId w:val="8"/>
        </w:numPr>
        <w:rPr>
          <w:caps/>
          <w:szCs w:val="22"/>
        </w:rPr>
      </w:pPr>
      <w:bookmarkStart w:id="67" w:name="_Toc387057243"/>
      <w:bookmarkStart w:id="68" w:name="_Toc387057244"/>
      <w:bookmarkStart w:id="69" w:name="_Toc387057246"/>
      <w:bookmarkStart w:id="70" w:name="_Toc387057247"/>
      <w:r w:rsidRPr="00EA5C94">
        <w:rPr>
          <w:caps/>
          <w:szCs w:val="22"/>
        </w:rPr>
        <w:t>Doba trvání</w:t>
      </w:r>
      <w:r w:rsidR="00695E56">
        <w:rPr>
          <w:caps/>
          <w:szCs w:val="22"/>
        </w:rPr>
        <w:t xml:space="preserve">, pozastavení zadávání jednotlivých SNK </w:t>
      </w:r>
      <w:r w:rsidR="00695E56" w:rsidRPr="00EA5C94">
        <w:rPr>
          <w:caps/>
          <w:szCs w:val="22"/>
        </w:rPr>
        <w:t xml:space="preserve"> </w:t>
      </w:r>
      <w:r w:rsidRPr="00EA5C94">
        <w:rPr>
          <w:caps/>
          <w:szCs w:val="22"/>
        </w:rPr>
        <w:t xml:space="preserve"> a zánik </w:t>
      </w:r>
      <w:r w:rsidR="00586DF7" w:rsidRPr="00EA5C94">
        <w:rPr>
          <w:caps/>
          <w:szCs w:val="22"/>
        </w:rPr>
        <w:t>Smlou</w:t>
      </w:r>
      <w:r w:rsidR="00413104" w:rsidRPr="00EA5C94">
        <w:rPr>
          <w:caps/>
          <w:szCs w:val="22"/>
        </w:rPr>
        <w:t>vy</w:t>
      </w:r>
      <w:bookmarkEnd w:id="67"/>
    </w:p>
    <w:p w14:paraId="1A083C54" w14:textId="5DFC87F4" w:rsidR="007A4251" w:rsidRDefault="007A4251" w:rsidP="00DC69BA">
      <w:pPr>
        <w:pStyle w:val="RLTextlnkuslovan"/>
        <w:numPr>
          <w:ilvl w:val="1"/>
          <w:numId w:val="8"/>
        </w:numPr>
        <w:ind w:left="993" w:hanging="633"/>
        <w:rPr>
          <w:bCs/>
        </w:rPr>
      </w:pPr>
      <w:r>
        <w:rPr>
          <w:bCs/>
        </w:rPr>
        <w:t xml:space="preserve">Tato </w:t>
      </w:r>
      <w:r w:rsidRPr="00DC69BA">
        <w:t>Smlouva</w:t>
      </w:r>
      <w:r>
        <w:rPr>
          <w:bCs/>
        </w:rPr>
        <w:t xml:space="preserve"> nabývá platnosti</w:t>
      </w:r>
      <w:r w:rsidR="00EF7B93">
        <w:rPr>
          <w:bCs/>
        </w:rPr>
        <w:t xml:space="preserve"> a účinosti</w:t>
      </w:r>
      <w:r>
        <w:rPr>
          <w:bCs/>
        </w:rPr>
        <w:t xml:space="preserve"> dnem jejího podpisu všemi Sml</w:t>
      </w:r>
      <w:r w:rsidR="00966F82">
        <w:rPr>
          <w:bCs/>
        </w:rPr>
        <w:t>uvními stranami,  ne však dříve</w:t>
      </w:r>
      <w:r>
        <w:rPr>
          <w:bCs/>
        </w:rPr>
        <w:t xml:space="preserve"> než 1. 1. 201</w:t>
      </w:r>
      <w:r w:rsidR="00EC73CD">
        <w:rPr>
          <w:bCs/>
        </w:rPr>
        <w:t>9</w:t>
      </w:r>
      <w:r>
        <w:rPr>
          <w:bCs/>
        </w:rPr>
        <w:t>. Ustanovení Smlouvy upravující práva a povinnosti týkající se zaškolení Zhotovitele tak, aby byl jednotlivá dílčí plnění schopen začít skutečně realizovat již od 1. 1. 201</w:t>
      </w:r>
      <w:r w:rsidR="00EC73CD">
        <w:rPr>
          <w:bCs/>
        </w:rPr>
        <w:t>9</w:t>
      </w:r>
      <w:r>
        <w:rPr>
          <w:bCs/>
        </w:rPr>
        <w:t>, však nabývají účinnosti již dnem podpisu této Smlouvy. Jde při tom zejména o</w:t>
      </w:r>
    </w:p>
    <w:p w14:paraId="48FF104C" w14:textId="3BA7F171" w:rsidR="007A4251" w:rsidRDefault="007A4251" w:rsidP="002F01AC">
      <w:pPr>
        <w:pStyle w:val="RLTextlnkuslovan"/>
        <w:numPr>
          <w:ilvl w:val="2"/>
          <w:numId w:val="19"/>
        </w:numPr>
        <w:tabs>
          <w:tab w:val="left" w:pos="708"/>
        </w:tabs>
        <w:rPr>
          <w:bCs/>
        </w:rPr>
      </w:pPr>
      <w:r>
        <w:rPr>
          <w:bCs/>
        </w:rPr>
        <w:t xml:space="preserve">školení </w:t>
      </w:r>
      <w:r w:rsidR="00EC73CD">
        <w:rPr>
          <w:bCs/>
        </w:rPr>
        <w:t xml:space="preserve">standardů E.ON </w:t>
      </w:r>
      <w:r w:rsidR="002D6D4F">
        <w:rPr>
          <w:bCs/>
        </w:rPr>
        <w:t xml:space="preserve"> včetně projekční částí a části majetkového vypořádání </w:t>
      </w:r>
      <w:r>
        <w:rPr>
          <w:bCs/>
        </w:rPr>
        <w:t>dle odst. 9.1.1</w:t>
      </w:r>
      <w:r w:rsidR="00C95A38">
        <w:rPr>
          <w:bCs/>
        </w:rPr>
        <w:t>2</w:t>
      </w:r>
      <w:r>
        <w:rPr>
          <w:bCs/>
        </w:rPr>
        <w:t xml:space="preserve">. této Smlouvy, </w:t>
      </w:r>
    </w:p>
    <w:p w14:paraId="7C210CC5" w14:textId="6A791CA8" w:rsidR="007A4251" w:rsidRDefault="007A4251" w:rsidP="002F01AC">
      <w:pPr>
        <w:pStyle w:val="RLTextlnkuslovan"/>
        <w:numPr>
          <w:ilvl w:val="2"/>
          <w:numId w:val="19"/>
        </w:numPr>
        <w:tabs>
          <w:tab w:val="left" w:pos="708"/>
        </w:tabs>
        <w:rPr>
          <w:bCs/>
        </w:rPr>
      </w:pPr>
      <w:r>
        <w:rPr>
          <w:bCs/>
        </w:rPr>
        <w:t xml:space="preserve">školení BOZP a PO dle odst. 10.3. této Smlouvy, </w:t>
      </w:r>
    </w:p>
    <w:p w14:paraId="1AF3E79E" w14:textId="20CB9392" w:rsidR="007A4251" w:rsidRDefault="007A4251" w:rsidP="002F01AC">
      <w:pPr>
        <w:pStyle w:val="RLTextlnkuslovan"/>
        <w:numPr>
          <w:ilvl w:val="2"/>
          <w:numId w:val="19"/>
        </w:numPr>
        <w:tabs>
          <w:tab w:val="left" w:pos="708"/>
        </w:tabs>
        <w:rPr>
          <w:bCs/>
        </w:rPr>
      </w:pPr>
      <w:r>
        <w:rPr>
          <w:bCs/>
        </w:rPr>
        <w:t xml:space="preserve">školení </w:t>
      </w:r>
      <w:r w:rsidR="002C1141">
        <w:rPr>
          <w:bCs/>
        </w:rPr>
        <w:t>revizních techniků</w:t>
      </w:r>
      <w:r>
        <w:rPr>
          <w:bCs/>
        </w:rPr>
        <w:t xml:space="preserve"> dle této Smlouvy, </w:t>
      </w:r>
    </w:p>
    <w:p w14:paraId="1A094A3A" w14:textId="48B40371" w:rsidR="007A4251" w:rsidRDefault="007A4251" w:rsidP="002F01AC">
      <w:pPr>
        <w:pStyle w:val="RLTextlnkuslovan"/>
        <w:numPr>
          <w:ilvl w:val="2"/>
          <w:numId w:val="19"/>
        </w:numPr>
        <w:tabs>
          <w:tab w:val="left" w:pos="708"/>
        </w:tabs>
        <w:rPr>
          <w:bCs/>
        </w:rPr>
      </w:pPr>
      <w:r>
        <w:rPr>
          <w:bCs/>
        </w:rPr>
        <w:t>zaškolení Objednatele pro zacházení s informačními systémy Zhotovitele používanými pro uzavírání Dílčích smluv</w:t>
      </w:r>
      <w:r w:rsidR="00A40F7E">
        <w:rPr>
          <w:bCs/>
        </w:rPr>
        <w:t xml:space="preserve"> na SNK a pro komunikaci mezi Objednatelem a Zhotovitelem</w:t>
      </w:r>
      <w:r>
        <w:rPr>
          <w:bCs/>
        </w:rPr>
        <w:t xml:space="preserve">, </w:t>
      </w:r>
      <w:r w:rsidR="00A40F7E">
        <w:rPr>
          <w:bCs/>
        </w:rPr>
        <w:t>objednávání materiálů na doplňování skladu  E.ON umístěného u dodavatele,</w:t>
      </w:r>
      <w:r>
        <w:rPr>
          <w:bCs/>
        </w:rPr>
        <w:t xml:space="preserve"> vykazování </w:t>
      </w:r>
      <w:r w:rsidR="00A40F7E">
        <w:rPr>
          <w:bCs/>
        </w:rPr>
        <w:t>provedených výkonů a zabudovaných materiál</w:t>
      </w:r>
      <w:r w:rsidR="00EF7B93">
        <w:rPr>
          <w:bCs/>
        </w:rPr>
        <w:t>ů</w:t>
      </w:r>
      <w:r w:rsidR="00EC73CD">
        <w:rPr>
          <w:bCs/>
        </w:rPr>
        <w:t xml:space="preserve"> </w:t>
      </w:r>
      <w:r w:rsidR="00EF7B93">
        <w:rPr>
          <w:bCs/>
        </w:rPr>
        <w:t>p</w:t>
      </w:r>
      <w:r w:rsidR="008E40E0">
        <w:rPr>
          <w:bCs/>
        </w:rPr>
        <w:t xml:space="preserve">rostřednictvím </w:t>
      </w:r>
      <w:r w:rsidR="00EC73CD">
        <w:rPr>
          <w:bCs/>
        </w:rPr>
        <w:t>e</w:t>
      </w:r>
      <w:r w:rsidR="00CA4A57">
        <w:rPr>
          <w:bCs/>
        </w:rPr>
        <w:t xml:space="preserve">xtranetu </w:t>
      </w:r>
      <w:r w:rsidR="002C1141">
        <w:rPr>
          <w:bCs/>
        </w:rPr>
        <w:t xml:space="preserve">(aplikace </w:t>
      </w:r>
      <w:r w:rsidR="002C1141">
        <w:rPr>
          <w:rFonts w:asciiTheme="minorHAnsi" w:hAnsiTheme="minorHAnsi" w:cstheme="minorHAnsi"/>
        </w:rPr>
        <w:t>k evidenci věcných břemen</w:t>
      </w:r>
      <w:r w:rsidR="00CA4A57">
        <w:rPr>
          <w:bCs/>
        </w:rPr>
        <w:t>), geoportál, atd.</w:t>
      </w:r>
    </w:p>
    <w:p w14:paraId="717164E4" w14:textId="0214AC08" w:rsidR="007A4251" w:rsidRDefault="007A4251" w:rsidP="007A4251">
      <w:pPr>
        <w:pStyle w:val="RLTextlnkuslovan"/>
        <w:ind w:left="851"/>
        <w:rPr>
          <w:bCs/>
        </w:rPr>
      </w:pPr>
      <w:r>
        <w:rPr>
          <w:bCs/>
        </w:rPr>
        <w:tab/>
        <w:t>Tato Smlouva se uzavírá na dobu 3 let od data nabytí účinnosti všech jejích ustanovení, tedy od data 1. 1. 201</w:t>
      </w:r>
      <w:r w:rsidR="00EC73CD">
        <w:rPr>
          <w:bCs/>
        </w:rPr>
        <w:t>9</w:t>
      </w:r>
      <w:r>
        <w:rPr>
          <w:bCs/>
        </w:rPr>
        <w:t xml:space="preserve"> v případě, že nenastane účinnost Smlouvy později</w:t>
      </w:r>
      <w:r w:rsidR="00A40F7E">
        <w:rPr>
          <w:bCs/>
        </w:rPr>
        <w:t>.</w:t>
      </w:r>
    </w:p>
    <w:p w14:paraId="0A4E3F45" w14:textId="4C488C4B" w:rsidR="00695E56" w:rsidRPr="00966F82" w:rsidRDefault="00695E56" w:rsidP="00695E56">
      <w:pPr>
        <w:pStyle w:val="RLTextlnkuslovan"/>
        <w:ind w:left="851"/>
        <w:rPr>
          <w:bCs/>
        </w:rPr>
      </w:pPr>
      <w:r>
        <w:rPr>
          <w:bCs/>
        </w:rPr>
        <w:lastRenderedPageBreak/>
        <w:tab/>
        <w:t>Smluvní strany se dohodly, že v případě nedodržení</w:t>
      </w:r>
      <w:r w:rsidR="00966F82">
        <w:rPr>
          <w:bCs/>
        </w:rPr>
        <w:t xml:space="preserve"> termínů dokončení dvou a více</w:t>
      </w:r>
      <w:r>
        <w:rPr>
          <w:bCs/>
        </w:rPr>
        <w:t xml:space="preserve"> SNK  </w:t>
      </w:r>
      <w:r w:rsidR="00966F82">
        <w:rPr>
          <w:bCs/>
        </w:rPr>
        <w:t>v období 6 měsíců, může Objednatel Z</w:t>
      </w:r>
      <w:r>
        <w:rPr>
          <w:bCs/>
        </w:rPr>
        <w:t xml:space="preserve">hotoviteli nezadávat </w:t>
      </w:r>
      <w:r w:rsidR="00966F82">
        <w:rPr>
          <w:bCs/>
        </w:rPr>
        <w:t>další</w:t>
      </w:r>
      <w:r>
        <w:rPr>
          <w:bCs/>
        </w:rPr>
        <w:t xml:space="preserve"> SNK</w:t>
      </w:r>
      <w:r w:rsidR="00966F82">
        <w:rPr>
          <w:bCs/>
        </w:rPr>
        <w:t>,a to bez ohledu na objem</w:t>
      </w:r>
      <w:r w:rsidR="009813C6">
        <w:rPr>
          <w:bCs/>
        </w:rPr>
        <w:t xml:space="preserve"> plnění</w:t>
      </w:r>
      <w:r w:rsidR="00966F82">
        <w:rPr>
          <w:bCs/>
        </w:rPr>
        <w:t xml:space="preserve"> garantovaný v odst. 4.2 Smlouvy.</w:t>
      </w:r>
    </w:p>
    <w:p w14:paraId="1FD8B2B9" w14:textId="54E0A274" w:rsidR="00695E56" w:rsidRDefault="00695E56" w:rsidP="00695E56">
      <w:pPr>
        <w:pStyle w:val="RLTextlnkuslovan"/>
        <w:ind w:left="851"/>
        <w:rPr>
          <w:bCs/>
        </w:rPr>
      </w:pPr>
      <w:r>
        <w:rPr>
          <w:bCs/>
        </w:rPr>
        <w:t xml:space="preserve">               </w:t>
      </w:r>
    </w:p>
    <w:p w14:paraId="1F6D96F0" w14:textId="77777777" w:rsidR="007C7C8A" w:rsidRPr="00906A71" w:rsidRDefault="007C7C8A" w:rsidP="00DC69BA">
      <w:pPr>
        <w:pStyle w:val="RLTextlnkuslovan"/>
        <w:numPr>
          <w:ilvl w:val="1"/>
          <w:numId w:val="8"/>
        </w:numPr>
        <w:ind w:left="993" w:hanging="633"/>
        <w:rPr>
          <w:bCs/>
        </w:rPr>
      </w:pPr>
      <w:bookmarkStart w:id="71" w:name="_Ref430624760"/>
      <w:r w:rsidRPr="00906A71">
        <w:rPr>
          <w:bCs/>
        </w:rPr>
        <w:t xml:space="preserve">Smluvní vztah založený touto </w:t>
      </w:r>
      <w:r w:rsidR="00586DF7">
        <w:rPr>
          <w:bCs/>
        </w:rPr>
        <w:t>Smlou</w:t>
      </w:r>
      <w:r w:rsidRPr="00906A71">
        <w:rPr>
          <w:bCs/>
        </w:rPr>
        <w:t>vou může  zaniknout v plném rozsahu:</w:t>
      </w:r>
      <w:bookmarkEnd w:id="71"/>
    </w:p>
    <w:p w14:paraId="4A443F71" w14:textId="77777777" w:rsidR="007C7C8A" w:rsidRPr="00906A71" w:rsidRDefault="007C7C8A" w:rsidP="002C1141">
      <w:pPr>
        <w:pStyle w:val="RLTextlnkuslovan"/>
        <w:numPr>
          <w:ilvl w:val="2"/>
          <w:numId w:val="8"/>
        </w:numPr>
        <w:rPr>
          <w:bCs/>
        </w:rPr>
      </w:pPr>
      <w:bookmarkStart w:id="72" w:name="_Ref430794370"/>
      <w:r w:rsidRPr="00906A71">
        <w:rPr>
          <w:bCs/>
        </w:rPr>
        <w:t xml:space="preserve">písemnou dohodou </w:t>
      </w:r>
      <w:r w:rsidR="002F5AB4">
        <w:rPr>
          <w:bCs/>
        </w:rPr>
        <w:t>všech S</w:t>
      </w:r>
      <w:r w:rsidR="002F5AB4" w:rsidRPr="00906A71">
        <w:rPr>
          <w:bCs/>
        </w:rPr>
        <w:t xml:space="preserve">mluvních </w:t>
      </w:r>
      <w:r w:rsidRPr="00906A71">
        <w:rPr>
          <w:bCs/>
        </w:rPr>
        <w:t>stran k datu sjednanému v takové dohodě;</w:t>
      </w:r>
      <w:bookmarkEnd w:id="72"/>
    </w:p>
    <w:p w14:paraId="3742AC1E" w14:textId="77777777" w:rsidR="007C7C8A" w:rsidRPr="00906A71" w:rsidRDefault="007C7C8A" w:rsidP="002C1141">
      <w:pPr>
        <w:pStyle w:val="RLTextlnkuslovan"/>
        <w:numPr>
          <w:ilvl w:val="2"/>
          <w:numId w:val="8"/>
        </w:numPr>
        <w:rPr>
          <w:bCs/>
        </w:rPr>
      </w:pPr>
      <w:bookmarkStart w:id="73" w:name="_Ref430794188"/>
      <w:r w:rsidRPr="00906A71">
        <w:rPr>
          <w:bCs/>
        </w:rPr>
        <w:t xml:space="preserve">písemným odstoupením </w:t>
      </w:r>
      <w:r w:rsidR="00D6550D" w:rsidRPr="00906A71">
        <w:rPr>
          <w:bCs/>
        </w:rPr>
        <w:t>Objednat</w:t>
      </w:r>
      <w:r w:rsidRPr="00906A71">
        <w:rPr>
          <w:bCs/>
        </w:rPr>
        <w:t xml:space="preserve">ele, s účinností v okamžiku doručení oznámení o odstoupení </w:t>
      </w:r>
      <w:r w:rsidR="00D6550D" w:rsidRPr="00906A71">
        <w:rPr>
          <w:bCs/>
        </w:rPr>
        <w:t>Zhotovite</w:t>
      </w:r>
      <w:r w:rsidRPr="00906A71">
        <w:rPr>
          <w:bCs/>
        </w:rPr>
        <w:t xml:space="preserve">li (nebude-li v oznámení o odstoupení uvedeno jinak), v případě podstatného porušení smluvní povinnosti </w:t>
      </w:r>
      <w:r w:rsidR="00D6550D" w:rsidRPr="00906A71">
        <w:rPr>
          <w:bCs/>
        </w:rPr>
        <w:t>Zhotovite</w:t>
      </w:r>
      <w:r w:rsidRPr="00906A71">
        <w:rPr>
          <w:bCs/>
        </w:rPr>
        <w:t xml:space="preserve">le, přičemž za podstatné porušení povinnosti na straně </w:t>
      </w:r>
      <w:r w:rsidR="00D6550D" w:rsidRPr="00906A71">
        <w:rPr>
          <w:bCs/>
        </w:rPr>
        <w:t>Zhotovite</w:t>
      </w:r>
      <w:r w:rsidRPr="00906A71">
        <w:rPr>
          <w:bCs/>
        </w:rPr>
        <w:t xml:space="preserve">le se, vedle úpravy vyplývající z příslušných ustanovení právních předpisů, pro účely této </w:t>
      </w:r>
      <w:r w:rsidR="00586DF7">
        <w:rPr>
          <w:bCs/>
        </w:rPr>
        <w:t>Smlou</w:t>
      </w:r>
      <w:r w:rsidRPr="00906A71">
        <w:rPr>
          <w:bCs/>
        </w:rPr>
        <w:t>vy považuje zejména případ, kdy:</w:t>
      </w:r>
      <w:bookmarkEnd w:id="73"/>
    </w:p>
    <w:p w14:paraId="13D1BB1D" w14:textId="5DD6BC58" w:rsidR="007C7C8A" w:rsidRPr="003D50F7" w:rsidRDefault="00D45594" w:rsidP="000F77F6">
      <w:pPr>
        <w:pStyle w:val="RLTextlnkuslovan"/>
        <w:numPr>
          <w:ilvl w:val="2"/>
          <w:numId w:val="42"/>
        </w:numPr>
        <w:ind w:left="2835" w:hanging="567"/>
        <w:rPr>
          <w:bCs/>
        </w:rPr>
      </w:pPr>
      <w:r>
        <w:rPr>
          <w:bCs/>
        </w:rPr>
        <w:t>je Zhotovitel v prodlení s</w:t>
      </w:r>
      <w:r w:rsidR="00A40F7E">
        <w:rPr>
          <w:bCs/>
        </w:rPr>
        <w:t xml:space="preserve"> </w:t>
      </w:r>
      <w:r w:rsidR="005F3C57">
        <w:rPr>
          <w:bCs/>
        </w:rPr>
        <w:t xml:space="preserve"> dokončením </w:t>
      </w:r>
      <w:r w:rsidR="00A40F7E">
        <w:rPr>
          <w:bCs/>
        </w:rPr>
        <w:t xml:space="preserve">SNK </w:t>
      </w:r>
      <w:r w:rsidR="005F3C57">
        <w:rPr>
          <w:bCs/>
        </w:rPr>
        <w:t>o více</w:t>
      </w:r>
      <w:r>
        <w:rPr>
          <w:bCs/>
        </w:rPr>
        <w:t xml:space="preserve"> než 10 kalendářních dnů</w:t>
      </w:r>
      <w:r w:rsidRPr="003D50F7">
        <w:rPr>
          <w:bCs/>
        </w:rPr>
        <w:t>;</w:t>
      </w:r>
    </w:p>
    <w:p w14:paraId="7004148F" w14:textId="77777777" w:rsidR="00D45594" w:rsidRDefault="00D45594" w:rsidP="000F77F6">
      <w:pPr>
        <w:pStyle w:val="RLTextlnkuslovan"/>
        <w:numPr>
          <w:ilvl w:val="2"/>
          <w:numId w:val="42"/>
        </w:numPr>
        <w:ind w:left="2835" w:hanging="567"/>
        <w:rPr>
          <w:bCs/>
        </w:rPr>
      </w:pPr>
      <w:r>
        <w:rPr>
          <w:bCs/>
        </w:rPr>
        <w:t xml:space="preserve">Zhotovitel odmítne </w:t>
      </w:r>
      <w:r w:rsidR="005E5DE6">
        <w:rPr>
          <w:bCs/>
        </w:rPr>
        <w:t>poptávkový</w:t>
      </w:r>
      <w:r>
        <w:rPr>
          <w:bCs/>
        </w:rPr>
        <w:t xml:space="preserve"> protokol, aniž by k tomu byl dán důvod, nebo Zhotovitel na obdržení </w:t>
      </w:r>
      <w:r w:rsidR="005E5DE6">
        <w:rPr>
          <w:bCs/>
        </w:rPr>
        <w:t xml:space="preserve">poptávkového </w:t>
      </w:r>
      <w:r>
        <w:rPr>
          <w:bCs/>
        </w:rPr>
        <w:t>protokolu ve stanovené lhůtě nereaguje</w:t>
      </w:r>
      <w:r w:rsidR="005F3C57" w:rsidRPr="003D50F7">
        <w:rPr>
          <w:bCs/>
        </w:rPr>
        <w:t>;</w:t>
      </w:r>
    </w:p>
    <w:p w14:paraId="6795A7A9" w14:textId="1AA4E92E" w:rsidR="00AE166F" w:rsidRDefault="00AE166F" w:rsidP="000F77F6">
      <w:pPr>
        <w:pStyle w:val="RLTextlnkuslovan"/>
        <w:numPr>
          <w:ilvl w:val="2"/>
          <w:numId w:val="42"/>
        </w:numPr>
        <w:ind w:left="2835" w:hanging="567"/>
        <w:rPr>
          <w:bCs/>
        </w:rPr>
      </w:pPr>
      <w:r>
        <w:rPr>
          <w:bCs/>
        </w:rPr>
        <w:t>Zhotovitel nepodá nabídku</w:t>
      </w:r>
      <w:r w:rsidR="00EC73CD">
        <w:rPr>
          <w:bCs/>
        </w:rPr>
        <w:t xml:space="preserve"> (tj. nepotvrdí Objednatelem zaslaný poptávkový protokol)</w:t>
      </w:r>
      <w:r>
        <w:rPr>
          <w:bCs/>
        </w:rPr>
        <w:t>, ačkoli byl k podání takové nabídky Objednatelem vyzván;</w:t>
      </w:r>
    </w:p>
    <w:p w14:paraId="734DE604" w14:textId="11C701D5" w:rsidR="00AE166F" w:rsidRPr="002E75AF" w:rsidRDefault="009B6952" w:rsidP="000F77F6">
      <w:pPr>
        <w:pStyle w:val="RLTextlnkuslovan"/>
        <w:numPr>
          <w:ilvl w:val="2"/>
          <w:numId w:val="42"/>
        </w:numPr>
        <w:ind w:left="2835" w:hanging="567"/>
        <w:rPr>
          <w:bCs/>
        </w:rPr>
      </w:pPr>
      <w:r>
        <w:rPr>
          <w:bCs/>
        </w:rPr>
        <w:t>Zhotovitel</w:t>
      </w:r>
      <w:r w:rsidR="003312AA">
        <w:rPr>
          <w:bCs/>
        </w:rPr>
        <w:t xml:space="preserve"> odstoupil od Dílčí smlouvy uzavřené dle </w:t>
      </w:r>
      <w:r>
        <w:rPr>
          <w:bCs/>
        </w:rPr>
        <w:t xml:space="preserve">článku </w:t>
      </w:r>
      <w:r w:rsidR="00266EFF">
        <w:fldChar w:fldCharType="begin"/>
      </w:r>
      <w:r w:rsidR="00266EFF">
        <w:instrText xml:space="preserve"> REF _Ref430089864 \r \h  \* MERGEFORMAT </w:instrText>
      </w:r>
      <w:r w:rsidR="00266EFF">
        <w:fldChar w:fldCharType="separate"/>
      </w:r>
      <w:r w:rsidR="0010551A">
        <w:t>4</w:t>
      </w:r>
      <w:r w:rsidR="00266EFF">
        <w:fldChar w:fldCharType="end"/>
      </w:r>
      <w:r>
        <w:rPr>
          <w:bCs/>
        </w:rPr>
        <w:t xml:space="preserve"> této Smlouvy</w:t>
      </w:r>
      <w:r w:rsidR="003312AA">
        <w:rPr>
          <w:bCs/>
        </w:rPr>
        <w:t>;</w:t>
      </w:r>
    </w:p>
    <w:p w14:paraId="0E7E2FAD" w14:textId="77777777" w:rsidR="007C7C8A" w:rsidRPr="002E75AF" w:rsidRDefault="005F3C57" w:rsidP="000F77F6">
      <w:pPr>
        <w:pStyle w:val="RLTextlnkuslovan"/>
        <w:numPr>
          <w:ilvl w:val="2"/>
          <w:numId w:val="42"/>
        </w:numPr>
        <w:ind w:left="2835" w:hanging="567"/>
        <w:rPr>
          <w:bCs/>
        </w:rPr>
      </w:pPr>
      <w:r>
        <w:rPr>
          <w:bCs/>
        </w:rPr>
        <w:t>se Zhotovitelem je zahájeno insolvenční řízení dle zvláštních právních předpisů</w:t>
      </w:r>
      <w:r w:rsidRPr="003D50F7">
        <w:rPr>
          <w:bCs/>
        </w:rPr>
        <w:t>;</w:t>
      </w:r>
    </w:p>
    <w:p w14:paraId="19F7BC05" w14:textId="77777777" w:rsidR="007C7C8A" w:rsidRPr="003D50F7" w:rsidRDefault="005F3C57" w:rsidP="000F77F6">
      <w:pPr>
        <w:pStyle w:val="RLTextlnkuslovan"/>
        <w:numPr>
          <w:ilvl w:val="2"/>
          <w:numId w:val="42"/>
        </w:numPr>
        <w:ind w:left="2835" w:hanging="567"/>
        <w:rPr>
          <w:bCs/>
        </w:rPr>
      </w:pPr>
      <w:r>
        <w:rPr>
          <w:bCs/>
        </w:rPr>
        <w:t xml:space="preserve">plnění Zhotovitele vykazuje opakovaně </w:t>
      </w:r>
      <w:r w:rsidRPr="00906A71">
        <w:rPr>
          <w:bCs/>
        </w:rPr>
        <w:t>vady ohrožující život, zdraví a bezpečnost osob, nebo vady, kter</w:t>
      </w:r>
      <w:r>
        <w:rPr>
          <w:bCs/>
        </w:rPr>
        <w:t>é</w:t>
      </w:r>
      <w:r w:rsidRPr="00906A71">
        <w:rPr>
          <w:bCs/>
        </w:rPr>
        <w:t xml:space="preserve"> brání v provozu předmětného energetického zařízení</w:t>
      </w:r>
      <w:r>
        <w:rPr>
          <w:bCs/>
        </w:rPr>
        <w:t>. Opakovaným výskytem vad se míní stav, kdy se výše uvedené vady vyskytnou alespoň na dvou různých dílčích plněních realizovaných týmž Zhotovitelem</w:t>
      </w:r>
      <w:r w:rsidRPr="003D50F7">
        <w:rPr>
          <w:bCs/>
        </w:rPr>
        <w:t>;</w:t>
      </w:r>
    </w:p>
    <w:p w14:paraId="4FF4B9D2" w14:textId="77777777" w:rsidR="004D4D35" w:rsidRPr="002E75AF" w:rsidRDefault="004D4D35" w:rsidP="000F77F6">
      <w:pPr>
        <w:pStyle w:val="RLTextlnkuslovan"/>
        <w:numPr>
          <w:ilvl w:val="2"/>
          <w:numId w:val="42"/>
        </w:numPr>
        <w:ind w:left="2835" w:hanging="567"/>
        <w:rPr>
          <w:bCs/>
        </w:rPr>
      </w:pPr>
      <w:r>
        <w:rPr>
          <w:bCs/>
        </w:rPr>
        <w:t>Zhotovitel nebude splňovat kvalifikační předpoklady, jimiž byla podmíněna jeho účast ve Veřejné zakázce</w:t>
      </w:r>
      <w:r w:rsidR="00E264E1">
        <w:rPr>
          <w:bCs/>
        </w:rPr>
        <w:t>,</w:t>
      </w:r>
      <w:r>
        <w:rPr>
          <w:bCs/>
        </w:rPr>
        <w:t xml:space="preserve"> a tento nedostatek neodstraní ani ve lhůtě 30 kalendářních dnů</w:t>
      </w:r>
      <w:r w:rsidR="002C6070">
        <w:rPr>
          <w:bCs/>
        </w:rPr>
        <w:t xml:space="preserve"> ode dne </w:t>
      </w:r>
      <w:r w:rsidR="007C3C96">
        <w:rPr>
          <w:bCs/>
        </w:rPr>
        <w:t xml:space="preserve">prokazatelného </w:t>
      </w:r>
      <w:r w:rsidR="002C6070">
        <w:rPr>
          <w:bCs/>
        </w:rPr>
        <w:t>zjištění této skutečnosti</w:t>
      </w:r>
      <w:r w:rsidRPr="003D50F7">
        <w:rPr>
          <w:bCs/>
        </w:rPr>
        <w:t>;</w:t>
      </w:r>
    </w:p>
    <w:p w14:paraId="0C19EBBF" w14:textId="3AC2677F" w:rsidR="009B51E4" w:rsidRDefault="009B51E4" w:rsidP="000F77F6">
      <w:pPr>
        <w:pStyle w:val="RLTextlnkuslovan"/>
        <w:numPr>
          <w:ilvl w:val="2"/>
          <w:numId w:val="42"/>
        </w:numPr>
        <w:ind w:left="2835" w:hanging="567"/>
        <w:rPr>
          <w:bCs/>
        </w:rPr>
      </w:pPr>
      <w:r>
        <w:rPr>
          <w:bCs/>
        </w:rPr>
        <w:t xml:space="preserve">Zhotovitel odepře souhlas se změnou Obchodních podmínek Objednatele postupem dle odst. </w:t>
      </w:r>
      <w:r w:rsidR="00E7297E">
        <w:rPr>
          <w:bCs/>
        </w:rPr>
        <w:fldChar w:fldCharType="begin"/>
      </w:r>
      <w:r>
        <w:rPr>
          <w:bCs/>
        </w:rPr>
        <w:instrText xml:space="preserve"> REF _Ref437350467 \r \h </w:instrText>
      </w:r>
      <w:r w:rsidR="00EA5C94">
        <w:rPr>
          <w:bCs/>
        </w:rPr>
        <w:instrText xml:space="preserve"> \* MERGEFORMAT </w:instrText>
      </w:r>
      <w:r w:rsidR="00E7297E">
        <w:rPr>
          <w:bCs/>
        </w:rPr>
      </w:r>
      <w:r w:rsidR="00E7297E">
        <w:rPr>
          <w:bCs/>
        </w:rPr>
        <w:fldChar w:fldCharType="separate"/>
      </w:r>
      <w:r w:rsidR="0010551A">
        <w:rPr>
          <w:bCs/>
        </w:rPr>
        <w:t>10.8</w:t>
      </w:r>
      <w:r w:rsidR="00E7297E">
        <w:rPr>
          <w:bCs/>
        </w:rPr>
        <w:fldChar w:fldCharType="end"/>
      </w:r>
      <w:r w:rsidR="00A13421">
        <w:rPr>
          <w:bCs/>
        </w:rPr>
        <w:t>.</w:t>
      </w:r>
      <w:r>
        <w:rPr>
          <w:bCs/>
        </w:rPr>
        <w:t xml:space="preserve"> této Smlouvy;</w:t>
      </w:r>
    </w:p>
    <w:p w14:paraId="5975B143" w14:textId="33453FB5" w:rsidR="007C7C8A" w:rsidRPr="009813C6" w:rsidRDefault="000259B8" w:rsidP="000F77F6">
      <w:pPr>
        <w:pStyle w:val="RLTextlnkuslovan"/>
        <w:numPr>
          <w:ilvl w:val="2"/>
          <w:numId w:val="42"/>
        </w:numPr>
        <w:ind w:left="2835" w:hanging="567"/>
        <w:rPr>
          <w:bCs/>
        </w:rPr>
      </w:pPr>
      <w:r>
        <w:rPr>
          <w:bCs/>
        </w:rPr>
        <w:t xml:space="preserve">Zhotovitel opakovaně méně závažným způsobem poruší </w:t>
      </w:r>
      <w:r w:rsidR="00CA0129">
        <w:rPr>
          <w:bCs/>
        </w:rPr>
        <w:t xml:space="preserve">své </w:t>
      </w:r>
      <w:r w:rsidR="00CA0129" w:rsidRPr="009813C6">
        <w:rPr>
          <w:bCs/>
        </w:rPr>
        <w:t xml:space="preserve">povinnosti ve vztahu k BOZP ve smyslu odst. </w:t>
      </w:r>
      <w:r w:rsidR="00E7297E" w:rsidRPr="009813C6">
        <w:rPr>
          <w:bCs/>
        </w:rPr>
        <w:fldChar w:fldCharType="begin"/>
      </w:r>
      <w:r w:rsidR="00CA0129" w:rsidRPr="009813C6">
        <w:rPr>
          <w:bCs/>
        </w:rPr>
        <w:instrText xml:space="preserve"> REF _Ref437440825 \r \h </w:instrText>
      </w:r>
      <w:r w:rsidR="00EA5C94" w:rsidRPr="009813C6">
        <w:rPr>
          <w:bCs/>
        </w:rPr>
        <w:instrText xml:space="preserve"> \* MERGEFORMAT </w:instrText>
      </w:r>
      <w:r w:rsidR="00E7297E" w:rsidRPr="009813C6">
        <w:rPr>
          <w:bCs/>
        </w:rPr>
      </w:r>
      <w:r w:rsidR="00E7297E" w:rsidRPr="009813C6">
        <w:rPr>
          <w:bCs/>
        </w:rPr>
        <w:fldChar w:fldCharType="separate"/>
      </w:r>
      <w:r w:rsidR="0010551A" w:rsidRPr="009813C6">
        <w:rPr>
          <w:bCs/>
        </w:rPr>
        <w:t>16.8</w:t>
      </w:r>
      <w:r w:rsidR="00E7297E" w:rsidRPr="009813C6">
        <w:rPr>
          <w:bCs/>
        </w:rPr>
        <w:fldChar w:fldCharType="end"/>
      </w:r>
      <w:r w:rsidR="00AE718A" w:rsidRPr="009813C6">
        <w:rPr>
          <w:bCs/>
        </w:rPr>
        <w:t>.</w:t>
      </w:r>
      <w:r w:rsidR="00CA0129" w:rsidRPr="009813C6">
        <w:rPr>
          <w:bCs/>
        </w:rPr>
        <w:t xml:space="preserve"> této Smlouvy; </w:t>
      </w:r>
    </w:p>
    <w:p w14:paraId="412D5675" w14:textId="4994A3FC" w:rsidR="00A71E22" w:rsidRPr="009813C6" w:rsidRDefault="00CA0129" w:rsidP="000F77F6">
      <w:pPr>
        <w:pStyle w:val="RLTextlnkuslovan"/>
        <w:numPr>
          <w:ilvl w:val="2"/>
          <w:numId w:val="42"/>
        </w:numPr>
        <w:ind w:left="2835" w:hanging="567"/>
        <w:rPr>
          <w:bCs/>
        </w:rPr>
      </w:pPr>
      <w:r w:rsidRPr="009813C6">
        <w:rPr>
          <w:bCs/>
        </w:rPr>
        <w:t xml:space="preserve">Zhotovitel závažným způsobem poruší své povinnosti ve vztahu k BOZP ve smyslu odst. </w:t>
      </w:r>
      <w:r w:rsidR="00E7297E" w:rsidRPr="009813C6">
        <w:rPr>
          <w:bCs/>
        </w:rPr>
        <w:fldChar w:fldCharType="begin"/>
      </w:r>
      <w:r w:rsidRPr="009813C6">
        <w:rPr>
          <w:bCs/>
        </w:rPr>
        <w:instrText xml:space="preserve"> REF _Ref437440825 \r \h </w:instrText>
      </w:r>
      <w:r w:rsidR="00EA5C94" w:rsidRPr="009813C6">
        <w:rPr>
          <w:bCs/>
        </w:rPr>
        <w:instrText xml:space="preserve"> \* MERGEFORMAT </w:instrText>
      </w:r>
      <w:r w:rsidR="00E7297E" w:rsidRPr="009813C6">
        <w:rPr>
          <w:bCs/>
        </w:rPr>
      </w:r>
      <w:r w:rsidR="00E7297E" w:rsidRPr="009813C6">
        <w:rPr>
          <w:bCs/>
        </w:rPr>
        <w:fldChar w:fldCharType="separate"/>
      </w:r>
      <w:r w:rsidR="0010551A" w:rsidRPr="009813C6">
        <w:rPr>
          <w:bCs/>
        </w:rPr>
        <w:t>16.8</w:t>
      </w:r>
      <w:r w:rsidR="00E7297E" w:rsidRPr="009813C6">
        <w:rPr>
          <w:bCs/>
        </w:rPr>
        <w:fldChar w:fldCharType="end"/>
      </w:r>
      <w:r w:rsidR="00AE718A" w:rsidRPr="009813C6">
        <w:rPr>
          <w:bCs/>
        </w:rPr>
        <w:t>.</w:t>
      </w:r>
      <w:r w:rsidRPr="009813C6">
        <w:rPr>
          <w:bCs/>
        </w:rPr>
        <w:t xml:space="preserve"> této Smlouvy</w:t>
      </w:r>
      <w:r w:rsidR="00A71E22" w:rsidRPr="009813C6">
        <w:rPr>
          <w:bCs/>
        </w:rPr>
        <w:t>; nebo</w:t>
      </w:r>
    </w:p>
    <w:p w14:paraId="441FC029" w14:textId="4FBB52CA" w:rsidR="00A71E22" w:rsidRDefault="00A71E22" w:rsidP="000F77F6">
      <w:pPr>
        <w:pStyle w:val="RLTextlnkuslovan"/>
        <w:numPr>
          <w:ilvl w:val="2"/>
          <w:numId w:val="42"/>
        </w:numPr>
        <w:ind w:left="2835" w:hanging="567"/>
        <w:rPr>
          <w:bCs/>
        </w:rPr>
      </w:pPr>
      <w:r w:rsidRPr="009813C6">
        <w:rPr>
          <w:bCs/>
        </w:rPr>
        <w:t>Je vůči Zhotoviteli nebo vůči</w:t>
      </w:r>
      <w:r>
        <w:rPr>
          <w:bCs/>
        </w:rPr>
        <w:t xml:space="preserve"> členovi jeho statutárního nebo jiného orgánu (společně dále jen </w:t>
      </w:r>
      <w:r w:rsidRPr="008211E9">
        <w:rPr>
          <w:b/>
          <w:bCs/>
        </w:rPr>
        <w:t>„podezřelý“</w:t>
      </w:r>
      <w:r>
        <w:rPr>
          <w:bCs/>
        </w:rPr>
        <w:t xml:space="preserve">) vedeno trestní řízení, v rámci kterého je podezřelý obviněn či obžalován z toho, že spáchal trestný čin při plnění jakékoli zakázky pro Objednatele nebo pro Zástupce </w:t>
      </w:r>
      <w:r>
        <w:rPr>
          <w:bCs/>
        </w:rPr>
        <w:lastRenderedPageBreak/>
        <w:t xml:space="preserve">Objednatele nebo v souvislosti s plněním takové zakázky, zejména </w:t>
      </w:r>
      <w:r w:rsidR="00AE01CC">
        <w:rPr>
          <w:bCs/>
        </w:rPr>
        <w:t xml:space="preserve">některý trestný čin podle ust. </w:t>
      </w:r>
      <w:r>
        <w:rPr>
          <w:bCs/>
        </w:rPr>
        <w:t>§ 216, 256, 257 a 332 trestního zákoníku.</w:t>
      </w:r>
    </w:p>
    <w:p w14:paraId="0A3D0D46" w14:textId="713E834E" w:rsidR="00D22F71" w:rsidRPr="002E75AF" w:rsidRDefault="00D22F71" w:rsidP="00EA5C94">
      <w:pPr>
        <w:pStyle w:val="RLTextlnkuslovan"/>
        <w:tabs>
          <w:tab w:val="clear" w:pos="1474"/>
        </w:tabs>
        <w:ind w:left="1225" w:firstLine="0"/>
        <w:rPr>
          <w:bCs/>
        </w:rPr>
      </w:pPr>
      <w:r>
        <w:rPr>
          <w:bCs/>
        </w:rPr>
        <w:t xml:space="preserve">Smluvní strany deklarují, že úprava případů podstatného porušení Smlouvy se neřídí čl. 5 dokumentu dle odst. </w:t>
      </w:r>
      <w:r w:rsidR="009813C6">
        <w:rPr>
          <w:bCs/>
        </w:rPr>
        <w:t>10. 8. 5</w:t>
      </w:r>
      <w:r>
        <w:rPr>
          <w:bCs/>
        </w:rPr>
        <w:t xml:space="preserve"> této Smlouvy.</w:t>
      </w:r>
    </w:p>
    <w:p w14:paraId="6332DB4B" w14:textId="77777777" w:rsidR="007C7C8A" w:rsidRPr="00906A71" w:rsidRDefault="007C7C8A" w:rsidP="00F93810">
      <w:pPr>
        <w:pStyle w:val="RLTextlnkuslovan"/>
        <w:numPr>
          <w:ilvl w:val="2"/>
          <w:numId w:val="8"/>
        </w:numPr>
        <w:rPr>
          <w:bCs/>
        </w:rPr>
      </w:pPr>
      <w:r w:rsidRPr="00906A71">
        <w:rPr>
          <w:bCs/>
        </w:rPr>
        <w:t xml:space="preserve">písemným odstoupením </w:t>
      </w:r>
      <w:r w:rsidR="00D6550D" w:rsidRPr="00906A71">
        <w:rPr>
          <w:bCs/>
        </w:rPr>
        <w:t>Zhotovite</w:t>
      </w:r>
      <w:r w:rsidR="00660766" w:rsidRPr="00906A71">
        <w:rPr>
          <w:bCs/>
        </w:rPr>
        <w:t>le</w:t>
      </w:r>
      <w:r w:rsidRPr="00906A71">
        <w:rPr>
          <w:bCs/>
        </w:rPr>
        <w:t xml:space="preserve"> v případě podstatného porušení smluvní povinnosti </w:t>
      </w:r>
      <w:r w:rsidR="00D6550D" w:rsidRPr="00906A71">
        <w:rPr>
          <w:bCs/>
        </w:rPr>
        <w:t>Objednat</w:t>
      </w:r>
      <w:r w:rsidR="00660766" w:rsidRPr="00906A71">
        <w:rPr>
          <w:bCs/>
        </w:rPr>
        <w:t>ele</w:t>
      </w:r>
      <w:r w:rsidRPr="00906A71">
        <w:rPr>
          <w:bCs/>
        </w:rPr>
        <w:t xml:space="preserve">, přičemž za podstatné porušení smluvní povinnosti na straně </w:t>
      </w:r>
      <w:r w:rsidR="00D6550D" w:rsidRPr="00906A71">
        <w:rPr>
          <w:bCs/>
        </w:rPr>
        <w:t>Objednat</w:t>
      </w:r>
      <w:r w:rsidR="00660766" w:rsidRPr="00906A71">
        <w:rPr>
          <w:bCs/>
        </w:rPr>
        <w:t>ele</w:t>
      </w:r>
      <w:r w:rsidRPr="00906A71">
        <w:rPr>
          <w:bCs/>
        </w:rPr>
        <w:t xml:space="preserve"> se považuje zejména případ, kdy:</w:t>
      </w:r>
    </w:p>
    <w:p w14:paraId="3113B42C" w14:textId="77777777" w:rsidR="007C7C8A" w:rsidRPr="002E75AF" w:rsidRDefault="00D6550D" w:rsidP="000F77F6">
      <w:pPr>
        <w:pStyle w:val="RLTextlnkuslovan"/>
        <w:numPr>
          <w:ilvl w:val="2"/>
          <w:numId w:val="42"/>
        </w:numPr>
        <w:ind w:left="2835" w:hanging="567"/>
        <w:rPr>
          <w:bCs/>
        </w:rPr>
      </w:pPr>
      <w:r w:rsidRPr="002E75AF">
        <w:rPr>
          <w:bCs/>
        </w:rPr>
        <w:t>Objednat</w:t>
      </w:r>
      <w:r w:rsidR="00660766" w:rsidRPr="002E75AF">
        <w:rPr>
          <w:bCs/>
        </w:rPr>
        <w:t>el</w:t>
      </w:r>
      <w:r w:rsidR="007C7C8A" w:rsidRPr="002E75AF">
        <w:rPr>
          <w:bCs/>
        </w:rPr>
        <w:t xml:space="preserve"> je v prodlení s placením právoplatně nárokované ceny plnění poskytovaného na základě </w:t>
      </w:r>
      <w:r w:rsidR="00586DF7">
        <w:rPr>
          <w:bCs/>
        </w:rPr>
        <w:t>Smlou</w:t>
      </w:r>
      <w:r w:rsidR="007C7C8A" w:rsidRPr="002E75AF">
        <w:rPr>
          <w:bCs/>
        </w:rPr>
        <w:t>vy či jakékoli části této ceny trvající déle než 30 kalendářních dní</w:t>
      </w:r>
      <w:r w:rsidR="002C6070">
        <w:rPr>
          <w:bCs/>
        </w:rPr>
        <w:t xml:space="preserve"> po splatnosti</w:t>
      </w:r>
      <w:r w:rsidR="007C3C96">
        <w:rPr>
          <w:bCs/>
        </w:rPr>
        <w:t xml:space="preserve"> faktury</w:t>
      </w:r>
      <w:r w:rsidR="007C7C8A" w:rsidRPr="002E75AF">
        <w:rPr>
          <w:bCs/>
        </w:rPr>
        <w:t xml:space="preserve">. </w:t>
      </w:r>
    </w:p>
    <w:p w14:paraId="5BF3D359" w14:textId="17888D3A" w:rsidR="007C7C8A" w:rsidRPr="00906A71" w:rsidRDefault="007C7C8A" w:rsidP="00DC69BA">
      <w:pPr>
        <w:pStyle w:val="RLTextlnkuslovan"/>
        <w:numPr>
          <w:ilvl w:val="1"/>
          <w:numId w:val="8"/>
        </w:numPr>
        <w:ind w:left="993" w:hanging="633"/>
        <w:rPr>
          <w:bCs/>
        </w:rPr>
      </w:pPr>
      <w:r w:rsidRPr="00906A71">
        <w:rPr>
          <w:bCs/>
        </w:rPr>
        <w:t xml:space="preserve">Odstoupení od </w:t>
      </w:r>
      <w:r w:rsidR="00586DF7">
        <w:rPr>
          <w:bCs/>
        </w:rPr>
        <w:t>Smlou</w:t>
      </w:r>
      <w:r w:rsidRPr="00906A71">
        <w:rPr>
          <w:bCs/>
        </w:rPr>
        <w:t xml:space="preserve">vy dle </w:t>
      </w:r>
      <w:r w:rsidR="00CD54FD">
        <w:rPr>
          <w:bCs/>
        </w:rPr>
        <w:t>odst.</w:t>
      </w:r>
      <w:r w:rsidRPr="00906A71">
        <w:rPr>
          <w:bCs/>
        </w:rPr>
        <w:t xml:space="preserve"> </w:t>
      </w:r>
      <w:r w:rsidR="00E7297E">
        <w:rPr>
          <w:bCs/>
        </w:rPr>
        <w:fldChar w:fldCharType="begin"/>
      </w:r>
      <w:r w:rsidR="00896F09">
        <w:rPr>
          <w:bCs/>
        </w:rPr>
        <w:instrText xml:space="preserve"> REF _Ref430794188 \r \h </w:instrText>
      </w:r>
      <w:r w:rsidR="00EA5C94">
        <w:rPr>
          <w:bCs/>
        </w:rPr>
        <w:instrText xml:space="preserve"> \* MERGEFORMAT </w:instrText>
      </w:r>
      <w:r w:rsidR="00E7297E">
        <w:rPr>
          <w:bCs/>
        </w:rPr>
      </w:r>
      <w:r w:rsidR="00E7297E">
        <w:rPr>
          <w:bCs/>
        </w:rPr>
        <w:fldChar w:fldCharType="separate"/>
      </w:r>
      <w:r w:rsidR="0010551A">
        <w:rPr>
          <w:bCs/>
        </w:rPr>
        <w:t>17.2.2</w:t>
      </w:r>
      <w:r w:rsidR="00E7297E">
        <w:rPr>
          <w:bCs/>
        </w:rPr>
        <w:fldChar w:fldCharType="end"/>
      </w:r>
      <w:r w:rsidR="00AE718A">
        <w:rPr>
          <w:bCs/>
        </w:rPr>
        <w:t>.</w:t>
      </w:r>
      <w:r w:rsidRPr="00906A71">
        <w:rPr>
          <w:bCs/>
        </w:rPr>
        <w:t xml:space="preserve"> </w:t>
      </w:r>
      <w:r w:rsidR="007D2756">
        <w:rPr>
          <w:bCs/>
        </w:rPr>
        <w:t xml:space="preserve">a 17. 2.3. </w:t>
      </w:r>
      <w:r w:rsidRPr="00906A71">
        <w:rPr>
          <w:bCs/>
        </w:rPr>
        <w:t xml:space="preserve">musí být odstupující smluvní stranou oznámeno bez zbytečného odkladu poté, co se tato strana dozvěděla o skutečnosti, na základě které vzniká na odstoupení od </w:t>
      </w:r>
      <w:r w:rsidR="00586DF7">
        <w:rPr>
          <w:bCs/>
        </w:rPr>
        <w:t>Smlou</w:t>
      </w:r>
      <w:r w:rsidRPr="00906A71">
        <w:rPr>
          <w:bCs/>
        </w:rPr>
        <w:t>vy nárok.</w:t>
      </w:r>
      <w:r w:rsidR="00D45594">
        <w:rPr>
          <w:bCs/>
        </w:rPr>
        <w:t xml:space="preserve"> Odstoupení může být učiněno i vůči jednotlivým Zhotovitelům</w:t>
      </w:r>
      <w:r w:rsidR="00E264E1">
        <w:rPr>
          <w:bCs/>
        </w:rPr>
        <w:t>, v takovém případě je odstoupení účinné jen vůči těmto Zhotovitelům</w:t>
      </w:r>
      <w:r w:rsidR="00D45594">
        <w:rPr>
          <w:bCs/>
        </w:rPr>
        <w:t>.</w:t>
      </w:r>
      <w:r w:rsidR="00896F09">
        <w:rPr>
          <w:bCs/>
        </w:rPr>
        <w:t xml:space="preserve"> Obdobně </w:t>
      </w:r>
      <w:r w:rsidR="00E264E1">
        <w:rPr>
          <w:bCs/>
        </w:rPr>
        <w:t>se lze o</w:t>
      </w:r>
      <w:r w:rsidR="00896F09">
        <w:rPr>
          <w:bCs/>
        </w:rPr>
        <w:t xml:space="preserve"> zániku smluvního vztahu </w:t>
      </w:r>
      <w:r w:rsidR="00E264E1">
        <w:rPr>
          <w:bCs/>
        </w:rPr>
        <w:t xml:space="preserve">ve smyslu odst. </w:t>
      </w:r>
      <w:r w:rsidR="00E7297E">
        <w:rPr>
          <w:bCs/>
        </w:rPr>
        <w:fldChar w:fldCharType="begin"/>
      </w:r>
      <w:r w:rsidR="00E264E1">
        <w:rPr>
          <w:bCs/>
        </w:rPr>
        <w:instrText xml:space="preserve"> REF _Ref430794370 \r \h </w:instrText>
      </w:r>
      <w:r w:rsidR="00EA5C94">
        <w:rPr>
          <w:bCs/>
        </w:rPr>
        <w:instrText xml:space="preserve"> \* MERGEFORMAT </w:instrText>
      </w:r>
      <w:r w:rsidR="00E7297E">
        <w:rPr>
          <w:bCs/>
        </w:rPr>
      </w:r>
      <w:r w:rsidR="00E7297E">
        <w:rPr>
          <w:bCs/>
        </w:rPr>
        <w:fldChar w:fldCharType="separate"/>
      </w:r>
      <w:r w:rsidR="0010551A">
        <w:rPr>
          <w:bCs/>
        </w:rPr>
        <w:t>17.2.1</w:t>
      </w:r>
      <w:r w:rsidR="00E7297E">
        <w:rPr>
          <w:bCs/>
        </w:rPr>
        <w:fldChar w:fldCharType="end"/>
      </w:r>
      <w:r w:rsidR="00AE718A">
        <w:rPr>
          <w:bCs/>
        </w:rPr>
        <w:t>.</w:t>
      </w:r>
      <w:r w:rsidR="00E264E1">
        <w:rPr>
          <w:bCs/>
        </w:rPr>
        <w:t xml:space="preserve"> dohodnout jen s některými Zhotoviteli. V takovém případě je dohoda účinná jen ve vztahu Objednatele a těchto Zhotovitelů.</w:t>
      </w:r>
    </w:p>
    <w:p w14:paraId="33FFF598" w14:textId="0AEA8C48" w:rsidR="007C7C8A" w:rsidRPr="00906A71" w:rsidRDefault="00AA292F" w:rsidP="00DC69BA">
      <w:pPr>
        <w:pStyle w:val="RLTextlnkuslovan"/>
        <w:numPr>
          <w:ilvl w:val="1"/>
          <w:numId w:val="8"/>
        </w:numPr>
        <w:ind w:left="993" w:hanging="633"/>
        <w:rPr>
          <w:bCs/>
        </w:rPr>
      </w:pPr>
      <w:r w:rsidRPr="00906A71">
        <w:rPr>
          <w:bCs/>
        </w:rPr>
        <w:t xml:space="preserve">Smluvní vztah založený touto </w:t>
      </w:r>
      <w:r w:rsidR="00586DF7">
        <w:rPr>
          <w:bCs/>
        </w:rPr>
        <w:t>Smlou</w:t>
      </w:r>
      <w:r w:rsidR="007C7C8A" w:rsidRPr="00906A71">
        <w:rPr>
          <w:bCs/>
        </w:rPr>
        <w:t xml:space="preserve">vou může po uplynutí </w:t>
      </w:r>
      <w:r w:rsidR="00E13AE2">
        <w:rPr>
          <w:bCs/>
        </w:rPr>
        <w:t>2</w:t>
      </w:r>
      <w:r w:rsidR="007C7C8A" w:rsidRPr="00906A71">
        <w:rPr>
          <w:bCs/>
        </w:rPr>
        <w:t xml:space="preserve"> let od počátku účinnosti této </w:t>
      </w:r>
      <w:r w:rsidR="00586DF7">
        <w:rPr>
          <w:bCs/>
        </w:rPr>
        <w:t>Smlou</w:t>
      </w:r>
      <w:r w:rsidR="007C7C8A" w:rsidRPr="00906A71">
        <w:rPr>
          <w:bCs/>
        </w:rPr>
        <w:t>vy zaniknout v plném rozsahu, kromě výše uvedeného, také výpověd</w:t>
      </w:r>
      <w:r w:rsidRPr="00906A71">
        <w:rPr>
          <w:bCs/>
        </w:rPr>
        <w:t xml:space="preserve">í </w:t>
      </w:r>
      <w:r w:rsidR="00586DF7">
        <w:rPr>
          <w:bCs/>
        </w:rPr>
        <w:t>Smlou</w:t>
      </w:r>
      <w:r w:rsidR="007C7C8A" w:rsidRPr="00906A71">
        <w:rPr>
          <w:bCs/>
        </w:rPr>
        <w:t xml:space="preserve">vy bez udání důvodu. V tomto případě </w:t>
      </w:r>
      <w:r w:rsidR="00660766" w:rsidRPr="00906A71">
        <w:rPr>
          <w:bCs/>
        </w:rPr>
        <w:t xml:space="preserve">je výpovědní lhůta </w:t>
      </w:r>
      <w:r w:rsidR="00CA0129">
        <w:rPr>
          <w:bCs/>
        </w:rPr>
        <w:t>6</w:t>
      </w:r>
      <w:r w:rsidR="00CA0129" w:rsidRPr="00906A71">
        <w:rPr>
          <w:bCs/>
        </w:rPr>
        <w:t xml:space="preserve"> </w:t>
      </w:r>
      <w:r w:rsidR="00660766" w:rsidRPr="00906A71">
        <w:rPr>
          <w:bCs/>
        </w:rPr>
        <w:t>měsíců.</w:t>
      </w:r>
      <w:r w:rsidR="004D4D35">
        <w:rPr>
          <w:bCs/>
        </w:rPr>
        <w:t xml:space="preserve"> Výpověď daná Zhotovitelem je účinná jen mezi tímto Zhotovitelem a Objednatelem.</w:t>
      </w:r>
      <w:r w:rsidR="00847B33">
        <w:rPr>
          <w:bCs/>
        </w:rPr>
        <w:t xml:space="preserve"> Výpověď daná Objednatelem konkrétnímu Zhotoviteli je účinná jen vůči tomuto Zhotoviteli.</w:t>
      </w:r>
    </w:p>
    <w:p w14:paraId="7D7D9026" w14:textId="77777777" w:rsidR="00CE2726" w:rsidRDefault="00CE2726" w:rsidP="00DC69BA">
      <w:pPr>
        <w:pStyle w:val="RLTextlnkuslovan"/>
        <w:numPr>
          <w:ilvl w:val="1"/>
          <w:numId w:val="8"/>
        </w:numPr>
        <w:ind w:left="993" w:hanging="633"/>
        <w:rPr>
          <w:bCs/>
        </w:rPr>
      </w:pPr>
      <w:r>
        <w:rPr>
          <w:bCs/>
        </w:rPr>
        <w:t xml:space="preserve">Odstoupení Objednatele od Smlouvy či výpověď daná Objednatelem nemá za následek rovněž zánik Dílčích smluv, které Objednatel s příslušným Zhotovitelem uzavřel, aniž by si Objednatel tento následek výslovně vymínil. V případě odstoupení Objednatele od Smlouvy či </w:t>
      </w:r>
      <w:r w:rsidR="00766607">
        <w:rPr>
          <w:bCs/>
        </w:rPr>
        <w:t>v</w:t>
      </w:r>
      <w:r>
        <w:rPr>
          <w:bCs/>
        </w:rPr>
        <w:t xml:space="preserve">ýpovědi Smlouvy ze strany Objednatele tedy nejsou dotčena práva a povinnosti Zhotovitele z veškerých Dílčích smluv, které příslušný Zhotovitel před účinností odstoupení nebo výpovědi s Objednatelem uzavřel, pokud Objednatel v odstoupení nebo výpovědi nestanoví jinak. </w:t>
      </w:r>
    </w:p>
    <w:p w14:paraId="550FEA07" w14:textId="77777777" w:rsidR="007C7C8A" w:rsidRDefault="007C7C8A" w:rsidP="00DC69BA">
      <w:pPr>
        <w:pStyle w:val="RLTextlnkuslovan"/>
        <w:numPr>
          <w:ilvl w:val="1"/>
          <w:numId w:val="8"/>
        </w:numPr>
        <w:ind w:left="993" w:hanging="633"/>
        <w:rPr>
          <w:bCs/>
        </w:rPr>
      </w:pPr>
      <w:r w:rsidRPr="00906A71">
        <w:rPr>
          <w:bCs/>
        </w:rPr>
        <w:t xml:space="preserve">Bude-li tato </w:t>
      </w:r>
      <w:r w:rsidR="00586DF7">
        <w:rPr>
          <w:bCs/>
        </w:rPr>
        <w:t>Smlou</w:t>
      </w:r>
      <w:r w:rsidRPr="00906A71">
        <w:rPr>
          <w:bCs/>
        </w:rPr>
        <w:t xml:space="preserve">va jakýmkoli způsobem a z jakéhokoli důvodu ukončena, je </w:t>
      </w:r>
      <w:r w:rsidR="00D6550D" w:rsidRPr="00906A71">
        <w:rPr>
          <w:bCs/>
        </w:rPr>
        <w:t>Zhotovite</w:t>
      </w:r>
      <w:r w:rsidR="00660766" w:rsidRPr="00906A71">
        <w:rPr>
          <w:bCs/>
        </w:rPr>
        <w:t>l</w:t>
      </w:r>
      <w:r w:rsidRPr="00906A71">
        <w:rPr>
          <w:bCs/>
        </w:rPr>
        <w:t xml:space="preserve"> povinen bezodkladně vyklidit místo plnění a vydat </w:t>
      </w:r>
      <w:r w:rsidR="00D6550D" w:rsidRPr="00906A71">
        <w:rPr>
          <w:bCs/>
        </w:rPr>
        <w:t>Objednat</w:t>
      </w:r>
      <w:r w:rsidR="00660766" w:rsidRPr="00906A71">
        <w:rPr>
          <w:bCs/>
        </w:rPr>
        <w:t>eli</w:t>
      </w:r>
      <w:r w:rsidRPr="00906A71">
        <w:rPr>
          <w:bCs/>
        </w:rPr>
        <w:t xml:space="preserve"> všechny podklady nutné pro pokračování prací či jiných výkonů.</w:t>
      </w:r>
    </w:p>
    <w:p w14:paraId="0F96FEA6" w14:textId="77777777" w:rsidR="00DC6658" w:rsidRPr="00E17E5F" w:rsidRDefault="00DC6658" w:rsidP="00F93810">
      <w:pPr>
        <w:pStyle w:val="RLlneksmlouvy"/>
        <w:numPr>
          <w:ilvl w:val="0"/>
          <w:numId w:val="8"/>
        </w:numPr>
        <w:rPr>
          <w:caps/>
          <w:szCs w:val="22"/>
        </w:rPr>
      </w:pPr>
      <w:r w:rsidRPr="00E17E5F">
        <w:rPr>
          <w:caps/>
          <w:szCs w:val="22"/>
        </w:rPr>
        <w:t>Ostatní ujednání</w:t>
      </w:r>
    </w:p>
    <w:p w14:paraId="2EB3DA75" w14:textId="77777777" w:rsidR="00CB26D2" w:rsidRDefault="00D23055" w:rsidP="00DC69BA">
      <w:pPr>
        <w:pStyle w:val="RLTextlnkuslovan"/>
        <w:numPr>
          <w:ilvl w:val="1"/>
          <w:numId w:val="8"/>
        </w:numPr>
        <w:ind w:left="993" w:hanging="633"/>
        <w:rPr>
          <w:bCs/>
        </w:rPr>
      </w:pPr>
      <w:r w:rsidRPr="002E75AF">
        <w:t xml:space="preserve">Zhotovitel je povinen </w:t>
      </w:r>
      <w:r w:rsidR="00CB26D2" w:rsidRPr="002E75AF">
        <w:t xml:space="preserve">po celou dobu účinnosti této </w:t>
      </w:r>
      <w:r w:rsidR="00586DF7">
        <w:t>Smlou</w:t>
      </w:r>
      <w:r w:rsidR="00CB26D2" w:rsidRPr="002E75AF">
        <w:t xml:space="preserve">vy splňovat kvalifikační předpoklady v rozsahu, v jakém byly požadovány v rámci zadávacího řízení pro </w:t>
      </w:r>
      <w:r w:rsidR="00682681">
        <w:t>V</w:t>
      </w:r>
      <w:r w:rsidR="00682681" w:rsidRPr="002E75AF">
        <w:t xml:space="preserve">eřejnou </w:t>
      </w:r>
      <w:r w:rsidR="00CB26D2" w:rsidRPr="002E75AF">
        <w:t>zakázku</w:t>
      </w:r>
      <w:r w:rsidR="00CB26D2" w:rsidRPr="002E75AF">
        <w:rPr>
          <w:bCs/>
        </w:rPr>
        <w:t xml:space="preserve">. </w:t>
      </w:r>
    </w:p>
    <w:p w14:paraId="44D07E2A" w14:textId="77777777" w:rsidR="00682681" w:rsidRPr="002E75AF" w:rsidRDefault="00682681" w:rsidP="00DC69BA">
      <w:pPr>
        <w:pStyle w:val="RLTextlnkuslovan"/>
        <w:numPr>
          <w:ilvl w:val="1"/>
          <w:numId w:val="8"/>
        </w:numPr>
        <w:ind w:left="993" w:hanging="633"/>
        <w:rPr>
          <w:bCs/>
        </w:rPr>
      </w:pPr>
      <w:r>
        <w:rPr>
          <w:bCs/>
        </w:rPr>
        <w:t xml:space="preserve">Objednatel si vyhrazuje právo po uplynutí každého roku účinnosti této Smlouvy požadovat po Zhotoviteli prokázání kvalifikace či kterékoli její části nejvýše v rozsahu, v jakém byla tato kvalifikace požadována v zadávacím řízení na Veřejnou </w:t>
      </w:r>
      <w:r w:rsidR="00694D24">
        <w:rPr>
          <w:bCs/>
        </w:rPr>
        <w:t>zakázku. Zhotovitelé, kteří ve</w:t>
      </w:r>
      <w:r>
        <w:rPr>
          <w:bCs/>
        </w:rPr>
        <w:t xml:space="preserve"> lhůtě</w:t>
      </w:r>
      <w:r w:rsidR="00694D24">
        <w:rPr>
          <w:bCs/>
        </w:rPr>
        <w:t xml:space="preserve"> dle § 89 odst. 12 ZVZ</w:t>
      </w:r>
      <w:r>
        <w:rPr>
          <w:bCs/>
        </w:rPr>
        <w:t xml:space="preserve"> splnění požadované kvalifikace neprokáží, nebudou vyzvání</w:t>
      </w:r>
      <w:r w:rsidR="00694D24">
        <w:rPr>
          <w:bCs/>
        </w:rPr>
        <w:t xml:space="preserve"> k poskytnutí dílčího plnění</w:t>
      </w:r>
      <w:r>
        <w:rPr>
          <w:bCs/>
        </w:rPr>
        <w:t xml:space="preserve"> (formou </w:t>
      </w:r>
      <w:r w:rsidR="005E5DE6">
        <w:rPr>
          <w:bCs/>
        </w:rPr>
        <w:t>poptávkového</w:t>
      </w:r>
      <w:r>
        <w:rPr>
          <w:bCs/>
        </w:rPr>
        <w:t xml:space="preserve"> protokolu či jiným postupem předvídaným v této Smlouvě či Dílčí smlouvě</w:t>
      </w:r>
      <w:r w:rsidR="00694D24">
        <w:rPr>
          <w:bCs/>
        </w:rPr>
        <w:t xml:space="preserve"> ani žádným jiným způsobem</w:t>
      </w:r>
      <w:r>
        <w:rPr>
          <w:bCs/>
        </w:rPr>
        <w:t>)</w:t>
      </w:r>
      <w:r w:rsidR="00694D24">
        <w:rPr>
          <w:bCs/>
        </w:rPr>
        <w:t>.</w:t>
      </w:r>
    </w:p>
    <w:p w14:paraId="0D84EBED" w14:textId="77777777" w:rsidR="00BD7663" w:rsidRPr="000A504E" w:rsidRDefault="00D23055" w:rsidP="00DC69BA">
      <w:pPr>
        <w:pStyle w:val="RLTextlnkuslovan"/>
        <w:numPr>
          <w:ilvl w:val="1"/>
          <w:numId w:val="8"/>
        </w:numPr>
        <w:ind w:left="993" w:hanging="633"/>
        <w:rPr>
          <w:bCs/>
        </w:rPr>
      </w:pPr>
      <w:r w:rsidRPr="002E75AF">
        <w:rPr>
          <w:bCs/>
        </w:rPr>
        <w:t xml:space="preserve">Zhotovitel je povinen při realizaci </w:t>
      </w:r>
      <w:r w:rsidR="00586DF7">
        <w:rPr>
          <w:bCs/>
        </w:rPr>
        <w:t>Smlou</w:t>
      </w:r>
      <w:r w:rsidRPr="002E75AF">
        <w:rPr>
          <w:bCs/>
        </w:rPr>
        <w:t xml:space="preserve">vy dodržovat nejvyšší etické principy, včetně protikorupční praxe. Zhotovitel se zavazuje prokazatelně seznámit všechny své příslušné </w:t>
      </w:r>
      <w:r w:rsidRPr="002E75AF">
        <w:rPr>
          <w:bCs/>
        </w:rPr>
        <w:lastRenderedPageBreak/>
        <w:t xml:space="preserve">zaměstnance a zaměstnance svých </w:t>
      </w:r>
      <w:r w:rsidR="00CB6265">
        <w:rPr>
          <w:bCs/>
        </w:rPr>
        <w:t>Pod</w:t>
      </w:r>
      <w:r w:rsidR="00CF4A09" w:rsidRPr="000A504E">
        <w:rPr>
          <w:bCs/>
        </w:rPr>
        <w:t>dod</w:t>
      </w:r>
      <w:r w:rsidRPr="000A504E">
        <w:rPr>
          <w:bCs/>
        </w:rPr>
        <w:t xml:space="preserve">avatelů s Compliance programem </w:t>
      </w:r>
      <w:r w:rsidR="00CF11B7">
        <w:rPr>
          <w:bCs/>
        </w:rPr>
        <w:t>Objednate</w:t>
      </w:r>
      <w:r w:rsidR="00CF11B7" w:rsidRPr="000A504E">
        <w:rPr>
          <w:bCs/>
        </w:rPr>
        <w:t xml:space="preserve">le </w:t>
      </w:r>
      <w:r w:rsidRPr="000A504E">
        <w:rPr>
          <w:bCs/>
        </w:rPr>
        <w:t xml:space="preserve">(E.ON Program rovného zacházení – </w:t>
      </w:r>
      <w:r w:rsidR="00242D40" w:rsidRPr="000A504E">
        <w:rPr>
          <w:bCs/>
        </w:rPr>
        <w:t>p</w:t>
      </w:r>
      <w:r w:rsidRPr="000A504E">
        <w:rPr>
          <w:bCs/>
        </w:rPr>
        <w:t xml:space="preserve">říloha č. </w:t>
      </w:r>
      <w:r w:rsidR="00BC7922" w:rsidRPr="000A504E">
        <w:rPr>
          <w:bCs/>
        </w:rPr>
        <w:t xml:space="preserve">18 </w:t>
      </w:r>
      <w:r w:rsidR="00586DF7" w:rsidRPr="000A504E">
        <w:rPr>
          <w:bCs/>
        </w:rPr>
        <w:t>Smlou</w:t>
      </w:r>
      <w:r w:rsidRPr="000A504E">
        <w:rPr>
          <w:bCs/>
        </w:rPr>
        <w:t>vy), tento dodržovat a zajistit jeho dodržování svými zaměstnanci</w:t>
      </w:r>
      <w:r w:rsidR="002D3839" w:rsidRPr="000A504E">
        <w:rPr>
          <w:bCs/>
        </w:rPr>
        <w:t xml:space="preserve"> a </w:t>
      </w:r>
      <w:r w:rsidR="00CB6265">
        <w:rPr>
          <w:bCs/>
        </w:rPr>
        <w:t>Pod</w:t>
      </w:r>
      <w:r w:rsidR="002D3839" w:rsidRPr="000A504E">
        <w:rPr>
          <w:bCs/>
        </w:rPr>
        <w:t>dodavateli</w:t>
      </w:r>
      <w:r w:rsidRPr="000A504E">
        <w:rPr>
          <w:bCs/>
        </w:rPr>
        <w:t xml:space="preserve">. </w:t>
      </w:r>
    </w:p>
    <w:p w14:paraId="3F5B8E55" w14:textId="0B6F2732" w:rsidR="00AA4F8F" w:rsidRPr="002E75AF" w:rsidRDefault="00AA4F8F" w:rsidP="00DC69BA">
      <w:pPr>
        <w:pStyle w:val="RLTextlnkuslovan"/>
        <w:numPr>
          <w:ilvl w:val="1"/>
          <w:numId w:val="8"/>
        </w:numPr>
        <w:ind w:left="993" w:hanging="633"/>
        <w:rPr>
          <w:bCs/>
        </w:rPr>
      </w:pPr>
      <w:r w:rsidRPr="000A504E">
        <w:rPr>
          <w:bCs/>
        </w:rPr>
        <w:t xml:space="preserve">Všichni pracovníci </w:t>
      </w:r>
      <w:r w:rsidR="00D6550D" w:rsidRPr="000A504E">
        <w:rPr>
          <w:bCs/>
        </w:rPr>
        <w:t>Zhotovite</w:t>
      </w:r>
      <w:r w:rsidRPr="000A504E">
        <w:rPr>
          <w:bCs/>
        </w:rPr>
        <w:t>le</w:t>
      </w:r>
      <w:r w:rsidR="00682681" w:rsidRPr="000A504E">
        <w:rPr>
          <w:bCs/>
        </w:rPr>
        <w:t xml:space="preserve"> či jeho</w:t>
      </w:r>
      <w:r w:rsidR="00682681">
        <w:rPr>
          <w:bCs/>
        </w:rPr>
        <w:t xml:space="preserve"> </w:t>
      </w:r>
      <w:r w:rsidR="00CB6265">
        <w:rPr>
          <w:bCs/>
        </w:rPr>
        <w:t>Pod</w:t>
      </w:r>
      <w:r w:rsidR="00682681">
        <w:rPr>
          <w:bCs/>
        </w:rPr>
        <w:t>dodavatelů,</w:t>
      </w:r>
      <w:r w:rsidRPr="002E75AF">
        <w:rPr>
          <w:bCs/>
        </w:rPr>
        <w:t xml:space="preserve"> </w:t>
      </w:r>
      <w:r w:rsidR="004D4D35">
        <w:rPr>
          <w:bCs/>
        </w:rPr>
        <w:t>podílející se na elektromontážních pracích</w:t>
      </w:r>
      <w:r w:rsidR="00682681">
        <w:rPr>
          <w:bCs/>
        </w:rPr>
        <w:t>,</w:t>
      </w:r>
      <w:r w:rsidR="00242D40">
        <w:rPr>
          <w:bCs/>
        </w:rPr>
        <w:t xml:space="preserve"> </w:t>
      </w:r>
      <w:r w:rsidRPr="002E75AF">
        <w:rPr>
          <w:bCs/>
        </w:rPr>
        <w:t xml:space="preserve">jsou povinni mít během výkonu plnění u sebe </w:t>
      </w:r>
      <w:r w:rsidR="00E13AE2">
        <w:rPr>
          <w:bCs/>
        </w:rPr>
        <w:t xml:space="preserve">pověření vystavené </w:t>
      </w:r>
      <w:r w:rsidR="002B29D1">
        <w:rPr>
          <w:bCs/>
        </w:rPr>
        <w:t xml:space="preserve">svým zaměstnavatelem </w:t>
      </w:r>
      <w:r w:rsidRPr="002E75AF">
        <w:rPr>
          <w:bCs/>
        </w:rPr>
        <w:t xml:space="preserve">či kopii platného osvědčení o kvalifikaci </w:t>
      </w:r>
      <w:r w:rsidR="001E153D">
        <w:rPr>
          <w:bCs/>
        </w:rPr>
        <w:t>dle</w:t>
      </w:r>
      <w:r w:rsidR="001E153D" w:rsidRPr="002E75AF">
        <w:rPr>
          <w:bCs/>
        </w:rPr>
        <w:t> </w:t>
      </w:r>
      <w:r w:rsidRPr="002E75AF">
        <w:rPr>
          <w:bCs/>
        </w:rPr>
        <w:t xml:space="preserve">vyhlášky č. 50/1978 Sb. a kdykoliv jej na vyžádání </w:t>
      </w:r>
      <w:r w:rsidR="00D6550D" w:rsidRPr="002E75AF">
        <w:rPr>
          <w:bCs/>
        </w:rPr>
        <w:t>Objednat</w:t>
      </w:r>
      <w:r w:rsidRPr="002E75AF">
        <w:rPr>
          <w:bCs/>
        </w:rPr>
        <w:t>ele či jeho zástupce okamžitě předložit.</w:t>
      </w:r>
    </w:p>
    <w:p w14:paraId="3670254D" w14:textId="6085B498" w:rsidR="00A05B8C" w:rsidRPr="002E75AF" w:rsidRDefault="00DC6658" w:rsidP="00DC69BA">
      <w:pPr>
        <w:pStyle w:val="RLTextlnkuslovan"/>
        <w:numPr>
          <w:ilvl w:val="1"/>
          <w:numId w:val="8"/>
        </w:numPr>
        <w:ind w:left="993" w:hanging="633"/>
        <w:rPr>
          <w:bCs/>
        </w:rPr>
      </w:pPr>
      <w:r w:rsidRPr="002E75AF">
        <w:rPr>
          <w:bCs/>
        </w:rPr>
        <w:t>Objednatel si vyhrazuje právo jednostran</w:t>
      </w:r>
      <w:r w:rsidR="009813C6">
        <w:rPr>
          <w:bCs/>
        </w:rPr>
        <w:t>ně vypovědět Dílčí smlouvu</w:t>
      </w:r>
      <w:r w:rsidRPr="002E75AF">
        <w:rPr>
          <w:bCs/>
        </w:rPr>
        <w:t xml:space="preserve"> kdykoli v průběhu plnění a </w:t>
      </w:r>
      <w:r w:rsidR="006055A6" w:rsidRPr="002E75AF">
        <w:rPr>
          <w:bCs/>
        </w:rPr>
        <w:t xml:space="preserve">zavazuje se uhradit </w:t>
      </w:r>
      <w:r w:rsidR="00D6550D" w:rsidRPr="002E75AF">
        <w:rPr>
          <w:bCs/>
        </w:rPr>
        <w:t>Zhotovite</w:t>
      </w:r>
      <w:r w:rsidR="006055A6" w:rsidRPr="002E75AF">
        <w:rPr>
          <w:bCs/>
        </w:rPr>
        <w:t>li</w:t>
      </w:r>
      <w:r w:rsidRPr="002E75AF">
        <w:rPr>
          <w:bCs/>
        </w:rPr>
        <w:t xml:space="preserve"> pouze doposud prokazatelně vynaložené náklady.</w:t>
      </w:r>
      <w:r w:rsidR="00017AD7">
        <w:rPr>
          <w:bCs/>
        </w:rPr>
        <w:t xml:space="preserve"> Objednatel se touto Smlouvou nezavazuje k zadání jakéhokoli minimálního rozsahu dílčích plnění. Objednatel si vyhrazuje právo tuto Smlouvu nevyužít a žádné dílčí plnění na jejím základě nezadat.</w:t>
      </w:r>
    </w:p>
    <w:bookmarkEnd w:id="68"/>
    <w:p w14:paraId="1DEE1608" w14:textId="3F49DF35" w:rsidR="00091897" w:rsidRPr="000430DB" w:rsidRDefault="003312AA" w:rsidP="00F93810">
      <w:pPr>
        <w:pStyle w:val="RLlneksmlouvy"/>
        <w:numPr>
          <w:ilvl w:val="0"/>
          <w:numId w:val="8"/>
        </w:numPr>
        <w:rPr>
          <w:caps/>
          <w:szCs w:val="22"/>
        </w:rPr>
      </w:pPr>
      <w:r>
        <w:rPr>
          <w:caps/>
          <w:szCs w:val="22"/>
        </w:rPr>
        <w:t xml:space="preserve"> Pojištění</w:t>
      </w:r>
    </w:p>
    <w:p w14:paraId="51CFE97A" w14:textId="77777777" w:rsidR="003312AA" w:rsidRDefault="003312AA" w:rsidP="00DC69BA">
      <w:pPr>
        <w:pStyle w:val="RLTextlnkuslovan"/>
        <w:numPr>
          <w:ilvl w:val="1"/>
          <w:numId w:val="8"/>
        </w:numPr>
        <w:ind w:left="993" w:hanging="633"/>
        <w:rPr>
          <w:bCs/>
        </w:rPr>
      </w:pPr>
      <w:r>
        <w:rPr>
          <w:bCs/>
        </w:rPr>
        <w:t>Zhotovitel je povinen po dobu účinnosti této Smlouvy nebo po dobu účinnosti poslední z Dílčích smluv, které Zhotovitel na základě této Smlouvy s Objednatelem uzavřel (podle toho, která z výše uvedených skutečností nastane po</w:t>
      </w:r>
      <w:r w:rsidR="007E7B9F">
        <w:rPr>
          <w:bCs/>
        </w:rPr>
        <w:t>zději) udržovat v platnosti:</w:t>
      </w:r>
    </w:p>
    <w:p w14:paraId="303CCC7B" w14:textId="4EE2AEE9" w:rsidR="007E7B9F" w:rsidRDefault="007E7B9F" w:rsidP="00F93810">
      <w:pPr>
        <w:pStyle w:val="RLTextlnkuslovan"/>
        <w:numPr>
          <w:ilvl w:val="2"/>
          <w:numId w:val="8"/>
        </w:numPr>
        <w:rPr>
          <w:bCs/>
        </w:rPr>
      </w:pPr>
      <w:r>
        <w:rPr>
          <w:bCs/>
        </w:rPr>
        <w:t xml:space="preserve">pojistnou smlouvu, jejímž předmětem je pojištění odpovědnosti Zhotovitele za škodu způsobenou třetí osobě s limitem pojistného plnění alespoň </w:t>
      </w:r>
      <w:r w:rsidR="000C08A2">
        <w:rPr>
          <w:bCs/>
        </w:rPr>
        <w:t>5</w:t>
      </w:r>
      <w:r w:rsidR="005455A8" w:rsidRPr="005455A8">
        <w:rPr>
          <w:bCs/>
        </w:rPr>
        <w:t>00 000</w:t>
      </w:r>
      <w:r w:rsidRPr="005455A8">
        <w:rPr>
          <w:bCs/>
        </w:rPr>
        <w:t xml:space="preserve"> Kč</w:t>
      </w:r>
      <w:r>
        <w:rPr>
          <w:bCs/>
        </w:rPr>
        <w:t>; a</w:t>
      </w:r>
    </w:p>
    <w:p w14:paraId="277D5863" w14:textId="695D0426" w:rsidR="007E7B9F" w:rsidRDefault="007E7B9F" w:rsidP="00F93810">
      <w:pPr>
        <w:pStyle w:val="RLTextlnkuslovan"/>
        <w:numPr>
          <w:ilvl w:val="2"/>
          <w:numId w:val="8"/>
        </w:numPr>
        <w:rPr>
          <w:bCs/>
        </w:rPr>
      </w:pPr>
      <w:r>
        <w:rPr>
          <w:bCs/>
        </w:rPr>
        <w:t xml:space="preserve">pojistnou smlouvu, jejímž předmětem je pojištění </w:t>
      </w:r>
      <w:r w:rsidRPr="007E7B9F">
        <w:rPr>
          <w:bCs/>
        </w:rPr>
        <w:t xml:space="preserve">odpovědnosti za škodu na věcech převzatých </w:t>
      </w:r>
      <w:r>
        <w:rPr>
          <w:bCs/>
        </w:rPr>
        <w:t>Zhotovitelem v souvislosti s plněním jeho závazků dle této Smlouvy či na jejím základě</w:t>
      </w:r>
      <w:r w:rsidR="00ED033B">
        <w:rPr>
          <w:bCs/>
        </w:rPr>
        <w:t xml:space="preserve"> s limitem pojistného plnění </w:t>
      </w:r>
      <w:r w:rsidR="00ED033B" w:rsidRPr="005455A8">
        <w:rPr>
          <w:bCs/>
        </w:rPr>
        <w:t xml:space="preserve">alespoň </w:t>
      </w:r>
      <w:r w:rsidR="000C08A2">
        <w:rPr>
          <w:bCs/>
        </w:rPr>
        <w:t>1</w:t>
      </w:r>
      <w:r w:rsidR="007106CF">
        <w:rPr>
          <w:bCs/>
        </w:rPr>
        <w:t>00 000</w:t>
      </w:r>
      <w:r w:rsidR="00ED033B">
        <w:rPr>
          <w:bCs/>
        </w:rPr>
        <w:t xml:space="preserve"> Kč</w:t>
      </w:r>
      <w:r>
        <w:rPr>
          <w:bCs/>
        </w:rPr>
        <w:t>.</w:t>
      </w:r>
    </w:p>
    <w:p w14:paraId="0EB48F4E" w14:textId="576F5AB2" w:rsidR="007E7B9F" w:rsidRPr="002E75AF" w:rsidRDefault="00597453" w:rsidP="00EA5C94">
      <w:pPr>
        <w:pStyle w:val="RLTextlnkuslovan"/>
        <w:tabs>
          <w:tab w:val="clear" w:pos="1474"/>
        </w:tabs>
        <w:ind w:left="851" w:firstLine="0"/>
        <w:rPr>
          <w:bCs/>
        </w:rPr>
      </w:pPr>
      <w:r>
        <w:rPr>
          <w:bCs/>
        </w:rPr>
        <w:t xml:space="preserve">Spoluúčast Zhotovitele na pojistném plnění nesmí v případě obou pojistných smluv </w:t>
      </w:r>
      <w:r w:rsidR="00ED033B">
        <w:rPr>
          <w:bCs/>
        </w:rPr>
        <w:t xml:space="preserve">(případně obsažených v téže listině) </w:t>
      </w:r>
      <w:r>
        <w:rPr>
          <w:bCs/>
        </w:rPr>
        <w:t>přesahovat 5 %</w:t>
      </w:r>
      <w:r w:rsidR="00E31E4D" w:rsidRPr="00E31E4D">
        <w:rPr>
          <w:bCs/>
        </w:rPr>
        <w:t xml:space="preserve"> </w:t>
      </w:r>
      <w:r w:rsidR="00E31E4D">
        <w:rPr>
          <w:bCs/>
        </w:rPr>
        <w:t>nebo 5 000 Kč</w:t>
      </w:r>
      <w:r>
        <w:rPr>
          <w:bCs/>
        </w:rPr>
        <w:t>.</w:t>
      </w:r>
    </w:p>
    <w:p w14:paraId="3FEA65CC" w14:textId="77777777" w:rsidR="00280F0B" w:rsidRPr="00E17E5F" w:rsidRDefault="00280F0B" w:rsidP="00F93810">
      <w:pPr>
        <w:pStyle w:val="RLlneksmlouvy"/>
        <w:numPr>
          <w:ilvl w:val="0"/>
          <w:numId w:val="8"/>
        </w:numPr>
        <w:rPr>
          <w:caps/>
          <w:szCs w:val="22"/>
        </w:rPr>
      </w:pPr>
      <w:bookmarkStart w:id="74" w:name="_Ref434393429"/>
      <w:r w:rsidRPr="00E17E5F">
        <w:rPr>
          <w:caps/>
          <w:szCs w:val="22"/>
        </w:rPr>
        <w:t>Zástupci stran</w:t>
      </w:r>
      <w:bookmarkEnd w:id="74"/>
    </w:p>
    <w:p w14:paraId="1E50215F" w14:textId="77777777" w:rsidR="00280F0B" w:rsidRPr="002E75AF" w:rsidRDefault="00280F0B" w:rsidP="00DC69BA">
      <w:pPr>
        <w:pStyle w:val="RLTextlnkuslovan"/>
        <w:numPr>
          <w:ilvl w:val="1"/>
          <w:numId w:val="8"/>
        </w:numPr>
        <w:ind w:left="993" w:hanging="633"/>
        <w:rPr>
          <w:bCs/>
        </w:rPr>
      </w:pPr>
      <w:r w:rsidRPr="002E75AF">
        <w:rPr>
          <w:bCs/>
        </w:rPr>
        <w:t xml:space="preserve">Zástupce </w:t>
      </w:r>
      <w:r w:rsidR="00D6550D" w:rsidRPr="002E75AF">
        <w:rPr>
          <w:bCs/>
        </w:rPr>
        <w:t>Objednat</w:t>
      </w:r>
      <w:r w:rsidRPr="002E75AF">
        <w:rPr>
          <w:bCs/>
        </w:rPr>
        <w:t>ele</w:t>
      </w:r>
    </w:p>
    <w:p w14:paraId="031D0053" w14:textId="55083032" w:rsidR="00280F0B" w:rsidRPr="002E75AF" w:rsidRDefault="00280F0B" w:rsidP="00F93810">
      <w:pPr>
        <w:pStyle w:val="RLTextlnkuslovan"/>
        <w:numPr>
          <w:ilvl w:val="2"/>
          <w:numId w:val="8"/>
        </w:numPr>
        <w:rPr>
          <w:bCs/>
        </w:rPr>
      </w:pPr>
      <w:bookmarkStart w:id="75" w:name="_Ref364955395"/>
      <w:r w:rsidRPr="002E75AF">
        <w:rPr>
          <w:bCs/>
        </w:rPr>
        <w:t xml:space="preserve">Zástupce </w:t>
      </w:r>
      <w:r w:rsidR="00D6550D" w:rsidRPr="002E75AF">
        <w:rPr>
          <w:bCs/>
        </w:rPr>
        <w:t>Objednat</w:t>
      </w:r>
      <w:r w:rsidRPr="002E75AF">
        <w:rPr>
          <w:bCs/>
        </w:rPr>
        <w:t xml:space="preserve">ele je zmocněn zastupovat </w:t>
      </w:r>
      <w:r w:rsidR="00D6550D" w:rsidRPr="002E75AF">
        <w:rPr>
          <w:bCs/>
        </w:rPr>
        <w:t>Objednat</w:t>
      </w:r>
      <w:r w:rsidRPr="002E75AF">
        <w:rPr>
          <w:bCs/>
        </w:rPr>
        <w:t xml:space="preserve">ele v souvislosti s realizací této </w:t>
      </w:r>
      <w:r w:rsidR="00586DF7">
        <w:rPr>
          <w:bCs/>
        </w:rPr>
        <w:t>Smlou</w:t>
      </w:r>
      <w:r w:rsidRPr="002E75AF">
        <w:rPr>
          <w:bCs/>
        </w:rPr>
        <w:t>vy, včetně veškerých otázek týkajících se tech</w:t>
      </w:r>
      <w:r w:rsidR="0092139C">
        <w:rPr>
          <w:bCs/>
        </w:rPr>
        <w:t>nologických postupů</w:t>
      </w:r>
      <w:r w:rsidRPr="002E75AF">
        <w:rPr>
          <w:bCs/>
        </w:rPr>
        <w:t xml:space="preserve">, provádění prací, odvolávek a uplatňování kontrolních mechanismů upravených touto </w:t>
      </w:r>
      <w:r w:rsidR="00586DF7">
        <w:rPr>
          <w:bCs/>
        </w:rPr>
        <w:t>Smlou</w:t>
      </w:r>
      <w:r w:rsidRPr="002E75AF">
        <w:rPr>
          <w:bCs/>
        </w:rPr>
        <w:t>vou.</w:t>
      </w:r>
      <w:bookmarkEnd w:id="75"/>
      <w:r w:rsidRPr="002E75AF">
        <w:rPr>
          <w:bCs/>
        </w:rPr>
        <w:t xml:space="preserve">  </w:t>
      </w:r>
    </w:p>
    <w:p w14:paraId="0AA21638" w14:textId="75ADFB68" w:rsidR="00280F0B" w:rsidRPr="002E75AF" w:rsidRDefault="00280F0B" w:rsidP="00F93810">
      <w:pPr>
        <w:pStyle w:val="RLTextlnkuslovan"/>
        <w:numPr>
          <w:ilvl w:val="2"/>
          <w:numId w:val="8"/>
        </w:numPr>
        <w:rPr>
          <w:bCs/>
        </w:rPr>
      </w:pPr>
      <w:bookmarkStart w:id="76" w:name="_Ref338697975"/>
      <w:bookmarkStart w:id="77" w:name="_Ref338699660"/>
      <w:r w:rsidRPr="002E75AF">
        <w:rPr>
          <w:bCs/>
        </w:rPr>
        <w:t xml:space="preserve">Zástupce </w:t>
      </w:r>
      <w:bookmarkEnd w:id="76"/>
      <w:r w:rsidR="00D6550D" w:rsidRPr="002E75AF">
        <w:rPr>
          <w:bCs/>
        </w:rPr>
        <w:t>Objednat</w:t>
      </w:r>
      <w:r w:rsidRPr="002E75AF">
        <w:rPr>
          <w:bCs/>
        </w:rPr>
        <w:t xml:space="preserve">ele je oprávněn písemně zmocnit další fyzické osoby, aby zastupovaly </w:t>
      </w:r>
      <w:r w:rsidR="00D6550D" w:rsidRPr="002E75AF">
        <w:rPr>
          <w:bCs/>
        </w:rPr>
        <w:t>Objednat</w:t>
      </w:r>
      <w:r w:rsidRPr="002E75AF">
        <w:rPr>
          <w:bCs/>
        </w:rPr>
        <w:t xml:space="preserve">ele v souvislosti s realizací této </w:t>
      </w:r>
      <w:r w:rsidR="00586DF7">
        <w:rPr>
          <w:bCs/>
        </w:rPr>
        <w:t>Smlou</w:t>
      </w:r>
      <w:r w:rsidRPr="002E75AF">
        <w:rPr>
          <w:bCs/>
        </w:rPr>
        <w:t xml:space="preserve">vy, a to v rozsahu určeném </w:t>
      </w:r>
      <w:r w:rsidR="00DE630B" w:rsidRPr="002E75AF">
        <w:rPr>
          <w:bCs/>
        </w:rPr>
        <w:t>z</w:t>
      </w:r>
      <w:r w:rsidRPr="002E75AF">
        <w:rPr>
          <w:bCs/>
        </w:rPr>
        <w:t xml:space="preserve">ástupcem </w:t>
      </w:r>
      <w:r w:rsidR="00D6550D" w:rsidRPr="002E75AF">
        <w:rPr>
          <w:bCs/>
        </w:rPr>
        <w:t>Objednat</w:t>
      </w:r>
      <w:r w:rsidRPr="002E75AF">
        <w:rPr>
          <w:bCs/>
        </w:rPr>
        <w:t>ele ve výše uvedeném písemném sdělení.  Takto určené fyzické osoby jsou</w:t>
      </w:r>
      <w:r w:rsidR="00DE630B" w:rsidRPr="002E75AF">
        <w:rPr>
          <w:bCs/>
        </w:rPr>
        <w:t xml:space="preserve"> kontaktními osobami na straně </w:t>
      </w:r>
      <w:r w:rsidR="00D6550D" w:rsidRPr="002E75AF">
        <w:rPr>
          <w:bCs/>
        </w:rPr>
        <w:t>Objednat</w:t>
      </w:r>
      <w:r w:rsidRPr="002E75AF">
        <w:rPr>
          <w:bCs/>
        </w:rPr>
        <w:t xml:space="preserve">ele v záležitostech, které byly určeny ve výše uvedeném zmocnění </w:t>
      </w:r>
      <w:r w:rsidR="00DE630B" w:rsidRPr="002E75AF">
        <w:rPr>
          <w:bCs/>
        </w:rPr>
        <w:t>z</w:t>
      </w:r>
      <w:r w:rsidRPr="002E75AF">
        <w:rPr>
          <w:bCs/>
        </w:rPr>
        <w:t xml:space="preserve">ástupcem </w:t>
      </w:r>
      <w:r w:rsidR="00D6550D" w:rsidRPr="002E75AF">
        <w:rPr>
          <w:bCs/>
        </w:rPr>
        <w:t>Objednat</w:t>
      </w:r>
      <w:r w:rsidR="00DE630B" w:rsidRPr="002E75AF">
        <w:rPr>
          <w:bCs/>
        </w:rPr>
        <w:t xml:space="preserve">ele a </w:t>
      </w:r>
      <w:r w:rsidR="00D6550D" w:rsidRPr="002E75AF">
        <w:rPr>
          <w:bCs/>
        </w:rPr>
        <w:t>Zhotovite</w:t>
      </w:r>
      <w:r w:rsidRPr="002E75AF">
        <w:rPr>
          <w:bCs/>
        </w:rPr>
        <w:t xml:space="preserve">l je povinen se na tyto kontaktní osoby v těchto záležitostech obracet jakožto na </w:t>
      </w:r>
      <w:r w:rsidR="00DE630B" w:rsidRPr="002E75AF">
        <w:rPr>
          <w:bCs/>
        </w:rPr>
        <w:t xml:space="preserve">zástupce </w:t>
      </w:r>
      <w:r w:rsidR="00D6550D" w:rsidRPr="002E75AF">
        <w:rPr>
          <w:bCs/>
        </w:rPr>
        <w:t>Objednat</w:t>
      </w:r>
      <w:r w:rsidRPr="002E75AF">
        <w:rPr>
          <w:bCs/>
        </w:rPr>
        <w:t>ele.</w:t>
      </w:r>
      <w:bookmarkEnd w:id="77"/>
      <w:r w:rsidRPr="002E75AF">
        <w:rPr>
          <w:bCs/>
        </w:rPr>
        <w:t xml:space="preserve">    </w:t>
      </w:r>
    </w:p>
    <w:p w14:paraId="073B2051" w14:textId="2F7C1162" w:rsidR="00280F0B" w:rsidRPr="002E75AF" w:rsidRDefault="00280F0B" w:rsidP="00F93810">
      <w:pPr>
        <w:pStyle w:val="RLTextlnkuslovan"/>
        <w:numPr>
          <w:ilvl w:val="2"/>
          <w:numId w:val="8"/>
        </w:numPr>
        <w:rPr>
          <w:bCs/>
        </w:rPr>
      </w:pPr>
      <w:r w:rsidRPr="002E75AF">
        <w:rPr>
          <w:bCs/>
        </w:rPr>
        <w:t xml:space="preserve">Objednatel je oprávněn kdykoli změnit </w:t>
      </w:r>
      <w:r w:rsidR="00DE630B" w:rsidRPr="002E75AF">
        <w:rPr>
          <w:bCs/>
        </w:rPr>
        <w:t xml:space="preserve">zástupce </w:t>
      </w:r>
      <w:r w:rsidR="00D6550D" w:rsidRPr="002E75AF">
        <w:rPr>
          <w:bCs/>
        </w:rPr>
        <w:t>Objednat</w:t>
      </w:r>
      <w:r w:rsidRPr="002E75AF">
        <w:rPr>
          <w:bCs/>
        </w:rPr>
        <w:t xml:space="preserve">ele, aniž by se uzavíral dodatek k této </w:t>
      </w:r>
      <w:r w:rsidR="00586DF7">
        <w:rPr>
          <w:bCs/>
        </w:rPr>
        <w:t>Smlou</w:t>
      </w:r>
      <w:r w:rsidR="00DE630B" w:rsidRPr="002E75AF">
        <w:rPr>
          <w:bCs/>
        </w:rPr>
        <w:t xml:space="preserve">vě. Tato změna je vůči </w:t>
      </w:r>
      <w:r w:rsidR="00D6550D" w:rsidRPr="002E75AF">
        <w:rPr>
          <w:bCs/>
        </w:rPr>
        <w:t>Zhotovite</w:t>
      </w:r>
      <w:r w:rsidRPr="002E75AF">
        <w:rPr>
          <w:bCs/>
        </w:rPr>
        <w:t xml:space="preserve">li účinná okamžikem, kdy mu dojde oznámení o této změně. Zástupce </w:t>
      </w:r>
      <w:r w:rsidR="00D6550D" w:rsidRPr="002E75AF">
        <w:rPr>
          <w:bCs/>
        </w:rPr>
        <w:t>Objednat</w:t>
      </w:r>
      <w:r w:rsidRPr="002E75AF">
        <w:rPr>
          <w:bCs/>
        </w:rPr>
        <w:t xml:space="preserve">ele je oprávněn za stejných podmínek měnit okruh fyzických osob zmocněných podle </w:t>
      </w:r>
      <w:r w:rsidR="00CD54FD">
        <w:rPr>
          <w:bCs/>
        </w:rPr>
        <w:t>odst.</w:t>
      </w:r>
      <w:r w:rsidRPr="002E75AF">
        <w:rPr>
          <w:bCs/>
        </w:rPr>
        <w:t xml:space="preserve"> </w:t>
      </w:r>
      <w:r w:rsidR="00E7297E">
        <w:rPr>
          <w:bCs/>
        </w:rPr>
        <w:fldChar w:fldCharType="begin"/>
      </w:r>
      <w:r w:rsidR="00E61398">
        <w:rPr>
          <w:bCs/>
        </w:rPr>
        <w:instrText xml:space="preserve"> REF _Ref338699660 \r \h </w:instrText>
      </w:r>
      <w:r w:rsidR="00EA5C94">
        <w:rPr>
          <w:bCs/>
        </w:rPr>
        <w:instrText xml:space="preserve"> \* MERGEFORMAT </w:instrText>
      </w:r>
      <w:r w:rsidR="00E7297E">
        <w:rPr>
          <w:bCs/>
        </w:rPr>
      </w:r>
      <w:r w:rsidR="00E7297E">
        <w:rPr>
          <w:bCs/>
        </w:rPr>
        <w:fldChar w:fldCharType="separate"/>
      </w:r>
      <w:r w:rsidR="0010551A">
        <w:rPr>
          <w:bCs/>
        </w:rPr>
        <w:t>20.1.2</w:t>
      </w:r>
      <w:r w:rsidR="00E7297E">
        <w:rPr>
          <w:bCs/>
        </w:rPr>
        <w:fldChar w:fldCharType="end"/>
      </w:r>
      <w:r w:rsidR="00AE718A">
        <w:rPr>
          <w:bCs/>
        </w:rPr>
        <w:t>.</w:t>
      </w:r>
      <w:r w:rsidRPr="002E75AF">
        <w:rPr>
          <w:bCs/>
        </w:rPr>
        <w:t xml:space="preserve">, jakož i rozsah jejich zmocnění. </w:t>
      </w:r>
    </w:p>
    <w:p w14:paraId="02536FDA" w14:textId="77777777" w:rsidR="00280F0B" w:rsidRDefault="00280F0B" w:rsidP="00F93810">
      <w:pPr>
        <w:pStyle w:val="RLTextlnkuslovan"/>
        <w:numPr>
          <w:ilvl w:val="2"/>
          <w:numId w:val="8"/>
        </w:numPr>
        <w:rPr>
          <w:bCs/>
        </w:rPr>
      </w:pPr>
      <w:r w:rsidRPr="002E75AF">
        <w:rPr>
          <w:bCs/>
        </w:rPr>
        <w:t xml:space="preserve">Jednání nebo pokyny </w:t>
      </w:r>
      <w:r w:rsidR="00DE630B" w:rsidRPr="002E75AF">
        <w:rPr>
          <w:bCs/>
        </w:rPr>
        <w:t xml:space="preserve">zástupce </w:t>
      </w:r>
      <w:r w:rsidR="00D6550D" w:rsidRPr="002E75AF">
        <w:rPr>
          <w:bCs/>
        </w:rPr>
        <w:t>Objednat</w:t>
      </w:r>
      <w:r w:rsidRPr="002E75AF">
        <w:rPr>
          <w:bCs/>
        </w:rPr>
        <w:t>ele v rozsahu,</w:t>
      </w:r>
      <w:r w:rsidR="00DE630B" w:rsidRPr="002E75AF">
        <w:rPr>
          <w:bCs/>
        </w:rPr>
        <w:t xml:space="preserve"> v jakém jsou předvídány touto </w:t>
      </w:r>
      <w:r w:rsidR="00586DF7">
        <w:rPr>
          <w:bCs/>
        </w:rPr>
        <w:t>Smlou</w:t>
      </w:r>
      <w:r w:rsidRPr="002E75AF">
        <w:rPr>
          <w:bCs/>
        </w:rPr>
        <w:t xml:space="preserve">vou, se považují za jednání nebo pokyny </w:t>
      </w:r>
      <w:r w:rsidR="00D6550D" w:rsidRPr="002E75AF">
        <w:rPr>
          <w:bCs/>
        </w:rPr>
        <w:t>Objednat</w:t>
      </w:r>
      <w:r w:rsidRPr="002E75AF">
        <w:rPr>
          <w:bCs/>
        </w:rPr>
        <w:t xml:space="preserve">ele a </w:t>
      </w:r>
      <w:r w:rsidR="00D6550D" w:rsidRPr="002E75AF">
        <w:rPr>
          <w:bCs/>
        </w:rPr>
        <w:t>Zhotovite</w:t>
      </w:r>
      <w:r w:rsidRPr="002E75AF">
        <w:rPr>
          <w:bCs/>
        </w:rPr>
        <w:t>l je povinen podle nich postupovat.</w:t>
      </w:r>
      <w:r w:rsidR="00E106FF">
        <w:rPr>
          <w:bCs/>
        </w:rPr>
        <w:t xml:space="preserve"> Uvedené ustanovení platí i na veškerá jednání a pokyny učiněná prostřednictvím informačních systémů Objednatele, Zhotovitele či veřejných </w:t>
      </w:r>
      <w:r w:rsidR="00E106FF">
        <w:rPr>
          <w:bCs/>
        </w:rPr>
        <w:lastRenderedPageBreak/>
        <w:t>informačních systémů bez ohledu na to, zda je k těmto jednáním či pokynům připojen zaručený elektronický podpis, či nikoli (s výhradou případů, kdy je zaručený elektronický podpis vyžadován dle této smlouvy či platných právních předpisů).</w:t>
      </w:r>
      <w:r w:rsidR="00684A7D">
        <w:rPr>
          <w:bCs/>
        </w:rPr>
        <w:t xml:space="preserve"> Smluvní strany berou na vědomí, že jednání a pokyny ve smyslu tohoto odstavce lze prokázat záznamy z příslušného informačního systému bez ohledu na to, zda je součástí těchto záznamů zaručený elektronický podpis, či nikoli.</w:t>
      </w:r>
    </w:p>
    <w:p w14:paraId="55F6BDC3" w14:textId="3BE6DE74" w:rsidR="00597453" w:rsidRPr="002E75AF" w:rsidRDefault="00597453" w:rsidP="002C1141">
      <w:pPr>
        <w:pStyle w:val="RLTextlnkuslovan"/>
        <w:numPr>
          <w:ilvl w:val="2"/>
          <w:numId w:val="8"/>
        </w:numPr>
        <w:rPr>
          <w:bCs/>
        </w:rPr>
      </w:pPr>
      <w:r>
        <w:rPr>
          <w:bCs/>
        </w:rPr>
        <w:t>Za jednání Objednatele se považují veškeré úkony Objednatele předvídané touto Smlouvou a činěné vůči zhotoviteli prostřednictvím neveřejných informačních systémů</w:t>
      </w:r>
      <w:r w:rsidR="00815843">
        <w:rPr>
          <w:bCs/>
        </w:rPr>
        <w:t xml:space="preserve"> </w:t>
      </w:r>
      <w:r w:rsidR="00A356A2">
        <w:rPr>
          <w:bCs/>
        </w:rPr>
        <w:t xml:space="preserve">bjednatele, </w:t>
      </w:r>
      <w:r w:rsidR="00815843">
        <w:rPr>
          <w:bCs/>
        </w:rPr>
        <w:t xml:space="preserve">např. </w:t>
      </w:r>
      <w:r w:rsidR="002C1141">
        <w:rPr>
          <w:bCs/>
        </w:rPr>
        <w:t xml:space="preserve">aplikace </w:t>
      </w:r>
      <w:r w:rsidR="002C1141">
        <w:rPr>
          <w:rFonts w:asciiTheme="minorHAnsi" w:hAnsiTheme="minorHAnsi" w:cstheme="minorHAnsi"/>
        </w:rPr>
        <w:t>k evidenci věcných břemen</w:t>
      </w:r>
      <w:r w:rsidR="00815843">
        <w:rPr>
          <w:bCs/>
        </w:rPr>
        <w:t xml:space="preserve">  </w:t>
      </w:r>
      <w:r>
        <w:rPr>
          <w:bCs/>
        </w:rPr>
        <w:t xml:space="preserve">(s výjimkou systému pro přijímání a odesílání běžných e-mailů), a to bez ohledu na to, zda tyto úkony činí osoby výslovně zmocněné ve smyslu </w:t>
      </w:r>
      <w:r w:rsidR="00E106FF">
        <w:rPr>
          <w:bCs/>
        </w:rPr>
        <w:t xml:space="preserve">předchozích ustanovení tohoto článku </w:t>
      </w:r>
      <w:r w:rsidR="00266EFF">
        <w:fldChar w:fldCharType="begin"/>
      </w:r>
      <w:r w:rsidR="00266EFF">
        <w:instrText xml:space="preserve"> REF _Ref434393429 \r \h  \* MERGEFORMAT </w:instrText>
      </w:r>
      <w:r w:rsidR="00266EFF">
        <w:fldChar w:fldCharType="separate"/>
      </w:r>
      <w:r w:rsidR="0010551A" w:rsidRPr="0010551A">
        <w:rPr>
          <w:bCs/>
        </w:rPr>
        <w:t>20</w:t>
      </w:r>
      <w:r w:rsidR="00266EFF">
        <w:fldChar w:fldCharType="end"/>
      </w:r>
      <w:r w:rsidR="00AE718A">
        <w:rPr>
          <w:bCs/>
        </w:rPr>
        <w:t>.</w:t>
      </w:r>
      <w:r w:rsidR="00E106FF">
        <w:rPr>
          <w:bCs/>
        </w:rPr>
        <w:t xml:space="preserve"> Smlouvy.</w:t>
      </w:r>
      <w:r w:rsidR="00684A7D">
        <w:rPr>
          <w:bCs/>
        </w:rPr>
        <w:t xml:space="preserve"> </w:t>
      </w:r>
    </w:p>
    <w:p w14:paraId="75DAC449" w14:textId="77777777" w:rsidR="00280F0B" w:rsidRPr="002E75AF" w:rsidRDefault="00280F0B" w:rsidP="00DC69BA">
      <w:pPr>
        <w:pStyle w:val="RLTextlnkuslovan"/>
        <w:numPr>
          <w:ilvl w:val="1"/>
          <w:numId w:val="8"/>
        </w:numPr>
        <w:ind w:left="993" w:hanging="633"/>
        <w:rPr>
          <w:bCs/>
        </w:rPr>
      </w:pPr>
      <w:r w:rsidRPr="002E75AF">
        <w:rPr>
          <w:bCs/>
        </w:rPr>
        <w:t xml:space="preserve">Zástupce </w:t>
      </w:r>
      <w:r w:rsidR="00D6550D" w:rsidRPr="002E75AF">
        <w:rPr>
          <w:bCs/>
        </w:rPr>
        <w:t>Zhotovite</w:t>
      </w:r>
      <w:r w:rsidRPr="002E75AF">
        <w:rPr>
          <w:bCs/>
        </w:rPr>
        <w:t>le</w:t>
      </w:r>
    </w:p>
    <w:p w14:paraId="64A92000" w14:textId="77777777" w:rsidR="00280F0B" w:rsidRPr="002E75AF" w:rsidRDefault="00280F0B" w:rsidP="00F93810">
      <w:pPr>
        <w:pStyle w:val="RLTextlnkuslovan"/>
        <w:numPr>
          <w:ilvl w:val="2"/>
          <w:numId w:val="8"/>
        </w:numPr>
        <w:rPr>
          <w:bCs/>
        </w:rPr>
      </w:pPr>
      <w:r w:rsidRPr="002E75AF">
        <w:rPr>
          <w:bCs/>
        </w:rPr>
        <w:t xml:space="preserve">Zástupce </w:t>
      </w:r>
      <w:r w:rsidR="00D6550D" w:rsidRPr="002E75AF">
        <w:rPr>
          <w:bCs/>
        </w:rPr>
        <w:t>Zhotovite</w:t>
      </w:r>
      <w:r w:rsidRPr="002E75AF">
        <w:rPr>
          <w:bCs/>
        </w:rPr>
        <w:t xml:space="preserve">le je zmocněn zastupovat </w:t>
      </w:r>
      <w:r w:rsidR="00D6550D" w:rsidRPr="002E75AF">
        <w:rPr>
          <w:bCs/>
        </w:rPr>
        <w:t>Zhotovite</w:t>
      </w:r>
      <w:r w:rsidRPr="002E75AF">
        <w:rPr>
          <w:bCs/>
        </w:rPr>
        <w:t xml:space="preserve">le </w:t>
      </w:r>
      <w:r w:rsidR="00DE630B" w:rsidRPr="002E75AF">
        <w:rPr>
          <w:bCs/>
        </w:rPr>
        <w:t xml:space="preserve">v souvislosti s realizací této </w:t>
      </w:r>
      <w:r w:rsidR="00586DF7">
        <w:rPr>
          <w:bCs/>
        </w:rPr>
        <w:t>Smlou</w:t>
      </w:r>
      <w:r w:rsidRPr="002E75AF">
        <w:rPr>
          <w:bCs/>
        </w:rPr>
        <w:t>vy.</w:t>
      </w:r>
    </w:p>
    <w:p w14:paraId="473D8707" w14:textId="77777777" w:rsidR="00280F0B" w:rsidRPr="002E75AF" w:rsidRDefault="00280F0B" w:rsidP="00F93810">
      <w:pPr>
        <w:pStyle w:val="RLTextlnkuslovan"/>
        <w:numPr>
          <w:ilvl w:val="2"/>
          <w:numId w:val="8"/>
        </w:numPr>
        <w:rPr>
          <w:bCs/>
        </w:rPr>
      </w:pPr>
      <w:r w:rsidRPr="002E75AF">
        <w:rPr>
          <w:bCs/>
        </w:rPr>
        <w:t>Zhotovitel může změnit své</w:t>
      </w:r>
      <w:r w:rsidR="00DE630B" w:rsidRPr="002E75AF">
        <w:rPr>
          <w:bCs/>
        </w:rPr>
        <w:t xml:space="preserve">ho zástupce písemným oznámením </w:t>
      </w:r>
      <w:r w:rsidR="00D6550D" w:rsidRPr="002E75AF">
        <w:rPr>
          <w:bCs/>
        </w:rPr>
        <w:t>Objednat</w:t>
      </w:r>
      <w:r w:rsidRPr="002E75AF">
        <w:rPr>
          <w:bCs/>
        </w:rPr>
        <w:t xml:space="preserve">eli, pokud </w:t>
      </w:r>
      <w:r w:rsidR="00D6550D" w:rsidRPr="002E75AF">
        <w:rPr>
          <w:bCs/>
        </w:rPr>
        <w:t>Objednat</w:t>
      </w:r>
      <w:r w:rsidRPr="002E75AF">
        <w:rPr>
          <w:bCs/>
        </w:rPr>
        <w:t xml:space="preserve">el s touto změnou vysloví souhlas. Udělení tohoto souhlasu nesmí </w:t>
      </w:r>
      <w:r w:rsidR="00D6550D" w:rsidRPr="002E75AF">
        <w:rPr>
          <w:bCs/>
        </w:rPr>
        <w:t>Objednat</w:t>
      </w:r>
      <w:r w:rsidRPr="002E75AF">
        <w:rPr>
          <w:bCs/>
        </w:rPr>
        <w:t xml:space="preserve">el bezdůvodně odepřít nebo zdržovat. O této změně </w:t>
      </w:r>
      <w:r w:rsidR="00DE630B" w:rsidRPr="002E75AF">
        <w:rPr>
          <w:bCs/>
        </w:rPr>
        <w:t>není nutné uzavírat dodatek ke </w:t>
      </w:r>
      <w:r w:rsidR="00586DF7">
        <w:rPr>
          <w:bCs/>
        </w:rPr>
        <w:t>Smlou</w:t>
      </w:r>
      <w:r w:rsidRPr="002E75AF">
        <w:rPr>
          <w:bCs/>
        </w:rPr>
        <w:t>vě.</w:t>
      </w:r>
    </w:p>
    <w:p w14:paraId="1E71E805" w14:textId="77777777" w:rsidR="00280F0B" w:rsidRPr="002E75AF" w:rsidRDefault="00DE630B" w:rsidP="00F93810">
      <w:pPr>
        <w:pStyle w:val="RLTextlnkuslovan"/>
        <w:numPr>
          <w:ilvl w:val="2"/>
          <w:numId w:val="8"/>
        </w:numPr>
        <w:rPr>
          <w:bCs/>
        </w:rPr>
      </w:pPr>
      <w:r w:rsidRPr="002E75AF">
        <w:rPr>
          <w:bCs/>
        </w:rPr>
        <w:t>Veškerá jednání nebo pokyny z</w:t>
      </w:r>
      <w:r w:rsidR="00280F0B" w:rsidRPr="002E75AF">
        <w:rPr>
          <w:bCs/>
        </w:rPr>
        <w:t xml:space="preserve">ástupce </w:t>
      </w:r>
      <w:r w:rsidR="00D6550D" w:rsidRPr="002E75AF">
        <w:rPr>
          <w:bCs/>
        </w:rPr>
        <w:t>Zhotovite</w:t>
      </w:r>
      <w:r w:rsidR="00280F0B" w:rsidRPr="002E75AF">
        <w:rPr>
          <w:bCs/>
        </w:rPr>
        <w:t>le se p</w:t>
      </w:r>
      <w:r w:rsidRPr="002E75AF">
        <w:rPr>
          <w:bCs/>
        </w:rPr>
        <w:t xml:space="preserve">ovažují za jednání nebo pokyny </w:t>
      </w:r>
      <w:r w:rsidR="00D6550D" w:rsidRPr="002E75AF">
        <w:rPr>
          <w:bCs/>
        </w:rPr>
        <w:t>Zhotovite</w:t>
      </w:r>
      <w:r w:rsidR="00280F0B" w:rsidRPr="002E75AF">
        <w:rPr>
          <w:bCs/>
        </w:rPr>
        <w:t xml:space="preserve">le. </w:t>
      </w:r>
      <w:r w:rsidR="00E106FF" w:rsidRPr="00E106FF">
        <w:rPr>
          <w:bCs/>
        </w:rPr>
        <w:t>Uvedené ustanovení platí i na veškerá jednání a pokyny učiněná prostřednictvím informačních systémů Objednatele, Zhotovitele či veřejných informačních systémů bez ohledu na to, zda je k těmto jednáním či pokynům připojen zaručený elektronický podpis, či nikoli (s výhradou případů, kdy je zaručený elektronický podpis vyžadován dle této smlouvy či platných právních předpisů).</w:t>
      </w:r>
      <w:r w:rsidR="00684A7D">
        <w:rPr>
          <w:bCs/>
        </w:rPr>
        <w:t xml:space="preserve"> Smluvní strany berou na vědomí, že jednání a pokyny ve smyslu tohoto odstavce lze prokázat záznamy z příslušného informačního systému bez ohledu na to, zda je součástí těchto záznamů zaručený elektronický podpis, či nikoli.</w:t>
      </w:r>
    </w:p>
    <w:p w14:paraId="12DEBE71" w14:textId="77777777" w:rsidR="00280F0B" w:rsidRPr="002E75AF" w:rsidRDefault="00280F0B" w:rsidP="00DC69BA">
      <w:pPr>
        <w:pStyle w:val="RLTextlnkuslovan"/>
        <w:numPr>
          <w:ilvl w:val="1"/>
          <w:numId w:val="8"/>
        </w:numPr>
        <w:ind w:left="993" w:hanging="633"/>
        <w:rPr>
          <w:bCs/>
        </w:rPr>
      </w:pPr>
      <w:r w:rsidRPr="002E75AF">
        <w:rPr>
          <w:bCs/>
        </w:rPr>
        <w:t>Spolupráce a komunikace</w:t>
      </w:r>
    </w:p>
    <w:p w14:paraId="063CB87D" w14:textId="264567D4" w:rsidR="00280F0B" w:rsidRPr="002E75AF" w:rsidRDefault="00280F0B" w:rsidP="00F93810">
      <w:pPr>
        <w:pStyle w:val="RLTextlnkuslovan"/>
        <w:numPr>
          <w:ilvl w:val="2"/>
          <w:numId w:val="8"/>
        </w:numPr>
        <w:rPr>
          <w:bCs/>
        </w:rPr>
      </w:pPr>
      <w:r w:rsidRPr="002E75AF">
        <w:rPr>
          <w:bCs/>
        </w:rPr>
        <w:t xml:space="preserve">Pokud jde o upřesnění či vyjasnění jakékoliv záležitosti týkající se výkladu této </w:t>
      </w:r>
      <w:r w:rsidR="00586DF7">
        <w:rPr>
          <w:bCs/>
        </w:rPr>
        <w:t>Smlou</w:t>
      </w:r>
      <w:r w:rsidRPr="002E75AF">
        <w:rPr>
          <w:bCs/>
        </w:rPr>
        <w:t xml:space="preserve">vy či jejích příloh ve vztahu k provádění </w:t>
      </w:r>
      <w:r w:rsidR="00DE630B" w:rsidRPr="002E75AF">
        <w:rPr>
          <w:bCs/>
        </w:rPr>
        <w:t>díla, budou vyjádření z</w:t>
      </w:r>
      <w:r w:rsidRPr="002E75AF">
        <w:rPr>
          <w:bCs/>
        </w:rPr>
        <w:t xml:space="preserve">ástupce </w:t>
      </w:r>
      <w:r w:rsidR="00D6550D" w:rsidRPr="002E75AF">
        <w:rPr>
          <w:bCs/>
        </w:rPr>
        <w:t>Objednat</w:t>
      </w:r>
      <w:r w:rsidRPr="002E75AF">
        <w:rPr>
          <w:bCs/>
        </w:rPr>
        <w:t xml:space="preserve">ele i </w:t>
      </w:r>
      <w:r w:rsidR="00DE630B" w:rsidRPr="002E75AF">
        <w:rPr>
          <w:bCs/>
        </w:rPr>
        <w:t>zá</w:t>
      </w:r>
      <w:r w:rsidRPr="002E75AF">
        <w:rPr>
          <w:bCs/>
        </w:rPr>
        <w:t xml:space="preserve">stupce </w:t>
      </w:r>
      <w:r w:rsidR="00D6550D" w:rsidRPr="002E75AF">
        <w:rPr>
          <w:bCs/>
        </w:rPr>
        <w:t>Zhotovite</w:t>
      </w:r>
      <w:r w:rsidRPr="002E75AF">
        <w:rPr>
          <w:bCs/>
        </w:rPr>
        <w:t xml:space="preserve">le pro strany závazná. Pro vyloučení pochybností se však uvádí, že ani </w:t>
      </w:r>
      <w:r w:rsidR="00DE630B" w:rsidRPr="002E75AF">
        <w:rPr>
          <w:bCs/>
        </w:rPr>
        <w:t xml:space="preserve">zástupce </w:t>
      </w:r>
      <w:r w:rsidR="00D6550D" w:rsidRPr="002E75AF">
        <w:rPr>
          <w:bCs/>
        </w:rPr>
        <w:t>Objednat</w:t>
      </w:r>
      <w:r w:rsidRPr="002E75AF">
        <w:rPr>
          <w:bCs/>
        </w:rPr>
        <w:t xml:space="preserve">ele ani </w:t>
      </w:r>
      <w:r w:rsidR="00DE630B" w:rsidRPr="002E75AF">
        <w:rPr>
          <w:bCs/>
        </w:rPr>
        <w:t>z</w:t>
      </w:r>
      <w:r w:rsidRPr="002E75AF">
        <w:rPr>
          <w:bCs/>
        </w:rPr>
        <w:t>ást</w:t>
      </w:r>
      <w:r w:rsidR="00DE630B" w:rsidRPr="002E75AF">
        <w:rPr>
          <w:bCs/>
        </w:rPr>
        <w:t xml:space="preserve">upce </w:t>
      </w:r>
      <w:r w:rsidR="00D6550D" w:rsidRPr="002E75AF">
        <w:rPr>
          <w:bCs/>
        </w:rPr>
        <w:t>Zhotovite</w:t>
      </w:r>
      <w:r w:rsidRPr="002E75AF">
        <w:rPr>
          <w:bCs/>
        </w:rPr>
        <w:t xml:space="preserve">le </w:t>
      </w:r>
      <w:r w:rsidR="00DE630B" w:rsidRPr="002E75AF">
        <w:rPr>
          <w:bCs/>
        </w:rPr>
        <w:t xml:space="preserve">nejsou zmocněni ke změnám této </w:t>
      </w:r>
      <w:r w:rsidR="00586DF7">
        <w:rPr>
          <w:bCs/>
        </w:rPr>
        <w:t>Smlou</w:t>
      </w:r>
      <w:r w:rsidRPr="002E75AF">
        <w:rPr>
          <w:bCs/>
        </w:rPr>
        <w:t>vy, zejména ke změnám předmětu plnění.</w:t>
      </w:r>
    </w:p>
    <w:bookmarkEnd w:id="69"/>
    <w:p w14:paraId="627E592B" w14:textId="3C155F6B" w:rsidR="00A125AA" w:rsidRPr="00E17E5F" w:rsidRDefault="00413104" w:rsidP="00F93810">
      <w:pPr>
        <w:pStyle w:val="RLlneksmlouvy"/>
        <w:numPr>
          <w:ilvl w:val="0"/>
          <w:numId w:val="8"/>
        </w:numPr>
        <w:rPr>
          <w:caps/>
          <w:szCs w:val="22"/>
        </w:rPr>
      </w:pPr>
      <w:r w:rsidRPr="00E17E5F">
        <w:rPr>
          <w:caps/>
          <w:szCs w:val="22"/>
        </w:rPr>
        <w:t>Závěrečná ustanovení</w:t>
      </w:r>
      <w:bookmarkEnd w:id="70"/>
    </w:p>
    <w:p w14:paraId="52C9B96D" w14:textId="77777777" w:rsidR="00A125AA" w:rsidRPr="002E75AF" w:rsidRDefault="00A125AA" w:rsidP="00DC69BA">
      <w:pPr>
        <w:pStyle w:val="RLTextlnkuslovan"/>
        <w:numPr>
          <w:ilvl w:val="1"/>
          <w:numId w:val="8"/>
        </w:numPr>
        <w:ind w:left="993" w:hanging="633"/>
        <w:rPr>
          <w:bCs/>
        </w:rPr>
      </w:pPr>
      <w:r w:rsidRPr="002E75AF">
        <w:rPr>
          <w:bCs/>
        </w:rPr>
        <w:t xml:space="preserve">Pokud by se z jakéhokoliv důvodu jakékoliv ustanovení této </w:t>
      </w:r>
      <w:r w:rsidR="00586DF7">
        <w:rPr>
          <w:bCs/>
        </w:rPr>
        <w:t>Smlou</w:t>
      </w:r>
      <w:r w:rsidRPr="002E75AF">
        <w:rPr>
          <w:bCs/>
        </w:rPr>
        <w:t xml:space="preserve">vy stalo neplatným nebo nevymahatelným, neplatnost nebo nevymahatelnost takového ustanovení nebude mít vliv na platnost a účinnost zbývajících ustanovení </w:t>
      </w:r>
      <w:r w:rsidR="00586DF7">
        <w:rPr>
          <w:bCs/>
        </w:rPr>
        <w:t>Smlou</w:t>
      </w:r>
      <w:r w:rsidRPr="002E75AF">
        <w:rPr>
          <w:bCs/>
        </w:rPr>
        <w:t xml:space="preserve">vy, pokud z povahy tohoto ustanovení nebo z jeho obsahu nevyplývá, že neplatné nebo nevymahatelné ustanovení nelze oddělit od ostatního obsahu </w:t>
      </w:r>
      <w:r w:rsidR="00586DF7">
        <w:rPr>
          <w:bCs/>
        </w:rPr>
        <w:t>Smlou</w:t>
      </w:r>
      <w:r w:rsidRPr="002E75AF">
        <w:rPr>
          <w:bCs/>
        </w:rPr>
        <w:t xml:space="preserve">vy. Pokud se jakékoliv ustanovení této </w:t>
      </w:r>
      <w:r w:rsidR="00586DF7">
        <w:rPr>
          <w:bCs/>
        </w:rPr>
        <w:t>Smlou</w:t>
      </w:r>
      <w:r w:rsidRPr="002E75AF">
        <w:rPr>
          <w:bCs/>
        </w:rPr>
        <w:t xml:space="preserve">vy stane neplatným nebo nevymahatelným, zahájí smluvní strany jednání za účelem nové úpravy vzájemných vztahů tak, aby byl zachován původní záměr </w:t>
      </w:r>
      <w:r w:rsidR="00586DF7">
        <w:rPr>
          <w:bCs/>
        </w:rPr>
        <w:t>Smlou</w:t>
      </w:r>
      <w:r w:rsidRPr="002E75AF">
        <w:rPr>
          <w:bCs/>
        </w:rPr>
        <w:t>vy. Do té doby platí odpovídající úprava obecně závazných právních předpisů České republiky.</w:t>
      </w:r>
    </w:p>
    <w:p w14:paraId="1FDB6783" w14:textId="2EA72CC9" w:rsidR="00A125AA" w:rsidRDefault="00A125AA" w:rsidP="00DC69BA">
      <w:pPr>
        <w:pStyle w:val="RLTextlnkuslovan"/>
        <w:numPr>
          <w:ilvl w:val="1"/>
          <w:numId w:val="8"/>
        </w:numPr>
        <w:ind w:left="993" w:hanging="633"/>
        <w:rPr>
          <w:bCs/>
        </w:rPr>
      </w:pPr>
      <w:r w:rsidRPr="002E75AF">
        <w:rPr>
          <w:bCs/>
        </w:rPr>
        <w:t xml:space="preserve">Jakékoliv změny nebo doplnění této </w:t>
      </w:r>
      <w:r w:rsidR="00586DF7">
        <w:rPr>
          <w:bCs/>
        </w:rPr>
        <w:t>Smlou</w:t>
      </w:r>
      <w:r w:rsidRPr="002E75AF">
        <w:rPr>
          <w:bCs/>
        </w:rPr>
        <w:t>vy nebo jejích příloh</w:t>
      </w:r>
      <w:r w:rsidR="00ED033B">
        <w:rPr>
          <w:bCs/>
        </w:rPr>
        <w:t xml:space="preserve"> včetně aktualizace, náhrady či doplnění těchto příloh</w:t>
      </w:r>
      <w:r w:rsidRPr="002E75AF">
        <w:rPr>
          <w:bCs/>
        </w:rPr>
        <w:t xml:space="preserve"> lze</w:t>
      </w:r>
      <w:r w:rsidR="009813C6">
        <w:rPr>
          <w:bCs/>
        </w:rPr>
        <w:t xml:space="preserve"> provést pouze formou píseně vzestupně číslovanýh</w:t>
      </w:r>
      <w:r w:rsidRPr="002E75AF">
        <w:rPr>
          <w:bCs/>
        </w:rPr>
        <w:t xml:space="preserve"> dodatků, </w:t>
      </w:r>
      <w:r w:rsidRPr="002E75AF">
        <w:rPr>
          <w:bCs/>
        </w:rPr>
        <w:lastRenderedPageBreak/>
        <w:t xml:space="preserve">které budou za dodatek této </w:t>
      </w:r>
      <w:r w:rsidR="00586DF7">
        <w:rPr>
          <w:bCs/>
        </w:rPr>
        <w:t>Smlou</w:t>
      </w:r>
      <w:r w:rsidRPr="002E75AF">
        <w:rPr>
          <w:bCs/>
        </w:rPr>
        <w:t xml:space="preserve">vy výslovně označené a podepsané oprávněnými </w:t>
      </w:r>
      <w:r w:rsidRPr="000A504E">
        <w:rPr>
          <w:bCs/>
        </w:rPr>
        <w:t>zástupci obou smluvních stran. Toto neplatí pouze </w:t>
      </w:r>
      <w:r w:rsidR="00B20DF3" w:rsidRPr="000A504E">
        <w:rPr>
          <w:bCs/>
        </w:rPr>
        <w:t xml:space="preserve">pro případy změn Smlouvy či jejích příloh, specificky upravených v této Smlouvě, </w:t>
      </w:r>
      <w:r w:rsidRPr="000A504E">
        <w:rPr>
          <w:bCs/>
        </w:rPr>
        <w:t xml:space="preserve">pro změny kontaktních osob uvedených v příloze č. </w:t>
      </w:r>
      <w:r w:rsidR="00D22F71" w:rsidRPr="000A504E">
        <w:rPr>
          <w:bCs/>
        </w:rPr>
        <w:t>7</w:t>
      </w:r>
      <w:r w:rsidRPr="000A504E">
        <w:rPr>
          <w:bCs/>
        </w:rPr>
        <w:t xml:space="preserve"> této </w:t>
      </w:r>
      <w:r w:rsidR="00586DF7" w:rsidRPr="000A504E">
        <w:rPr>
          <w:bCs/>
        </w:rPr>
        <w:t>Smlou</w:t>
      </w:r>
      <w:r w:rsidRPr="000A504E">
        <w:rPr>
          <w:bCs/>
        </w:rPr>
        <w:t xml:space="preserve">vy, </w:t>
      </w:r>
      <w:r w:rsidR="00B20DF3" w:rsidRPr="000A504E">
        <w:rPr>
          <w:bCs/>
        </w:rPr>
        <w:t xml:space="preserve">pro změny </w:t>
      </w:r>
      <w:r w:rsidRPr="000A504E">
        <w:rPr>
          <w:bCs/>
        </w:rPr>
        <w:t xml:space="preserve">bankovního spojení a čísla účtů </w:t>
      </w:r>
      <w:r w:rsidR="00D6550D" w:rsidRPr="000A504E">
        <w:rPr>
          <w:bCs/>
        </w:rPr>
        <w:t>Zhotovite</w:t>
      </w:r>
      <w:r w:rsidRPr="000A504E">
        <w:rPr>
          <w:bCs/>
        </w:rPr>
        <w:t xml:space="preserve">le a </w:t>
      </w:r>
      <w:r w:rsidR="00D6550D" w:rsidRPr="000A504E">
        <w:rPr>
          <w:bCs/>
        </w:rPr>
        <w:t>Objednat</w:t>
      </w:r>
      <w:r w:rsidRPr="000A504E">
        <w:rPr>
          <w:bCs/>
        </w:rPr>
        <w:t>ele</w:t>
      </w:r>
      <w:r w:rsidR="00B20DF3" w:rsidRPr="000A504E">
        <w:rPr>
          <w:bCs/>
        </w:rPr>
        <w:t>, změny</w:t>
      </w:r>
      <w:r w:rsidRPr="000A504E">
        <w:rPr>
          <w:bCs/>
        </w:rPr>
        <w:t xml:space="preserve"> </w:t>
      </w:r>
      <w:r w:rsidR="007408C3">
        <w:rPr>
          <w:bCs/>
        </w:rPr>
        <w:t>formuláře</w:t>
      </w:r>
      <w:r w:rsidR="0027068D">
        <w:rPr>
          <w:bCs/>
        </w:rPr>
        <w:t xml:space="preserve"> v příloze</w:t>
      </w:r>
      <w:r w:rsidRPr="000A504E">
        <w:rPr>
          <w:bCs/>
        </w:rPr>
        <w:t xml:space="preserve"> </w:t>
      </w:r>
      <w:r w:rsidR="009813C6">
        <w:rPr>
          <w:bCs/>
        </w:rPr>
        <w:t>13</w:t>
      </w:r>
      <w:r w:rsidR="000416E2" w:rsidRPr="000A504E">
        <w:rPr>
          <w:bCs/>
        </w:rPr>
        <w:t xml:space="preserve">, </w:t>
      </w:r>
      <w:r w:rsidR="001327B5" w:rsidRPr="000A504E">
        <w:rPr>
          <w:bCs/>
        </w:rPr>
        <w:t xml:space="preserve">změny </w:t>
      </w:r>
      <w:r w:rsidR="00CA0129" w:rsidRPr="000A504E">
        <w:rPr>
          <w:bCs/>
        </w:rPr>
        <w:t>Obchodních podmínek Objednatele</w:t>
      </w:r>
      <w:r w:rsidR="001327B5" w:rsidRPr="000A504E">
        <w:rPr>
          <w:bCs/>
        </w:rPr>
        <w:t xml:space="preserve">, změnu způsobu fakturace dle odst. </w:t>
      </w:r>
      <w:r w:rsidR="00E7297E" w:rsidRPr="000A504E">
        <w:rPr>
          <w:bCs/>
        </w:rPr>
        <w:fldChar w:fldCharType="begin"/>
      </w:r>
      <w:r w:rsidR="001327B5" w:rsidRPr="000A504E">
        <w:rPr>
          <w:bCs/>
        </w:rPr>
        <w:instrText xml:space="preserve"> REF _Ref434393939 \r \h </w:instrText>
      </w:r>
      <w:r w:rsidR="00EA5C94" w:rsidRPr="000A504E">
        <w:rPr>
          <w:bCs/>
        </w:rPr>
        <w:instrText xml:space="preserve"> \* MERGEFORMAT </w:instrText>
      </w:r>
      <w:r w:rsidR="00E7297E" w:rsidRPr="000A504E">
        <w:rPr>
          <w:bCs/>
        </w:rPr>
      </w:r>
      <w:r w:rsidR="00E7297E" w:rsidRPr="000A504E">
        <w:rPr>
          <w:bCs/>
        </w:rPr>
        <w:fldChar w:fldCharType="separate"/>
      </w:r>
      <w:r w:rsidR="0010551A">
        <w:rPr>
          <w:bCs/>
        </w:rPr>
        <w:t>13.7</w:t>
      </w:r>
      <w:r w:rsidR="00E7297E" w:rsidRPr="000A504E">
        <w:rPr>
          <w:bCs/>
        </w:rPr>
        <w:fldChar w:fldCharType="end"/>
      </w:r>
      <w:r w:rsidR="00582264" w:rsidRPr="000A504E">
        <w:rPr>
          <w:bCs/>
        </w:rPr>
        <w:t>.</w:t>
      </w:r>
      <w:r w:rsidR="001327B5" w:rsidRPr="000A504E">
        <w:rPr>
          <w:bCs/>
        </w:rPr>
        <w:t xml:space="preserve"> </w:t>
      </w:r>
      <w:r w:rsidR="00F559EE" w:rsidRPr="000A504E">
        <w:rPr>
          <w:bCs/>
        </w:rPr>
        <w:t xml:space="preserve">Smlouvy </w:t>
      </w:r>
      <w:r w:rsidRPr="000A504E">
        <w:rPr>
          <w:bCs/>
        </w:rPr>
        <w:t>nebo pro změny</w:t>
      </w:r>
      <w:r w:rsidRPr="002E75AF">
        <w:rPr>
          <w:bCs/>
        </w:rPr>
        <w:t>, které bezprostředně vyplývají ze změn legislativních</w:t>
      </w:r>
      <w:r w:rsidR="006D330C">
        <w:rPr>
          <w:bCs/>
        </w:rPr>
        <w:t xml:space="preserve"> (včetně změn technických a oborových</w:t>
      </w:r>
      <w:r w:rsidR="006D330C" w:rsidRPr="006D330C">
        <w:rPr>
          <w:bCs/>
        </w:rPr>
        <w:t xml:space="preserve"> </w:t>
      </w:r>
      <w:r w:rsidR="006D330C">
        <w:rPr>
          <w:bCs/>
        </w:rPr>
        <w:t>norem, např. ČSN</w:t>
      </w:r>
      <w:r w:rsidR="0092139C">
        <w:rPr>
          <w:bCs/>
        </w:rPr>
        <w:t>, PNE</w:t>
      </w:r>
      <w:r w:rsidR="006D330C">
        <w:rPr>
          <w:bCs/>
        </w:rPr>
        <w:t>)</w:t>
      </w:r>
      <w:r w:rsidR="00B20DF3">
        <w:rPr>
          <w:bCs/>
        </w:rPr>
        <w:t>; v těchto případech lze změnu provést</w:t>
      </w:r>
      <w:r w:rsidRPr="002E75AF">
        <w:rPr>
          <w:bCs/>
        </w:rPr>
        <w:t xml:space="preserve"> jednostranným písemným sdělením</w:t>
      </w:r>
      <w:r w:rsidR="00B20DF3">
        <w:rPr>
          <w:bCs/>
        </w:rPr>
        <w:t xml:space="preserve"> v listinné formě, nestanoví-li tato Smlouva jinak</w:t>
      </w:r>
      <w:r w:rsidRPr="002E75AF">
        <w:rPr>
          <w:bCs/>
        </w:rPr>
        <w:t>.</w:t>
      </w:r>
      <w:r w:rsidR="009B728D">
        <w:rPr>
          <w:bCs/>
        </w:rPr>
        <w:t xml:space="preserve"> Přílohy č. 8, 9 a 10 této Smlouvy se mohou měnit způsobem popsaným v</w:t>
      </w:r>
      <w:r w:rsidR="00FB2EDC">
        <w:rPr>
          <w:bCs/>
        </w:rPr>
        <w:t xml:space="preserve"> odst. </w:t>
      </w:r>
      <w:r w:rsidR="009B728D">
        <w:rPr>
          <w:bCs/>
        </w:rPr>
        <w:t>9.1.2. a 9.1.4. této Smlouvy.</w:t>
      </w:r>
    </w:p>
    <w:p w14:paraId="3F1EC90F" w14:textId="77777777" w:rsidR="00D730FE" w:rsidRDefault="00134B06" w:rsidP="00DC69BA">
      <w:pPr>
        <w:pStyle w:val="RLTextlnkuslovan"/>
        <w:numPr>
          <w:ilvl w:val="1"/>
          <w:numId w:val="8"/>
        </w:numPr>
        <w:ind w:left="993" w:hanging="633"/>
        <w:rPr>
          <w:bCs/>
        </w:rPr>
      </w:pPr>
      <w:r>
        <w:rPr>
          <w:bCs/>
        </w:rPr>
        <w:t>Objednatel si vyhrazuje právo v souladu s legislativou účinnou k okamžiku takové změny sjednat se Zhotovitelem:</w:t>
      </w:r>
    </w:p>
    <w:p w14:paraId="5416262E" w14:textId="45803063" w:rsidR="00CA4A57" w:rsidRDefault="00134B06" w:rsidP="00F93810">
      <w:pPr>
        <w:pStyle w:val="RLTextlnkuslovan"/>
        <w:numPr>
          <w:ilvl w:val="2"/>
          <w:numId w:val="8"/>
        </w:numPr>
        <w:rPr>
          <w:bCs/>
        </w:rPr>
      </w:pPr>
      <w:r w:rsidRPr="00CA4A57">
        <w:rPr>
          <w:bCs/>
        </w:rPr>
        <w:t xml:space="preserve">změnu ujednání ohledně způsobu zadávání dílčích plnění dle této Smlouvy ve smyslu jejích odst. </w:t>
      </w:r>
      <w:r w:rsidR="00266EFF">
        <w:fldChar w:fldCharType="begin"/>
      </w:r>
      <w:r w:rsidR="00266EFF">
        <w:instrText xml:space="preserve"> REF _Ref440557038 \r \h  \* MERGEFORMAT </w:instrText>
      </w:r>
      <w:r w:rsidR="00266EFF">
        <w:fldChar w:fldCharType="separate"/>
      </w:r>
      <w:r w:rsidR="0010551A" w:rsidRPr="0010551A">
        <w:rPr>
          <w:bCs/>
        </w:rPr>
        <w:t>4.3</w:t>
      </w:r>
      <w:r w:rsidR="00266EFF">
        <w:fldChar w:fldCharType="end"/>
      </w:r>
      <w:r w:rsidR="00582264" w:rsidRPr="00CA4A57">
        <w:rPr>
          <w:bCs/>
        </w:rPr>
        <w:t>.</w:t>
      </w:r>
      <w:r w:rsidRPr="00CA4A57">
        <w:rPr>
          <w:bCs/>
        </w:rPr>
        <w:t>, a to zejména v případě, že tato ujednání přestanou odpovídat provozním potřebám Objednatele včetně</w:t>
      </w:r>
      <w:r w:rsidR="007B7D95" w:rsidRPr="00CA4A57">
        <w:rPr>
          <w:bCs/>
        </w:rPr>
        <w:t xml:space="preserve"> potřeb vyplývajících z</w:t>
      </w:r>
      <w:r w:rsidRPr="00CA4A57">
        <w:rPr>
          <w:bCs/>
        </w:rPr>
        <w:t xml:space="preserve"> informačních systémů</w:t>
      </w:r>
      <w:r w:rsidR="007B7D95" w:rsidRPr="00CA4A57">
        <w:rPr>
          <w:bCs/>
        </w:rPr>
        <w:t xml:space="preserve"> Objednatele</w:t>
      </w:r>
      <w:r w:rsidRPr="00CA4A57">
        <w:rPr>
          <w:bCs/>
        </w:rPr>
        <w:t>;</w:t>
      </w:r>
    </w:p>
    <w:p w14:paraId="6BB8BFC5" w14:textId="77777777" w:rsidR="007D2756" w:rsidRDefault="007D2756" w:rsidP="007D2756">
      <w:pPr>
        <w:pStyle w:val="RLTextlnkuslovan"/>
        <w:numPr>
          <w:ilvl w:val="2"/>
          <w:numId w:val="8"/>
        </w:numPr>
        <w:rPr>
          <w:bCs/>
        </w:rPr>
      </w:pPr>
      <w:r w:rsidRPr="00134B06">
        <w:rPr>
          <w:bCs/>
        </w:rPr>
        <w:t>změnu pravidel ohledně převzetí dokončeného předmětu plnění ve smyslu čl</w:t>
      </w:r>
      <w:r>
        <w:rPr>
          <w:bCs/>
        </w:rPr>
        <w:t>.</w:t>
      </w:r>
      <w:r w:rsidRPr="00134B06">
        <w:rPr>
          <w:bCs/>
        </w:rPr>
        <w:t xml:space="preserve"> </w:t>
      </w:r>
      <w:r>
        <w:fldChar w:fldCharType="begin"/>
      </w:r>
      <w:r>
        <w:instrText xml:space="preserve"> REF _Ref430617149 \r \h  \* MERGEFORMAT </w:instrText>
      </w:r>
      <w:r>
        <w:fldChar w:fldCharType="separate"/>
      </w:r>
      <w:r>
        <w:t>6</w:t>
      </w:r>
      <w:r>
        <w:fldChar w:fldCharType="end"/>
      </w:r>
      <w:r w:rsidRPr="00134B06">
        <w:rPr>
          <w:bCs/>
        </w:rPr>
        <w:t xml:space="preserve"> této Smlouvy, a to zejména v případě, že </w:t>
      </w:r>
      <w:r>
        <w:rPr>
          <w:bCs/>
        </w:rPr>
        <w:t>bude taková změna vyvolána objektivními okolnostmi či provozními potřebami Objednatele, přičemž při ní nedojde ke změně celkové povahy Smlouvy; a</w:t>
      </w:r>
    </w:p>
    <w:p w14:paraId="61CD14F0" w14:textId="72232AD0" w:rsidR="007D2756" w:rsidRPr="007D2756" w:rsidRDefault="007D2756" w:rsidP="007D2756">
      <w:pPr>
        <w:pStyle w:val="RLTextlnkuslovan"/>
        <w:numPr>
          <w:ilvl w:val="2"/>
          <w:numId w:val="8"/>
        </w:numPr>
        <w:ind w:left="1224"/>
        <w:rPr>
          <w:bCs/>
        </w:rPr>
      </w:pPr>
      <w:r>
        <w:rPr>
          <w:bCs/>
        </w:rPr>
        <w:t xml:space="preserve">změnu vymezení pojmů dle čl. </w:t>
      </w:r>
      <w:r>
        <w:fldChar w:fldCharType="begin"/>
      </w:r>
      <w:r>
        <w:instrText xml:space="preserve"> REF _Ref440557358 \r \h  \* MERGEFORMAT </w:instrText>
      </w:r>
      <w:r>
        <w:fldChar w:fldCharType="separate"/>
      </w:r>
      <w:r>
        <w:t>2</w:t>
      </w:r>
      <w:r>
        <w:fldChar w:fldCharType="end"/>
      </w:r>
      <w:r>
        <w:rPr>
          <w:bCs/>
        </w:rPr>
        <w:t>. této Smlouvy v případě, že tato změna bude vyvolána úpravami jiných ujednání Smlouvy;</w:t>
      </w:r>
    </w:p>
    <w:p w14:paraId="2E5D9D84" w14:textId="73C12786" w:rsidR="006D330C" w:rsidRPr="00CA4A57" w:rsidRDefault="006D330C" w:rsidP="007D2756">
      <w:pPr>
        <w:pStyle w:val="RLTextlnkuslovan"/>
        <w:numPr>
          <w:ilvl w:val="2"/>
          <w:numId w:val="8"/>
        </w:numPr>
        <w:rPr>
          <w:bCs/>
        </w:rPr>
      </w:pPr>
      <w:r w:rsidRPr="00CA4A57">
        <w:rPr>
          <w:bCs/>
        </w:rPr>
        <w:t>změnu (včetně aktualizace, náhrady či doplnění) softwarových aplikací používaných pro zadávání, realizaci a převzetí jednotlivých dílčích plnění dle této Smlouvy a obecně pro způsob a formu komunikace mezi Zhotovitelem a Objednatelem v souvislosti s plněním této Smlouvy, a to zejména v případě, že bude taková změna vyvolána objektivními okolnostmi, technologickým vývojem či provozními potřebami Objednatele;</w:t>
      </w:r>
    </w:p>
    <w:p w14:paraId="5870AC70" w14:textId="77777777" w:rsidR="004F2E0C" w:rsidRDefault="004F2E0C" w:rsidP="00EA5C94">
      <w:pPr>
        <w:pStyle w:val="RLTextlnkuslovan"/>
        <w:tabs>
          <w:tab w:val="clear" w:pos="1474"/>
        </w:tabs>
        <w:ind w:left="788" w:firstLine="0"/>
        <w:rPr>
          <w:bCs/>
        </w:rPr>
      </w:pPr>
      <w:r>
        <w:rPr>
          <w:bCs/>
        </w:rPr>
        <w:t xml:space="preserve">přičemž jakákoli změna sjednaná dle tohoto odstavce nebude smluvními stranami považována za podstatnou ve smyslu zákonné úpravy zadávání veřejných zakázek </w:t>
      </w:r>
      <w:r w:rsidR="00D00904">
        <w:rPr>
          <w:bCs/>
        </w:rPr>
        <w:t xml:space="preserve">účinné </w:t>
      </w:r>
      <w:r>
        <w:rPr>
          <w:bCs/>
        </w:rPr>
        <w:t>k okamžiku takové změny.</w:t>
      </w:r>
    </w:p>
    <w:p w14:paraId="75943C92" w14:textId="77777777" w:rsidR="00DB091F" w:rsidRPr="00134B06" w:rsidRDefault="00DB091F" w:rsidP="00DC69BA">
      <w:pPr>
        <w:pStyle w:val="RLTextlnkuslovan"/>
        <w:numPr>
          <w:ilvl w:val="1"/>
          <w:numId w:val="8"/>
        </w:numPr>
        <w:ind w:left="993" w:hanging="633"/>
        <w:rPr>
          <w:bCs/>
        </w:rPr>
      </w:pPr>
      <w:r w:rsidRPr="00134B06">
        <w:rPr>
          <w:bCs/>
        </w:rPr>
        <w:t>V případě, že tato Smlouva výslovně odkazuje na obecně závazné právní předpisy či jejich konkrétní ustanovení a po dobu účinnosti této Smlouvy dojde k novelizaci (ať již v jakékoli podobě) těchto obecně závazných právních předpisů či jejich konkrétních ustanovení, má se za to, že okamžikem účinnosti novelizace odkazuje tato Smlouva na novelizované znění příslušného obecně závazného právního předpisu či jeho dílčího ustanovení.</w:t>
      </w:r>
    </w:p>
    <w:p w14:paraId="52E49EDB" w14:textId="77777777" w:rsidR="00916399" w:rsidRPr="002E75AF" w:rsidRDefault="006C71C0" w:rsidP="00DC69BA">
      <w:pPr>
        <w:pStyle w:val="RLTextlnkuslovan"/>
        <w:numPr>
          <w:ilvl w:val="1"/>
          <w:numId w:val="8"/>
        </w:numPr>
        <w:ind w:left="993" w:hanging="633"/>
        <w:rPr>
          <w:bCs/>
        </w:rPr>
      </w:pPr>
      <w:r w:rsidRPr="002E75AF">
        <w:rPr>
          <w:bCs/>
        </w:rPr>
        <w:t xml:space="preserve">Jestliže jakákoli data předaná </w:t>
      </w:r>
      <w:r w:rsidR="00D6550D" w:rsidRPr="002E75AF">
        <w:rPr>
          <w:bCs/>
        </w:rPr>
        <w:t>Objednat</w:t>
      </w:r>
      <w:r w:rsidRPr="002E75AF">
        <w:rPr>
          <w:bCs/>
        </w:rPr>
        <w:t xml:space="preserve">elem </w:t>
      </w:r>
      <w:r w:rsidR="00D6550D" w:rsidRPr="002E75AF">
        <w:rPr>
          <w:bCs/>
        </w:rPr>
        <w:t>Zhotovite</w:t>
      </w:r>
      <w:r w:rsidRPr="002E75AF">
        <w:rPr>
          <w:bCs/>
        </w:rPr>
        <w:t xml:space="preserve">li jako součást </w:t>
      </w:r>
      <w:r w:rsidR="00586DF7">
        <w:rPr>
          <w:bCs/>
        </w:rPr>
        <w:t>Smlou</w:t>
      </w:r>
      <w:r w:rsidRPr="002E75AF">
        <w:rPr>
          <w:bCs/>
        </w:rPr>
        <w:t xml:space="preserve">vy nejsou dostatečná nebo kompletní pro realizaci předmětu plnění, potom je v odpovědnosti </w:t>
      </w:r>
      <w:r w:rsidR="00D6550D" w:rsidRPr="002E75AF">
        <w:rPr>
          <w:bCs/>
        </w:rPr>
        <w:t>Zhotovite</w:t>
      </w:r>
      <w:r w:rsidRPr="002E75AF">
        <w:rPr>
          <w:bCs/>
        </w:rPr>
        <w:t xml:space="preserve">le obstarat si chybějící data. Objednatel poskytne </w:t>
      </w:r>
      <w:r w:rsidR="00D6550D" w:rsidRPr="002E75AF">
        <w:rPr>
          <w:bCs/>
        </w:rPr>
        <w:t>Zhotovite</w:t>
      </w:r>
      <w:r w:rsidRPr="002E75AF">
        <w:rPr>
          <w:bCs/>
        </w:rPr>
        <w:t>li patřičnou součinnost. Zhotovitel nemá nárok na žádné dodatečné platby a prodloužení termínu dokončení díla z důvodu chybné interpretace jakýchkoliv podkladů vztah</w:t>
      </w:r>
      <w:r w:rsidR="00916399" w:rsidRPr="002E75AF">
        <w:rPr>
          <w:bCs/>
        </w:rPr>
        <w:t xml:space="preserve">ujících </w:t>
      </w:r>
      <w:r w:rsidR="00011DBB" w:rsidRPr="002E75AF">
        <w:rPr>
          <w:bCs/>
        </w:rPr>
        <w:t xml:space="preserve">se k </w:t>
      </w:r>
      <w:r w:rsidR="00916399" w:rsidRPr="002E75AF">
        <w:rPr>
          <w:bCs/>
        </w:rPr>
        <w:t>dílu.</w:t>
      </w:r>
    </w:p>
    <w:p w14:paraId="27AF0E1A" w14:textId="540C6D44" w:rsidR="00916399" w:rsidRDefault="00A125AA" w:rsidP="00DC69BA">
      <w:pPr>
        <w:pStyle w:val="RLTextlnkuslovan"/>
        <w:numPr>
          <w:ilvl w:val="1"/>
          <w:numId w:val="8"/>
        </w:numPr>
        <w:ind w:left="993" w:hanging="633"/>
        <w:rPr>
          <w:bCs/>
        </w:rPr>
      </w:pPr>
      <w:r w:rsidRPr="002E75AF">
        <w:rPr>
          <w:bCs/>
        </w:rPr>
        <w:t xml:space="preserve">Nedílnou součástí </w:t>
      </w:r>
      <w:r w:rsidR="00916399" w:rsidRPr="002E75AF">
        <w:rPr>
          <w:bCs/>
        </w:rPr>
        <w:t xml:space="preserve">této </w:t>
      </w:r>
      <w:r w:rsidR="00586DF7">
        <w:rPr>
          <w:bCs/>
        </w:rPr>
        <w:t>Smlou</w:t>
      </w:r>
      <w:r w:rsidRPr="002E75AF">
        <w:rPr>
          <w:bCs/>
        </w:rPr>
        <w:t xml:space="preserve">vy jsou </w:t>
      </w:r>
      <w:r w:rsidR="00F369AA" w:rsidRPr="002E75AF">
        <w:rPr>
          <w:bCs/>
        </w:rPr>
        <w:t>níže uvedené přílohy</w:t>
      </w:r>
      <w:r w:rsidR="00916399" w:rsidRPr="002E75AF">
        <w:rPr>
          <w:bCs/>
        </w:rPr>
        <w:t xml:space="preserve"> (obchodní podmínky)</w:t>
      </w:r>
      <w:r w:rsidR="00F369AA" w:rsidRPr="002E75AF">
        <w:rPr>
          <w:bCs/>
        </w:rPr>
        <w:t>. Zhotovitel prohlašuje, že se se s nimi důkladně seznámil a bude se jimi řídit.</w:t>
      </w:r>
      <w:r w:rsidR="008A20BA" w:rsidRPr="002E75AF">
        <w:rPr>
          <w:bCs/>
        </w:rPr>
        <w:t xml:space="preserve"> </w:t>
      </w:r>
      <w:del w:id="78" w:author="Autor">
        <w:r w:rsidR="008A20BA" w:rsidRPr="002E75AF" w:rsidDel="00D16C37">
          <w:rPr>
            <w:bCs/>
          </w:rPr>
          <w:delText>Přílohy jsou přiloženy</w:delText>
        </w:r>
        <w:r w:rsidR="00F369AA" w:rsidRPr="002E75AF" w:rsidDel="00D16C37">
          <w:rPr>
            <w:bCs/>
          </w:rPr>
          <w:delText xml:space="preserve"> </w:delText>
        </w:r>
        <w:r w:rsidR="008A20BA" w:rsidRPr="002E75AF" w:rsidDel="00D16C37">
          <w:rPr>
            <w:bCs/>
          </w:rPr>
          <w:delText>na datovém nosiči CD</w:delText>
        </w:r>
        <w:r w:rsidR="0092139C" w:rsidDel="00D16C37">
          <w:rPr>
            <w:bCs/>
          </w:rPr>
          <w:delText>/DVD</w:delText>
        </w:r>
        <w:r w:rsidR="008E4B58" w:rsidDel="00D16C37">
          <w:rPr>
            <w:bCs/>
          </w:rPr>
          <w:delText>, je-li tak stanoveno níže</w:delText>
        </w:r>
        <w:r w:rsidR="008A20BA" w:rsidRPr="002E75AF" w:rsidDel="00D16C37">
          <w:rPr>
            <w:bCs/>
          </w:rPr>
          <w:delText>.</w:delText>
        </w:r>
        <w:r w:rsidR="00916399" w:rsidRPr="002E75AF" w:rsidDel="00D16C37">
          <w:rPr>
            <w:bCs/>
          </w:rPr>
          <w:delText xml:space="preserve"> </w:delText>
        </w:r>
      </w:del>
      <w:r w:rsidR="00916399" w:rsidRPr="002E75AF">
        <w:rPr>
          <w:bCs/>
        </w:rPr>
        <w:t>Pokud v některých u</w:t>
      </w:r>
      <w:r w:rsidR="00011DBB" w:rsidRPr="002E75AF">
        <w:rPr>
          <w:bCs/>
        </w:rPr>
        <w:t>stanoveních obchodních podmínek</w:t>
      </w:r>
      <w:r w:rsidR="00916399" w:rsidRPr="002E75AF">
        <w:rPr>
          <w:bCs/>
        </w:rPr>
        <w:t xml:space="preserve"> jsou povinnosti </w:t>
      </w:r>
      <w:r w:rsidR="00D6550D" w:rsidRPr="002E75AF">
        <w:rPr>
          <w:bCs/>
        </w:rPr>
        <w:t>Zhotovite</w:t>
      </w:r>
      <w:r w:rsidR="00916399" w:rsidRPr="002E75AF">
        <w:rPr>
          <w:bCs/>
        </w:rPr>
        <w:t xml:space="preserve">lů vztaženy k subjektu E.ON Česká republika, s.r.o., platí tyto shodně, jako kdyby byl uveden </w:t>
      </w:r>
      <w:r w:rsidR="00D6550D" w:rsidRPr="002E75AF">
        <w:rPr>
          <w:bCs/>
        </w:rPr>
        <w:t>Objednat</w:t>
      </w:r>
      <w:r w:rsidR="00916399" w:rsidRPr="002E75AF">
        <w:rPr>
          <w:bCs/>
        </w:rPr>
        <w:t>el E.ON Distribuce, a.s.</w:t>
      </w:r>
    </w:p>
    <w:p w14:paraId="702479AC" w14:textId="77C24AD5" w:rsidR="00A02DFC" w:rsidRPr="009B78DE" w:rsidRDefault="00A02DFC" w:rsidP="007D2756">
      <w:pPr>
        <w:pStyle w:val="RLTextlnkuslovan"/>
        <w:numPr>
          <w:ilvl w:val="2"/>
          <w:numId w:val="8"/>
        </w:numPr>
        <w:ind w:hanging="657"/>
        <w:rPr>
          <w:rFonts w:asciiTheme="minorHAnsi" w:hAnsiTheme="minorHAnsi" w:cstheme="minorHAnsi"/>
          <w:szCs w:val="22"/>
        </w:rPr>
      </w:pPr>
      <w:r w:rsidRPr="009B78DE">
        <w:rPr>
          <w:bCs/>
        </w:rPr>
        <w:t xml:space="preserve">Příloha č. 1: </w:t>
      </w:r>
      <w:r w:rsidR="009B78DE" w:rsidRPr="009B78DE">
        <w:rPr>
          <w:bCs/>
        </w:rPr>
        <w:t xml:space="preserve"> Seznam jednotlivých </w:t>
      </w:r>
      <w:r w:rsidR="009B78DE">
        <w:rPr>
          <w:bCs/>
        </w:rPr>
        <w:t xml:space="preserve">typů </w:t>
      </w:r>
      <w:r w:rsidR="009B78DE" w:rsidRPr="009B78DE">
        <w:rPr>
          <w:bCs/>
        </w:rPr>
        <w:t>SNK včetně bázových cen</w:t>
      </w:r>
      <w:del w:id="79" w:author="Autor">
        <w:r w:rsidR="009B78DE" w:rsidRPr="009B78DE" w:rsidDel="007B5ADA">
          <w:rPr>
            <w:bCs/>
          </w:rPr>
          <w:delText xml:space="preserve"> </w:delText>
        </w:r>
        <w:r w:rsidRPr="009B78DE" w:rsidDel="007B5ADA">
          <w:rPr>
            <w:rFonts w:asciiTheme="minorHAnsi" w:hAnsiTheme="minorHAnsi" w:cstheme="minorHAnsi"/>
            <w:szCs w:val="22"/>
          </w:rPr>
          <w:delText>v tištěné podobě</w:delText>
        </w:r>
      </w:del>
    </w:p>
    <w:p w14:paraId="7668F0FF" w14:textId="546C0C8A" w:rsidR="00A911F8" w:rsidRDefault="00CA4A57" w:rsidP="007D2756">
      <w:pPr>
        <w:pStyle w:val="RLTextlnkuslovan"/>
        <w:numPr>
          <w:ilvl w:val="2"/>
          <w:numId w:val="8"/>
        </w:numPr>
        <w:ind w:hanging="657"/>
        <w:rPr>
          <w:rFonts w:asciiTheme="minorHAnsi" w:hAnsiTheme="minorHAnsi" w:cstheme="minorHAnsi"/>
          <w:szCs w:val="22"/>
        </w:rPr>
      </w:pPr>
      <w:r>
        <w:rPr>
          <w:bCs/>
        </w:rPr>
        <w:lastRenderedPageBreak/>
        <w:t>P</w:t>
      </w:r>
      <w:r w:rsidR="00A911F8" w:rsidRPr="00A911F8">
        <w:rPr>
          <w:bCs/>
        </w:rPr>
        <w:t xml:space="preserve">říloha č. </w:t>
      </w:r>
      <w:r w:rsidR="00A02DFC">
        <w:rPr>
          <w:bCs/>
        </w:rPr>
        <w:t xml:space="preserve">2: </w:t>
      </w:r>
      <w:r w:rsidR="00A911F8" w:rsidRPr="00A911F8">
        <w:rPr>
          <w:rFonts w:asciiTheme="minorHAnsi" w:hAnsiTheme="minorHAnsi" w:cstheme="minorHAnsi"/>
          <w:szCs w:val="22"/>
        </w:rPr>
        <w:t>Všeobecné</w:t>
      </w:r>
      <w:ins w:id="80" w:author="Autor">
        <w:r w:rsidR="00F445C9">
          <w:rPr>
            <w:rFonts w:asciiTheme="minorHAnsi" w:hAnsiTheme="minorHAnsi" w:cstheme="minorHAnsi"/>
            <w:szCs w:val="22"/>
          </w:rPr>
          <w:t xml:space="preserve"> nákupní</w:t>
        </w:r>
      </w:ins>
      <w:r w:rsidR="00A911F8" w:rsidRPr="00A911F8">
        <w:rPr>
          <w:rFonts w:asciiTheme="minorHAnsi" w:hAnsiTheme="minorHAnsi" w:cstheme="minorHAnsi"/>
          <w:szCs w:val="22"/>
        </w:rPr>
        <w:t xml:space="preserve"> podmínky </w:t>
      </w:r>
      <w:del w:id="81" w:author="Autor">
        <w:r w:rsidR="00A911F8" w:rsidRPr="00A911F8" w:rsidDel="00F445C9">
          <w:rPr>
            <w:rFonts w:asciiTheme="minorHAnsi" w:hAnsiTheme="minorHAnsi" w:cstheme="minorHAnsi"/>
            <w:szCs w:val="22"/>
          </w:rPr>
          <w:delText>platné pro kupní smlouvy a</w:delText>
        </w:r>
        <w:r w:rsidR="00A911F8" w:rsidDel="00F445C9">
          <w:rPr>
            <w:rFonts w:asciiTheme="minorHAnsi" w:hAnsiTheme="minorHAnsi" w:cstheme="minorHAnsi"/>
            <w:szCs w:val="22"/>
          </w:rPr>
          <w:delText xml:space="preserve"> </w:delText>
        </w:r>
        <w:r w:rsidR="00A911F8" w:rsidRPr="00A911F8" w:rsidDel="00F445C9">
          <w:rPr>
            <w:rFonts w:asciiTheme="minorHAnsi" w:hAnsiTheme="minorHAnsi" w:cstheme="minorHAnsi"/>
            <w:szCs w:val="22"/>
          </w:rPr>
          <w:delText xml:space="preserve">smlouvy o dílo </w:delText>
        </w:r>
      </w:del>
      <w:r w:rsidR="00A911F8" w:rsidRPr="00A911F8">
        <w:rPr>
          <w:rFonts w:asciiTheme="minorHAnsi" w:hAnsiTheme="minorHAnsi" w:cstheme="minorHAnsi"/>
          <w:szCs w:val="22"/>
        </w:rPr>
        <w:t>společnost</w:t>
      </w:r>
      <w:ins w:id="82" w:author="Autor">
        <w:r w:rsidR="00F445C9">
          <w:rPr>
            <w:rFonts w:asciiTheme="minorHAnsi" w:hAnsiTheme="minorHAnsi" w:cstheme="minorHAnsi"/>
            <w:szCs w:val="22"/>
          </w:rPr>
          <w:t>i</w:t>
        </w:r>
      </w:ins>
      <w:del w:id="83" w:author="Autor">
        <w:r w:rsidR="00A911F8" w:rsidRPr="00A911F8" w:rsidDel="00F445C9">
          <w:rPr>
            <w:rFonts w:asciiTheme="minorHAnsi" w:hAnsiTheme="minorHAnsi" w:cstheme="minorHAnsi"/>
            <w:szCs w:val="22"/>
          </w:rPr>
          <w:delText xml:space="preserve">í skupiny </w:delText>
        </w:r>
      </w:del>
      <w:r w:rsidR="00A911F8" w:rsidRPr="00A911F8">
        <w:rPr>
          <w:rFonts w:asciiTheme="minorHAnsi" w:hAnsiTheme="minorHAnsi" w:cstheme="minorHAnsi"/>
          <w:szCs w:val="22"/>
        </w:rPr>
        <w:t>E.ON Czech</w:t>
      </w:r>
      <w:r w:rsidR="00A911F8">
        <w:rPr>
          <w:rFonts w:asciiTheme="minorHAnsi" w:hAnsiTheme="minorHAnsi" w:cstheme="minorHAnsi"/>
          <w:szCs w:val="22"/>
        </w:rPr>
        <w:t xml:space="preserve">  </w:t>
      </w:r>
    </w:p>
    <w:p w14:paraId="32F25096" w14:textId="1B7D6CCB" w:rsidR="00091897" w:rsidRPr="00382D5C" w:rsidDel="00F445C9" w:rsidRDefault="00A911F8" w:rsidP="001C1170">
      <w:pPr>
        <w:pStyle w:val="RLTextlnkuslovan"/>
        <w:numPr>
          <w:ilvl w:val="0"/>
          <w:numId w:val="14"/>
        </w:numPr>
        <w:ind w:hanging="657"/>
        <w:rPr>
          <w:del w:id="84" w:author="Autor"/>
          <w:rFonts w:asciiTheme="minorHAnsi" w:hAnsiTheme="minorHAnsi"/>
        </w:rPr>
      </w:pPr>
      <w:del w:id="85" w:author="Autor">
        <w:r w:rsidDel="00F445C9">
          <w:rPr>
            <w:rFonts w:asciiTheme="minorHAnsi" w:hAnsiTheme="minorHAnsi" w:cstheme="minorHAnsi"/>
            <w:szCs w:val="22"/>
          </w:rPr>
          <w:delText>v elektronické podobě</w:delText>
        </w:r>
      </w:del>
    </w:p>
    <w:p w14:paraId="150A5E57" w14:textId="24DE1385" w:rsidR="00A911F8" w:rsidRDefault="00A911F8" w:rsidP="007D2756">
      <w:pPr>
        <w:pStyle w:val="RLTextlnkuslovan"/>
        <w:numPr>
          <w:ilvl w:val="2"/>
          <w:numId w:val="8"/>
        </w:numPr>
        <w:ind w:hanging="657"/>
        <w:rPr>
          <w:bCs/>
        </w:rPr>
      </w:pPr>
      <w:r>
        <w:rPr>
          <w:bCs/>
        </w:rPr>
        <w:t xml:space="preserve">Příloha č. </w:t>
      </w:r>
      <w:r w:rsidR="00A02DFC">
        <w:rPr>
          <w:bCs/>
        </w:rPr>
        <w:t>3</w:t>
      </w:r>
      <w:r w:rsidRPr="00A911F8">
        <w:rPr>
          <w:bCs/>
        </w:rPr>
        <w:t>:</w:t>
      </w:r>
      <w:r>
        <w:rPr>
          <w:bCs/>
        </w:rPr>
        <w:t xml:space="preserve"> </w:t>
      </w:r>
      <w:r w:rsidRPr="00A911F8">
        <w:rPr>
          <w:bCs/>
        </w:rPr>
        <w:t xml:space="preserve">Všeobecné a technické podmínky provádění staveb VN, NN pro E.ON </w:t>
      </w:r>
      <w:r w:rsidR="00240693">
        <w:rPr>
          <w:bCs/>
        </w:rPr>
        <w:t>Czech</w:t>
      </w:r>
      <w:r w:rsidRPr="00A911F8">
        <w:rPr>
          <w:bCs/>
        </w:rPr>
        <w:t xml:space="preserve">. </w:t>
      </w:r>
    </w:p>
    <w:p w14:paraId="49D1ECE6" w14:textId="4F2BFA99" w:rsidR="00A911F8" w:rsidDel="00F445C9" w:rsidRDefault="00A911F8" w:rsidP="001C1170">
      <w:pPr>
        <w:pStyle w:val="RLTextlnkuslovan"/>
        <w:numPr>
          <w:ilvl w:val="0"/>
          <w:numId w:val="14"/>
        </w:numPr>
        <w:ind w:hanging="657"/>
        <w:rPr>
          <w:del w:id="86" w:author="Autor"/>
          <w:rFonts w:asciiTheme="minorHAnsi" w:hAnsiTheme="minorHAnsi" w:cstheme="minorHAnsi"/>
          <w:szCs w:val="22"/>
        </w:rPr>
      </w:pPr>
      <w:del w:id="87" w:author="Autor">
        <w:r w:rsidDel="00F445C9">
          <w:rPr>
            <w:rFonts w:asciiTheme="minorHAnsi" w:hAnsiTheme="minorHAnsi" w:cstheme="minorHAnsi"/>
            <w:szCs w:val="22"/>
          </w:rPr>
          <w:delText>v elektronické podobě</w:delText>
        </w:r>
      </w:del>
    </w:p>
    <w:p w14:paraId="7B6437AB" w14:textId="496C7222" w:rsidR="00013C9A" w:rsidRPr="00A356A2" w:rsidRDefault="00013C9A" w:rsidP="007D2756">
      <w:pPr>
        <w:pStyle w:val="RLTextlnkuslovan"/>
        <w:numPr>
          <w:ilvl w:val="2"/>
          <w:numId w:val="8"/>
        </w:numPr>
        <w:ind w:hanging="657"/>
        <w:rPr>
          <w:bCs/>
        </w:rPr>
      </w:pPr>
      <w:r w:rsidRPr="00A356A2">
        <w:rPr>
          <w:bCs/>
        </w:rPr>
        <w:t xml:space="preserve">Příloha č. 4: </w:t>
      </w:r>
      <w:r w:rsidR="00A356A2" w:rsidRPr="00A356A2">
        <w:rPr>
          <w:bCs/>
        </w:rPr>
        <w:t>Detailní popis jednotlivých výkonů</w:t>
      </w:r>
    </w:p>
    <w:p w14:paraId="4EB89D0C" w14:textId="28EBA580" w:rsidR="00013C9A" w:rsidDel="00F445C9" w:rsidRDefault="00013C9A" w:rsidP="001C1170">
      <w:pPr>
        <w:pStyle w:val="RLTextlnkuslovan"/>
        <w:numPr>
          <w:ilvl w:val="0"/>
          <w:numId w:val="14"/>
        </w:numPr>
        <w:ind w:hanging="657"/>
        <w:rPr>
          <w:del w:id="88" w:author="Autor"/>
          <w:rFonts w:asciiTheme="minorHAnsi" w:hAnsiTheme="minorHAnsi" w:cstheme="minorHAnsi"/>
          <w:szCs w:val="22"/>
        </w:rPr>
      </w:pPr>
      <w:del w:id="89" w:author="Autor">
        <w:r w:rsidDel="00F445C9">
          <w:rPr>
            <w:rFonts w:asciiTheme="minorHAnsi" w:hAnsiTheme="minorHAnsi" w:cstheme="minorHAnsi"/>
            <w:szCs w:val="22"/>
          </w:rPr>
          <w:delText>v elektronické podobě</w:delText>
        </w:r>
      </w:del>
    </w:p>
    <w:p w14:paraId="450214E1" w14:textId="28AD7FBD" w:rsidR="00886D70" w:rsidRDefault="0018714B" w:rsidP="00217025">
      <w:pPr>
        <w:pStyle w:val="RLTextlnkuslovan"/>
        <w:numPr>
          <w:ilvl w:val="2"/>
          <w:numId w:val="8"/>
        </w:numPr>
        <w:ind w:hanging="657"/>
        <w:rPr>
          <w:bCs/>
        </w:rPr>
      </w:pPr>
      <w:r w:rsidRPr="00217025">
        <w:rPr>
          <w:bCs/>
        </w:rPr>
        <w:t>Příloha č. 5:</w:t>
      </w:r>
      <w:r w:rsidR="00217025">
        <w:rPr>
          <w:bCs/>
        </w:rPr>
        <w:t xml:space="preserve"> </w:t>
      </w:r>
      <w:r w:rsidR="00886D70" w:rsidRPr="00217025">
        <w:rPr>
          <w:bCs/>
        </w:rPr>
        <w:t>Ceník jednotlivých zařízení k odstranění odpadu</w:t>
      </w:r>
    </w:p>
    <w:p w14:paraId="77C260B9" w14:textId="03912365" w:rsidR="00217025" w:rsidDel="00F445C9" w:rsidRDefault="00217025" w:rsidP="00217025">
      <w:pPr>
        <w:pStyle w:val="RLTextlnkuslovan"/>
        <w:numPr>
          <w:ilvl w:val="0"/>
          <w:numId w:val="14"/>
        </w:numPr>
        <w:ind w:hanging="657"/>
        <w:rPr>
          <w:del w:id="90" w:author="Autor"/>
          <w:rFonts w:asciiTheme="minorHAnsi" w:hAnsiTheme="minorHAnsi" w:cstheme="minorHAnsi"/>
          <w:szCs w:val="22"/>
        </w:rPr>
      </w:pPr>
      <w:del w:id="91" w:author="Autor">
        <w:r w:rsidDel="00F445C9">
          <w:rPr>
            <w:rFonts w:asciiTheme="minorHAnsi" w:hAnsiTheme="minorHAnsi" w:cstheme="minorHAnsi"/>
            <w:szCs w:val="22"/>
          </w:rPr>
          <w:delText>v elektronické podobě</w:delText>
        </w:r>
      </w:del>
    </w:p>
    <w:p w14:paraId="186845D7" w14:textId="6B12E320" w:rsidR="00962185" w:rsidRDefault="00920697" w:rsidP="007D2756">
      <w:pPr>
        <w:pStyle w:val="RLTextlnkuslovan"/>
        <w:numPr>
          <w:ilvl w:val="2"/>
          <w:numId w:val="8"/>
        </w:numPr>
        <w:ind w:hanging="657"/>
        <w:rPr>
          <w:bCs/>
        </w:rPr>
      </w:pPr>
      <w:r>
        <w:rPr>
          <w:bCs/>
        </w:rPr>
        <w:t xml:space="preserve">Příloha č. </w:t>
      </w:r>
      <w:r w:rsidR="00B219F5">
        <w:rPr>
          <w:bCs/>
        </w:rPr>
        <w:t>6: Místo plnění</w:t>
      </w:r>
    </w:p>
    <w:p w14:paraId="734C0173" w14:textId="74E72221" w:rsidR="00B219F5" w:rsidRPr="00B219F5" w:rsidDel="00F445C9" w:rsidRDefault="00B219F5" w:rsidP="00F93810">
      <w:pPr>
        <w:pStyle w:val="RLTextlnkuslovan"/>
        <w:numPr>
          <w:ilvl w:val="0"/>
          <w:numId w:val="14"/>
        </w:numPr>
        <w:rPr>
          <w:del w:id="92" w:author="Autor"/>
          <w:rFonts w:asciiTheme="minorHAnsi" w:hAnsiTheme="minorHAnsi" w:cstheme="minorHAnsi"/>
          <w:szCs w:val="22"/>
        </w:rPr>
      </w:pPr>
      <w:del w:id="93" w:author="Autor">
        <w:r w:rsidRPr="00B219F5" w:rsidDel="00F445C9">
          <w:rPr>
            <w:rFonts w:asciiTheme="minorHAnsi" w:hAnsiTheme="minorHAnsi" w:cstheme="minorHAnsi"/>
            <w:szCs w:val="22"/>
          </w:rPr>
          <w:delText>v elektronické podobě</w:delText>
        </w:r>
      </w:del>
    </w:p>
    <w:p w14:paraId="463A9038" w14:textId="77777777" w:rsidR="00920697" w:rsidRDefault="00920697" w:rsidP="007D2756">
      <w:pPr>
        <w:pStyle w:val="RLTextlnkuslovan"/>
        <w:numPr>
          <w:ilvl w:val="2"/>
          <w:numId w:val="8"/>
        </w:numPr>
        <w:ind w:hanging="657"/>
        <w:rPr>
          <w:bCs/>
        </w:rPr>
      </w:pPr>
      <w:r>
        <w:rPr>
          <w:bCs/>
        </w:rPr>
        <w:t>Příloha č. 7:</w:t>
      </w:r>
      <w:r w:rsidR="00B219F5">
        <w:rPr>
          <w:bCs/>
        </w:rPr>
        <w:t xml:space="preserve"> Seznam kontaktních osob Objednatele</w:t>
      </w:r>
    </w:p>
    <w:p w14:paraId="4FBB8424" w14:textId="3F87B179" w:rsidR="003C2216" w:rsidRPr="003C2216" w:rsidDel="00F445C9" w:rsidRDefault="003C2216" w:rsidP="00F93810">
      <w:pPr>
        <w:pStyle w:val="RLTextlnkuslovan"/>
        <w:numPr>
          <w:ilvl w:val="0"/>
          <w:numId w:val="14"/>
        </w:numPr>
        <w:rPr>
          <w:del w:id="94" w:author="Autor"/>
          <w:rFonts w:asciiTheme="minorHAnsi" w:hAnsiTheme="minorHAnsi" w:cstheme="minorHAnsi"/>
          <w:szCs w:val="22"/>
        </w:rPr>
      </w:pPr>
      <w:del w:id="95" w:author="Autor">
        <w:r w:rsidRPr="003C2216" w:rsidDel="00F445C9">
          <w:rPr>
            <w:rFonts w:asciiTheme="minorHAnsi" w:hAnsiTheme="minorHAnsi" w:cstheme="minorHAnsi"/>
            <w:szCs w:val="22"/>
          </w:rPr>
          <w:delText>v elektronické podobě</w:delText>
        </w:r>
      </w:del>
    </w:p>
    <w:p w14:paraId="16B6BF5A" w14:textId="77777777" w:rsidR="00E40F22" w:rsidRDefault="00E40F22" w:rsidP="00331DA2">
      <w:pPr>
        <w:pStyle w:val="RLTextlnkuslovan"/>
        <w:numPr>
          <w:ilvl w:val="2"/>
          <w:numId w:val="8"/>
        </w:numPr>
        <w:ind w:hanging="657"/>
        <w:rPr>
          <w:bCs/>
        </w:rPr>
      </w:pPr>
      <w:r>
        <w:rPr>
          <w:bCs/>
        </w:rPr>
        <w:t>Příloha č. 8: Seznam kontaktních osob Zhotovitele</w:t>
      </w:r>
    </w:p>
    <w:p w14:paraId="7BD7909F" w14:textId="78205893" w:rsidR="00F336AC" w:rsidRPr="00F336AC" w:rsidDel="00F445C9" w:rsidRDefault="00E40F22" w:rsidP="00F93810">
      <w:pPr>
        <w:pStyle w:val="RLTextlnkuslovan"/>
        <w:numPr>
          <w:ilvl w:val="0"/>
          <w:numId w:val="14"/>
        </w:numPr>
        <w:rPr>
          <w:del w:id="96" w:author="Autor"/>
          <w:rFonts w:asciiTheme="minorHAnsi" w:hAnsiTheme="minorHAnsi" w:cstheme="minorHAnsi"/>
          <w:szCs w:val="22"/>
        </w:rPr>
      </w:pPr>
      <w:del w:id="97" w:author="Autor">
        <w:r w:rsidDel="00F445C9">
          <w:rPr>
            <w:rFonts w:asciiTheme="minorHAnsi" w:hAnsiTheme="minorHAnsi" w:cstheme="minorHAnsi"/>
            <w:szCs w:val="22"/>
          </w:rPr>
          <w:delText>v rámci nabídky</w:delText>
        </w:r>
        <w:r w:rsidR="00F336AC" w:rsidDel="00F445C9">
          <w:rPr>
            <w:rFonts w:asciiTheme="minorHAnsi" w:hAnsiTheme="minorHAnsi" w:cstheme="minorHAnsi"/>
            <w:szCs w:val="22"/>
          </w:rPr>
          <w:delText xml:space="preserve"> pro příslušnou dílčí část Smlouvy </w:delText>
        </w:r>
        <w:r w:rsidR="00F336AC" w:rsidRPr="00F336AC" w:rsidDel="00F445C9">
          <w:rPr>
            <w:rFonts w:asciiTheme="minorHAnsi" w:hAnsiTheme="minorHAnsi" w:cstheme="minorHAnsi"/>
            <w:szCs w:val="22"/>
          </w:rPr>
          <w:delText>musí být navíc přiložen</w:delText>
        </w:r>
        <w:r w:rsidR="00F336AC" w:rsidDel="00F445C9">
          <w:rPr>
            <w:rFonts w:asciiTheme="minorHAnsi" w:hAnsiTheme="minorHAnsi" w:cstheme="minorHAnsi"/>
            <w:szCs w:val="22"/>
          </w:rPr>
          <w:delText>a</w:delText>
        </w:r>
        <w:r w:rsidR="00F336AC" w:rsidRPr="00F336AC" w:rsidDel="00F445C9">
          <w:rPr>
            <w:rFonts w:asciiTheme="minorHAnsi" w:hAnsiTheme="minorHAnsi" w:cstheme="minorHAnsi"/>
            <w:szCs w:val="22"/>
          </w:rPr>
          <w:delText xml:space="preserve"> v tištěné podobě k dokumentu Smlouvy</w:delText>
        </w:r>
      </w:del>
    </w:p>
    <w:p w14:paraId="3E388623" w14:textId="77777777" w:rsidR="00E40F22" w:rsidRDefault="00E40F22" w:rsidP="00331DA2">
      <w:pPr>
        <w:pStyle w:val="RLTextlnkuslovan"/>
        <w:numPr>
          <w:ilvl w:val="2"/>
          <w:numId w:val="8"/>
        </w:numPr>
        <w:ind w:hanging="657"/>
        <w:rPr>
          <w:bCs/>
        </w:rPr>
      </w:pPr>
      <w:r>
        <w:rPr>
          <w:bCs/>
        </w:rPr>
        <w:t>Příloha č. 9: Seznam pracovníků Zhotovitele</w:t>
      </w:r>
    </w:p>
    <w:p w14:paraId="197ED491" w14:textId="5F0B7BD6" w:rsidR="00F336AC" w:rsidRPr="00F336AC" w:rsidDel="00F445C9" w:rsidRDefault="00F336AC" w:rsidP="00F93810">
      <w:pPr>
        <w:pStyle w:val="RLTextlnkuslovan"/>
        <w:numPr>
          <w:ilvl w:val="0"/>
          <w:numId w:val="14"/>
        </w:numPr>
        <w:rPr>
          <w:del w:id="98" w:author="Autor"/>
          <w:rFonts w:asciiTheme="minorHAnsi" w:hAnsiTheme="minorHAnsi" w:cstheme="minorHAnsi"/>
          <w:szCs w:val="22"/>
        </w:rPr>
      </w:pPr>
      <w:del w:id="99" w:author="Autor">
        <w:r w:rsidDel="00F445C9">
          <w:rPr>
            <w:rFonts w:asciiTheme="minorHAnsi" w:hAnsiTheme="minorHAnsi" w:cstheme="minorHAnsi"/>
            <w:szCs w:val="22"/>
          </w:rPr>
          <w:delText xml:space="preserve">v rámci nabídky pro příslušnou dílčí část Smlouvy </w:delText>
        </w:r>
        <w:r w:rsidRPr="00F336AC" w:rsidDel="00F445C9">
          <w:rPr>
            <w:rFonts w:asciiTheme="minorHAnsi" w:hAnsiTheme="minorHAnsi" w:cstheme="minorHAnsi"/>
            <w:szCs w:val="22"/>
          </w:rPr>
          <w:delText>musí být navíc přiložen</w:delText>
        </w:r>
        <w:r w:rsidDel="00F445C9">
          <w:rPr>
            <w:rFonts w:asciiTheme="minorHAnsi" w:hAnsiTheme="minorHAnsi" w:cstheme="minorHAnsi"/>
            <w:szCs w:val="22"/>
          </w:rPr>
          <w:delText>a</w:delText>
        </w:r>
        <w:r w:rsidRPr="00F336AC" w:rsidDel="00F445C9">
          <w:rPr>
            <w:rFonts w:asciiTheme="minorHAnsi" w:hAnsiTheme="minorHAnsi" w:cstheme="minorHAnsi"/>
            <w:szCs w:val="22"/>
          </w:rPr>
          <w:delText xml:space="preserve"> v tištěné podobě k dokumentu Smlouvy</w:delText>
        </w:r>
      </w:del>
    </w:p>
    <w:p w14:paraId="6A56A1EB" w14:textId="77777777" w:rsidR="00E40F22" w:rsidRDefault="00E40F22" w:rsidP="00331DA2">
      <w:pPr>
        <w:pStyle w:val="RLTextlnkuslovan"/>
        <w:numPr>
          <w:ilvl w:val="2"/>
          <w:numId w:val="8"/>
        </w:numPr>
        <w:ind w:hanging="657"/>
        <w:rPr>
          <w:bCs/>
        </w:rPr>
      </w:pPr>
      <w:r>
        <w:rPr>
          <w:bCs/>
        </w:rPr>
        <w:t xml:space="preserve">Příloha č. 10: Seznam </w:t>
      </w:r>
      <w:r w:rsidR="00CB6265">
        <w:rPr>
          <w:bCs/>
        </w:rPr>
        <w:t>Pod</w:t>
      </w:r>
      <w:r w:rsidR="00BC6083">
        <w:rPr>
          <w:bCs/>
        </w:rPr>
        <w:t>do</w:t>
      </w:r>
      <w:r>
        <w:rPr>
          <w:bCs/>
        </w:rPr>
        <w:t>davatelů Zhotovitele</w:t>
      </w:r>
    </w:p>
    <w:p w14:paraId="188EA24B" w14:textId="79F4AD73" w:rsidR="00F336AC" w:rsidRPr="00F336AC" w:rsidDel="00F445C9" w:rsidRDefault="00F336AC" w:rsidP="00F93810">
      <w:pPr>
        <w:pStyle w:val="RLTextlnkuslovan"/>
        <w:numPr>
          <w:ilvl w:val="0"/>
          <w:numId w:val="14"/>
        </w:numPr>
        <w:rPr>
          <w:del w:id="100" w:author="Autor"/>
          <w:rFonts w:asciiTheme="minorHAnsi" w:hAnsiTheme="minorHAnsi" w:cstheme="minorHAnsi"/>
          <w:szCs w:val="22"/>
        </w:rPr>
      </w:pPr>
      <w:del w:id="101" w:author="Autor">
        <w:r w:rsidDel="00F445C9">
          <w:rPr>
            <w:rFonts w:asciiTheme="minorHAnsi" w:hAnsiTheme="minorHAnsi" w:cstheme="minorHAnsi"/>
            <w:szCs w:val="22"/>
          </w:rPr>
          <w:delText xml:space="preserve">v rámci nabídky pro příslušnou dílčí část Smlouvy </w:delText>
        </w:r>
        <w:r w:rsidRPr="00F336AC" w:rsidDel="00F445C9">
          <w:rPr>
            <w:rFonts w:asciiTheme="minorHAnsi" w:hAnsiTheme="minorHAnsi" w:cstheme="minorHAnsi"/>
            <w:szCs w:val="22"/>
          </w:rPr>
          <w:delText>musí být navíc přiložen</w:delText>
        </w:r>
        <w:r w:rsidDel="00F445C9">
          <w:rPr>
            <w:rFonts w:asciiTheme="minorHAnsi" w:hAnsiTheme="minorHAnsi" w:cstheme="minorHAnsi"/>
            <w:szCs w:val="22"/>
          </w:rPr>
          <w:delText>a</w:delText>
        </w:r>
        <w:r w:rsidRPr="00F336AC" w:rsidDel="00F445C9">
          <w:rPr>
            <w:rFonts w:asciiTheme="minorHAnsi" w:hAnsiTheme="minorHAnsi" w:cstheme="minorHAnsi"/>
            <w:szCs w:val="22"/>
          </w:rPr>
          <w:delText xml:space="preserve"> v tištěné podobě k dokumentu Smlouvy</w:delText>
        </w:r>
      </w:del>
    </w:p>
    <w:p w14:paraId="141CF0AE" w14:textId="77777777" w:rsidR="00217025" w:rsidRPr="00217025" w:rsidRDefault="00D14456" w:rsidP="00331DA2">
      <w:pPr>
        <w:pStyle w:val="RLTextlnkuslovan"/>
        <w:numPr>
          <w:ilvl w:val="2"/>
          <w:numId w:val="8"/>
        </w:numPr>
        <w:ind w:hanging="657"/>
        <w:rPr>
          <w:rFonts w:asciiTheme="minorHAnsi" w:hAnsiTheme="minorHAnsi" w:cstheme="minorHAnsi"/>
          <w:szCs w:val="22"/>
        </w:rPr>
      </w:pPr>
      <w:r w:rsidRPr="00D14456">
        <w:rPr>
          <w:bCs/>
        </w:rPr>
        <w:t xml:space="preserve">Příloha č. 11 </w:t>
      </w:r>
      <w:r w:rsidR="00217025">
        <w:rPr>
          <w:bCs/>
        </w:rPr>
        <w:t>A</w:t>
      </w:r>
      <w:r w:rsidRPr="00D14456">
        <w:rPr>
          <w:bCs/>
        </w:rPr>
        <w:t xml:space="preserve">: </w:t>
      </w:r>
      <w:r>
        <w:rPr>
          <w:bCs/>
        </w:rPr>
        <w:t xml:space="preserve">Dokument </w:t>
      </w:r>
      <w:r w:rsidRPr="00D14456">
        <w:rPr>
          <w:bCs/>
        </w:rPr>
        <w:t>Zásady a povinnosti cizích fyzických nebo právnických osob na pracovišti E.ON</w:t>
      </w:r>
    </w:p>
    <w:p w14:paraId="3E59A41D" w14:textId="16A35C69" w:rsidR="00D14456" w:rsidRPr="00692F89" w:rsidRDefault="00D14456" w:rsidP="00217025">
      <w:pPr>
        <w:pStyle w:val="RLTextlnkuslovan"/>
        <w:numPr>
          <w:ilvl w:val="0"/>
          <w:numId w:val="14"/>
        </w:numPr>
        <w:rPr>
          <w:rFonts w:asciiTheme="minorHAnsi" w:hAnsiTheme="minorHAnsi" w:cstheme="minorHAnsi"/>
          <w:szCs w:val="22"/>
        </w:rPr>
      </w:pPr>
      <w:r>
        <w:rPr>
          <w:rFonts w:asciiTheme="minorHAnsi" w:hAnsiTheme="minorHAnsi" w:cstheme="minorHAnsi"/>
          <w:szCs w:val="22"/>
        </w:rPr>
        <w:t xml:space="preserve">obsahuje </w:t>
      </w:r>
      <w:r w:rsidR="00A7564A">
        <w:rPr>
          <w:rFonts w:asciiTheme="minorHAnsi" w:hAnsiTheme="minorHAnsi" w:cstheme="minorHAnsi"/>
          <w:szCs w:val="22"/>
        </w:rPr>
        <w:t>i specifické požadavky E.ON nad rá</w:t>
      </w:r>
      <w:r w:rsidR="00217025">
        <w:rPr>
          <w:rFonts w:asciiTheme="minorHAnsi" w:hAnsiTheme="minorHAnsi" w:cstheme="minorHAnsi"/>
          <w:szCs w:val="22"/>
        </w:rPr>
        <w:t>m</w:t>
      </w:r>
      <w:r w:rsidR="00A7564A">
        <w:rPr>
          <w:rFonts w:asciiTheme="minorHAnsi" w:hAnsiTheme="minorHAnsi" w:cstheme="minorHAnsi"/>
          <w:szCs w:val="22"/>
        </w:rPr>
        <w:t>ec platných právních a ostatních předpisů (překvapivá ustanovení ve smyslu OZ).</w:t>
      </w:r>
    </w:p>
    <w:p w14:paraId="30ED894E" w14:textId="4A03EEC4" w:rsidR="004E38D7" w:rsidRDefault="004E38D7" w:rsidP="00331DA2">
      <w:pPr>
        <w:pStyle w:val="RLTextlnkuslovan"/>
        <w:tabs>
          <w:tab w:val="clear" w:pos="1474"/>
        </w:tabs>
        <w:ind w:left="1214" w:firstLine="202"/>
        <w:rPr>
          <w:bCs/>
        </w:rPr>
      </w:pPr>
      <w:r>
        <w:rPr>
          <w:bCs/>
        </w:rPr>
        <w:t xml:space="preserve">Příloha č. 11 </w:t>
      </w:r>
      <w:r w:rsidR="00217025">
        <w:rPr>
          <w:bCs/>
        </w:rPr>
        <w:t>B</w:t>
      </w:r>
      <w:r>
        <w:rPr>
          <w:bCs/>
        </w:rPr>
        <w:t xml:space="preserve">: </w:t>
      </w:r>
      <w:r w:rsidRPr="004E38D7">
        <w:rPr>
          <w:bCs/>
        </w:rPr>
        <w:t>ECZR-PP-101</w:t>
      </w:r>
      <w:r>
        <w:rPr>
          <w:bCs/>
        </w:rPr>
        <w:t xml:space="preserve"> (</w:t>
      </w:r>
      <w:r w:rsidRPr="004E38D7">
        <w:rPr>
          <w:bCs/>
        </w:rPr>
        <w:t>Dokumentace pro zajištění BOZP při práci se zdvihacími zařízeními</w:t>
      </w:r>
      <w:r>
        <w:rPr>
          <w:bCs/>
        </w:rPr>
        <w:t>)</w:t>
      </w:r>
    </w:p>
    <w:p w14:paraId="135C4E59" w14:textId="6B893909" w:rsidR="00A51DC2" w:rsidRDefault="00A51DC2" w:rsidP="00331DA2">
      <w:pPr>
        <w:pStyle w:val="RLTextlnkuslovan"/>
        <w:tabs>
          <w:tab w:val="clear" w:pos="1474"/>
        </w:tabs>
        <w:ind w:left="1214" w:firstLine="202"/>
        <w:rPr>
          <w:bCs/>
        </w:rPr>
      </w:pPr>
      <w:r>
        <w:rPr>
          <w:bCs/>
        </w:rPr>
        <w:t xml:space="preserve">Příloha č. 11 </w:t>
      </w:r>
      <w:r w:rsidR="00217025">
        <w:rPr>
          <w:bCs/>
        </w:rPr>
        <w:t>C</w:t>
      </w:r>
      <w:r>
        <w:rPr>
          <w:bCs/>
        </w:rPr>
        <w:t>: Z</w:t>
      </w:r>
      <w:r w:rsidRPr="00A51DC2">
        <w:rPr>
          <w:bCs/>
        </w:rPr>
        <w:t>ávažná porušení BOZP</w:t>
      </w:r>
      <w:r>
        <w:rPr>
          <w:bCs/>
        </w:rPr>
        <w:t xml:space="preserve"> definovaná Objednatelem</w:t>
      </w:r>
    </w:p>
    <w:p w14:paraId="57365ED5" w14:textId="7F617995" w:rsidR="00FF6948" w:rsidRDefault="00FF6948" w:rsidP="00331DA2">
      <w:pPr>
        <w:pStyle w:val="RLTextlnkuslovan"/>
        <w:tabs>
          <w:tab w:val="clear" w:pos="1474"/>
        </w:tabs>
        <w:ind w:left="1214" w:firstLine="202"/>
        <w:rPr>
          <w:bCs/>
        </w:rPr>
      </w:pPr>
      <w:r>
        <w:rPr>
          <w:bCs/>
        </w:rPr>
        <w:t xml:space="preserve">Příloha č. 11 </w:t>
      </w:r>
      <w:r w:rsidR="00217025">
        <w:rPr>
          <w:bCs/>
        </w:rPr>
        <w:t>D</w:t>
      </w:r>
      <w:r>
        <w:rPr>
          <w:bCs/>
        </w:rPr>
        <w:t xml:space="preserve">: </w:t>
      </w:r>
      <w:r w:rsidRPr="00FF6948">
        <w:rPr>
          <w:bCs/>
        </w:rPr>
        <w:t>PNE_33_0000-6</w:t>
      </w:r>
      <w:r w:rsidR="00520389">
        <w:rPr>
          <w:bCs/>
        </w:rPr>
        <w:t xml:space="preserve"> (Obsluha a práce na elektrických zařízeních pro výrobu, přenos a distribuci elektrické energie)</w:t>
      </w:r>
    </w:p>
    <w:p w14:paraId="5BE0FB8D" w14:textId="5B0CE2CF" w:rsidR="00E40F22" w:rsidRPr="003C2216" w:rsidDel="00F445C9" w:rsidRDefault="00E40F22" w:rsidP="00F93810">
      <w:pPr>
        <w:pStyle w:val="RLTextlnkuslovan"/>
        <w:numPr>
          <w:ilvl w:val="0"/>
          <w:numId w:val="14"/>
        </w:numPr>
        <w:rPr>
          <w:del w:id="102" w:author="Autor"/>
          <w:rFonts w:asciiTheme="minorHAnsi" w:hAnsiTheme="minorHAnsi" w:cstheme="minorHAnsi"/>
          <w:szCs w:val="22"/>
        </w:rPr>
      </w:pPr>
      <w:del w:id="103" w:author="Autor">
        <w:r w:rsidRPr="003C2216" w:rsidDel="00F445C9">
          <w:rPr>
            <w:rFonts w:asciiTheme="minorHAnsi" w:hAnsiTheme="minorHAnsi" w:cstheme="minorHAnsi"/>
            <w:szCs w:val="22"/>
          </w:rPr>
          <w:delText>v elektronické podobě</w:delText>
        </w:r>
      </w:del>
    </w:p>
    <w:p w14:paraId="3E8F3403" w14:textId="77777777" w:rsidR="00BA3DE3" w:rsidRDefault="00BA3DE3" w:rsidP="00331DA2">
      <w:pPr>
        <w:pStyle w:val="RLTextlnkuslovan"/>
        <w:numPr>
          <w:ilvl w:val="2"/>
          <w:numId w:val="8"/>
        </w:numPr>
        <w:ind w:hanging="657"/>
        <w:rPr>
          <w:bCs/>
        </w:rPr>
      </w:pPr>
      <w:r w:rsidRPr="000956AB">
        <w:rPr>
          <w:bCs/>
        </w:rPr>
        <w:t>Příloha č. 12: Čestné prohlášení zhotovitele o splnění požadavků na nakládání s odpady</w:t>
      </w:r>
    </w:p>
    <w:p w14:paraId="0E647D15" w14:textId="77777777" w:rsidR="00331DA2" w:rsidRPr="00331DA2" w:rsidRDefault="00E40F22" w:rsidP="00331DA2">
      <w:pPr>
        <w:pStyle w:val="RLTextlnkuslovan"/>
        <w:numPr>
          <w:ilvl w:val="2"/>
          <w:numId w:val="8"/>
        </w:numPr>
        <w:ind w:hanging="657"/>
        <w:rPr>
          <w:rFonts w:asciiTheme="minorHAnsi" w:hAnsiTheme="minorHAnsi" w:cstheme="minorHAnsi"/>
          <w:szCs w:val="22"/>
        </w:rPr>
      </w:pPr>
      <w:r w:rsidRPr="00240693">
        <w:rPr>
          <w:bCs/>
        </w:rPr>
        <w:t xml:space="preserve">Příloha č. 13: Předávací protokoly pro </w:t>
      </w:r>
      <w:r w:rsidR="00240693" w:rsidRPr="00240693">
        <w:rPr>
          <w:bCs/>
        </w:rPr>
        <w:t xml:space="preserve">SNK </w:t>
      </w:r>
      <w:r w:rsidR="00EF0824">
        <w:rPr>
          <w:bCs/>
        </w:rPr>
        <w:t xml:space="preserve">– Zápis o předání a převzetí budovy nebo stavby </w:t>
      </w:r>
    </w:p>
    <w:p w14:paraId="4A89A292" w14:textId="3148EC62" w:rsidR="00E40F22" w:rsidDel="00F445C9" w:rsidRDefault="00E40F22" w:rsidP="00331DA2">
      <w:pPr>
        <w:pStyle w:val="RLTextlnkuslovan"/>
        <w:numPr>
          <w:ilvl w:val="0"/>
          <w:numId w:val="14"/>
        </w:numPr>
        <w:rPr>
          <w:del w:id="104" w:author="Autor"/>
          <w:rFonts w:asciiTheme="minorHAnsi" w:hAnsiTheme="minorHAnsi" w:cstheme="minorHAnsi"/>
          <w:szCs w:val="22"/>
        </w:rPr>
      </w:pPr>
      <w:del w:id="105" w:author="Autor">
        <w:r w:rsidRPr="003C2216" w:rsidDel="00F445C9">
          <w:rPr>
            <w:rFonts w:asciiTheme="minorHAnsi" w:hAnsiTheme="minorHAnsi" w:cstheme="minorHAnsi"/>
            <w:szCs w:val="22"/>
          </w:rPr>
          <w:delText>v elektronické podobě</w:delText>
        </w:r>
      </w:del>
    </w:p>
    <w:p w14:paraId="1E23B826" w14:textId="77777777" w:rsidR="000F0256" w:rsidRPr="000F0256" w:rsidRDefault="000F0256" w:rsidP="00331DA2">
      <w:pPr>
        <w:pStyle w:val="RLTextlnkuslovan"/>
        <w:numPr>
          <w:ilvl w:val="2"/>
          <w:numId w:val="8"/>
        </w:numPr>
        <w:ind w:hanging="657"/>
        <w:rPr>
          <w:rFonts w:asciiTheme="minorHAnsi" w:hAnsiTheme="minorHAnsi" w:cstheme="minorHAnsi"/>
          <w:szCs w:val="22"/>
        </w:rPr>
      </w:pPr>
      <w:r>
        <w:rPr>
          <w:bCs/>
        </w:rPr>
        <w:t xml:space="preserve">Příloha č. 14: </w:t>
      </w:r>
      <w:r w:rsidRPr="000F0256">
        <w:rPr>
          <w:bCs/>
        </w:rPr>
        <w:t>ECZR-PP-DS-119</w:t>
      </w:r>
      <w:r>
        <w:rPr>
          <w:bCs/>
        </w:rPr>
        <w:t xml:space="preserve"> (</w:t>
      </w:r>
      <w:r w:rsidRPr="00B75F13">
        <w:rPr>
          <w:color w:val="0D0D0D" w:themeColor="text1" w:themeTint="F2"/>
        </w:rPr>
        <w:t>Kontrola elektrického zařízení před uvedením do provozu</w:t>
      </w:r>
      <w:r>
        <w:rPr>
          <w:color w:val="0D0D0D" w:themeColor="text1" w:themeTint="F2"/>
        </w:rPr>
        <w:t>)</w:t>
      </w:r>
    </w:p>
    <w:p w14:paraId="5B5C399C" w14:textId="05572A81" w:rsidR="00E40F22" w:rsidDel="00F445C9" w:rsidRDefault="00E40F22" w:rsidP="00F93810">
      <w:pPr>
        <w:pStyle w:val="RLTextlnkuslovan"/>
        <w:numPr>
          <w:ilvl w:val="0"/>
          <w:numId w:val="14"/>
        </w:numPr>
        <w:rPr>
          <w:del w:id="106" w:author="Autor"/>
          <w:rFonts w:asciiTheme="minorHAnsi" w:hAnsiTheme="minorHAnsi" w:cstheme="minorHAnsi"/>
          <w:szCs w:val="22"/>
        </w:rPr>
      </w:pPr>
      <w:del w:id="107" w:author="Autor">
        <w:r w:rsidRPr="003C2216" w:rsidDel="00F445C9">
          <w:rPr>
            <w:rFonts w:asciiTheme="minorHAnsi" w:hAnsiTheme="minorHAnsi" w:cstheme="minorHAnsi"/>
            <w:szCs w:val="22"/>
          </w:rPr>
          <w:lastRenderedPageBreak/>
          <w:delText>v elektronické podobě</w:delText>
        </w:r>
      </w:del>
    </w:p>
    <w:p w14:paraId="31147C73" w14:textId="41C2A977" w:rsidR="009517E4" w:rsidRDefault="007D2756" w:rsidP="00331DA2">
      <w:pPr>
        <w:pStyle w:val="RLTextlnkuslovan"/>
        <w:numPr>
          <w:ilvl w:val="2"/>
          <w:numId w:val="8"/>
        </w:numPr>
        <w:ind w:hanging="657"/>
        <w:rPr>
          <w:bCs/>
        </w:rPr>
      </w:pPr>
      <w:r>
        <w:rPr>
          <w:bCs/>
        </w:rPr>
        <w:t>Příloha č. 15</w:t>
      </w:r>
      <w:r w:rsidR="009517E4">
        <w:rPr>
          <w:bCs/>
        </w:rPr>
        <w:t xml:space="preserve">: </w:t>
      </w:r>
      <w:r w:rsidR="009517E4" w:rsidRPr="009517E4">
        <w:rPr>
          <w:bCs/>
        </w:rPr>
        <w:t>Zápis pro zajištění a odjištění pracoviště na síti NN</w:t>
      </w:r>
    </w:p>
    <w:p w14:paraId="79F726DC" w14:textId="19368063" w:rsidR="00AA7661" w:rsidDel="00F445C9" w:rsidRDefault="00AA7661" w:rsidP="00F93810">
      <w:pPr>
        <w:pStyle w:val="RLTextlnkuslovan"/>
        <w:numPr>
          <w:ilvl w:val="0"/>
          <w:numId w:val="14"/>
        </w:numPr>
        <w:rPr>
          <w:del w:id="108" w:author="Autor"/>
          <w:rFonts w:asciiTheme="minorHAnsi" w:hAnsiTheme="minorHAnsi" w:cstheme="minorHAnsi"/>
          <w:szCs w:val="22"/>
        </w:rPr>
      </w:pPr>
      <w:del w:id="109" w:author="Autor">
        <w:r w:rsidRPr="003C2216" w:rsidDel="00F445C9">
          <w:rPr>
            <w:rFonts w:asciiTheme="minorHAnsi" w:hAnsiTheme="minorHAnsi" w:cstheme="minorHAnsi"/>
            <w:szCs w:val="22"/>
          </w:rPr>
          <w:delText>v elektronické podobě</w:delText>
        </w:r>
      </w:del>
    </w:p>
    <w:p w14:paraId="5ED28C46" w14:textId="77777777" w:rsidR="00AA7661" w:rsidRPr="00AA7661" w:rsidRDefault="00AA7661" w:rsidP="00331DA2">
      <w:pPr>
        <w:pStyle w:val="RLTextlnkuslovan"/>
        <w:numPr>
          <w:ilvl w:val="2"/>
          <w:numId w:val="8"/>
        </w:numPr>
        <w:ind w:hanging="657"/>
        <w:rPr>
          <w:bCs/>
        </w:rPr>
      </w:pPr>
      <w:r w:rsidRPr="00AA7661">
        <w:rPr>
          <w:bCs/>
        </w:rPr>
        <w:t xml:space="preserve">Příloha č. 16: Čestné prohlášení o akceptaci VNP </w:t>
      </w:r>
    </w:p>
    <w:p w14:paraId="4E5C41E1" w14:textId="5629752D" w:rsidR="000B0EBB" w:rsidRPr="00F336AC" w:rsidDel="00F445C9" w:rsidRDefault="000B0EBB" w:rsidP="00F93810">
      <w:pPr>
        <w:pStyle w:val="RLTextlnkuslovan"/>
        <w:numPr>
          <w:ilvl w:val="0"/>
          <w:numId w:val="14"/>
        </w:numPr>
        <w:rPr>
          <w:del w:id="110" w:author="Autor"/>
          <w:rFonts w:asciiTheme="minorHAnsi" w:hAnsiTheme="minorHAnsi" w:cstheme="minorHAnsi"/>
          <w:szCs w:val="22"/>
        </w:rPr>
      </w:pPr>
      <w:del w:id="111" w:author="Autor">
        <w:r w:rsidDel="00F445C9">
          <w:rPr>
            <w:rFonts w:asciiTheme="minorHAnsi" w:hAnsiTheme="minorHAnsi" w:cstheme="minorHAnsi"/>
            <w:szCs w:val="22"/>
          </w:rPr>
          <w:delText xml:space="preserve">v rámci nabídky pro příslušnou dílčí část Smlouvy </w:delText>
        </w:r>
        <w:r w:rsidRPr="00F336AC" w:rsidDel="00F445C9">
          <w:rPr>
            <w:rFonts w:asciiTheme="minorHAnsi" w:hAnsiTheme="minorHAnsi" w:cstheme="minorHAnsi"/>
            <w:szCs w:val="22"/>
          </w:rPr>
          <w:delText>musí být navíc přiložen</w:delText>
        </w:r>
        <w:r w:rsidDel="00F445C9">
          <w:rPr>
            <w:rFonts w:asciiTheme="minorHAnsi" w:hAnsiTheme="minorHAnsi" w:cstheme="minorHAnsi"/>
            <w:szCs w:val="22"/>
          </w:rPr>
          <w:delText>a</w:delText>
        </w:r>
        <w:r w:rsidRPr="00F336AC" w:rsidDel="00F445C9">
          <w:rPr>
            <w:rFonts w:asciiTheme="minorHAnsi" w:hAnsiTheme="minorHAnsi" w:cstheme="minorHAnsi"/>
            <w:szCs w:val="22"/>
          </w:rPr>
          <w:delText xml:space="preserve"> v tištěné podobě k dokumentu Smlouvy</w:delText>
        </w:r>
      </w:del>
    </w:p>
    <w:p w14:paraId="073067BC" w14:textId="6005B26B" w:rsidR="00307065" w:rsidRDefault="009517E4" w:rsidP="00331DA2">
      <w:pPr>
        <w:pStyle w:val="RLTextlnkuslovan"/>
        <w:numPr>
          <w:ilvl w:val="2"/>
          <w:numId w:val="8"/>
        </w:numPr>
        <w:ind w:hanging="657"/>
        <w:rPr>
          <w:bCs/>
        </w:rPr>
      </w:pPr>
      <w:r w:rsidRPr="00AA7661">
        <w:rPr>
          <w:bCs/>
        </w:rPr>
        <w:t>Příloha č. 1</w:t>
      </w:r>
      <w:r w:rsidR="00777D69">
        <w:rPr>
          <w:bCs/>
        </w:rPr>
        <w:t>7</w:t>
      </w:r>
      <w:r w:rsidRPr="00AA7661">
        <w:rPr>
          <w:bCs/>
        </w:rPr>
        <w:t>:</w:t>
      </w:r>
      <w:r w:rsidR="00307065">
        <w:rPr>
          <w:bCs/>
        </w:rPr>
        <w:t xml:space="preserve"> Oznámení budoucího vstupu na nemovitost</w:t>
      </w:r>
    </w:p>
    <w:p w14:paraId="41DEF9FC" w14:textId="309ED76A" w:rsidR="009517E4" w:rsidDel="00F445C9" w:rsidRDefault="009517E4" w:rsidP="00F93810">
      <w:pPr>
        <w:pStyle w:val="RLTextlnkuslovan"/>
        <w:numPr>
          <w:ilvl w:val="0"/>
          <w:numId w:val="14"/>
        </w:numPr>
        <w:rPr>
          <w:del w:id="112" w:author="Autor"/>
          <w:rFonts w:asciiTheme="minorHAnsi" w:hAnsiTheme="minorHAnsi" w:cstheme="minorHAnsi"/>
          <w:szCs w:val="22"/>
        </w:rPr>
      </w:pPr>
      <w:del w:id="113" w:author="Autor">
        <w:r w:rsidRPr="003C2216" w:rsidDel="00F445C9">
          <w:rPr>
            <w:rFonts w:asciiTheme="minorHAnsi" w:hAnsiTheme="minorHAnsi" w:cstheme="minorHAnsi"/>
            <w:szCs w:val="22"/>
          </w:rPr>
          <w:delText>v elektronické podobě</w:delText>
        </w:r>
      </w:del>
    </w:p>
    <w:p w14:paraId="1C23781B" w14:textId="77777777" w:rsidR="00307065" w:rsidRDefault="00307065" w:rsidP="00331DA2">
      <w:pPr>
        <w:pStyle w:val="RLTextlnkuslovan"/>
        <w:numPr>
          <w:ilvl w:val="2"/>
          <w:numId w:val="8"/>
        </w:numPr>
        <w:ind w:hanging="657"/>
        <w:rPr>
          <w:bCs/>
        </w:rPr>
      </w:pPr>
      <w:r w:rsidRPr="00AA7661">
        <w:rPr>
          <w:bCs/>
        </w:rPr>
        <w:t>Příloha č. 1</w:t>
      </w:r>
      <w:r>
        <w:rPr>
          <w:bCs/>
        </w:rPr>
        <w:t>8</w:t>
      </w:r>
      <w:r w:rsidRPr="00AA7661">
        <w:rPr>
          <w:bCs/>
        </w:rPr>
        <w:t>:</w:t>
      </w:r>
      <w:r>
        <w:rPr>
          <w:bCs/>
        </w:rPr>
        <w:t xml:space="preserve"> </w:t>
      </w:r>
      <w:r w:rsidRPr="00307065">
        <w:rPr>
          <w:bCs/>
        </w:rPr>
        <w:t>Program rovného zacházení k vyloučení diskriminačního chování</w:t>
      </w:r>
    </w:p>
    <w:p w14:paraId="17C36513" w14:textId="2749C960" w:rsidR="00307065" w:rsidDel="00F445C9" w:rsidRDefault="00307065" w:rsidP="00F93810">
      <w:pPr>
        <w:pStyle w:val="RLTextlnkuslovan"/>
        <w:numPr>
          <w:ilvl w:val="0"/>
          <w:numId w:val="14"/>
        </w:numPr>
        <w:rPr>
          <w:del w:id="114" w:author="Autor"/>
          <w:rFonts w:asciiTheme="minorHAnsi" w:hAnsiTheme="minorHAnsi" w:cstheme="minorHAnsi"/>
          <w:szCs w:val="22"/>
        </w:rPr>
      </w:pPr>
      <w:del w:id="115" w:author="Autor">
        <w:r w:rsidRPr="003C2216" w:rsidDel="00F445C9">
          <w:rPr>
            <w:rFonts w:asciiTheme="minorHAnsi" w:hAnsiTheme="minorHAnsi" w:cstheme="minorHAnsi"/>
            <w:szCs w:val="22"/>
          </w:rPr>
          <w:delText>v elektronické podobě</w:delText>
        </w:r>
      </w:del>
    </w:p>
    <w:p w14:paraId="04B81614" w14:textId="59059FA9" w:rsidR="005C2C33" w:rsidRDefault="005C2C33" w:rsidP="00331DA2">
      <w:pPr>
        <w:pStyle w:val="RLTextlnkuslovan"/>
        <w:numPr>
          <w:ilvl w:val="2"/>
          <w:numId w:val="8"/>
        </w:numPr>
        <w:ind w:hanging="657"/>
        <w:rPr>
          <w:bCs/>
        </w:rPr>
      </w:pPr>
      <w:r w:rsidRPr="00AA7661">
        <w:rPr>
          <w:bCs/>
        </w:rPr>
        <w:t>Příloha č. 1</w:t>
      </w:r>
      <w:r>
        <w:rPr>
          <w:bCs/>
        </w:rPr>
        <w:t xml:space="preserve">9 </w:t>
      </w:r>
      <w:r w:rsidR="00A3698B">
        <w:rPr>
          <w:bCs/>
        </w:rPr>
        <w:t>A</w:t>
      </w:r>
      <w:r w:rsidRPr="00AA7661">
        <w:rPr>
          <w:bCs/>
        </w:rPr>
        <w:t>:</w:t>
      </w:r>
      <w:r>
        <w:rPr>
          <w:bCs/>
        </w:rPr>
        <w:t xml:space="preserve"> Vzor Smlouvy o přístupu </w:t>
      </w:r>
      <w:r w:rsidRPr="005C2C33">
        <w:rPr>
          <w:bCs/>
        </w:rPr>
        <w:t xml:space="preserve">do </w:t>
      </w:r>
      <w:r w:rsidR="008F2B41">
        <w:t>EMS18</w:t>
      </w:r>
    </w:p>
    <w:p w14:paraId="25339D56" w14:textId="77777777" w:rsidR="00A3698B" w:rsidRDefault="005C2C33" w:rsidP="00331DA2">
      <w:pPr>
        <w:pStyle w:val="RLTextlnkuslovan"/>
        <w:tabs>
          <w:tab w:val="clear" w:pos="1474"/>
        </w:tabs>
        <w:ind w:hanging="58"/>
        <w:rPr>
          <w:bCs/>
        </w:rPr>
      </w:pPr>
      <w:r w:rsidRPr="00AA7661">
        <w:rPr>
          <w:bCs/>
        </w:rPr>
        <w:t>Příloha č. 1</w:t>
      </w:r>
      <w:r>
        <w:rPr>
          <w:bCs/>
        </w:rPr>
        <w:t xml:space="preserve">9 </w:t>
      </w:r>
      <w:r w:rsidR="00A3698B">
        <w:rPr>
          <w:bCs/>
        </w:rPr>
        <w:t>B</w:t>
      </w:r>
      <w:r w:rsidRPr="00AA7661">
        <w:rPr>
          <w:bCs/>
        </w:rPr>
        <w:t>:</w:t>
      </w:r>
      <w:r>
        <w:rPr>
          <w:bCs/>
        </w:rPr>
        <w:t xml:space="preserve"> Vzor Smlouvy o přístupu na Geoportál</w:t>
      </w:r>
      <w:r w:rsidR="00A3698B" w:rsidRPr="00A3698B">
        <w:rPr>
          <w:bCs/>
        </w:rPr>
        <w:t xml:space="preserve"> </w:t>
      </w:r>
    </w:p>
    <w:p w14:paraId="4827BC31" w14:textId="738A8718" w:rsidR="00A3698B" w:rsidRDefault="00A3698B" w:rsidP="00331DA2">
      <w:pPr>
        <w:pStyle w:val="RLTextlnkuslovan"/>
        <w:tabs>
          <w:tab w:val="clear" w:pos="1474"/>
        </w:tabs>
        <w:ind w:hanging="58"/>
        <w:rPr>
          <w:bCs/>
        </w:rPr>
      </w:pPr>
      <w:r w:rsidRPr="00AA7661">
        <w:rPr>
          <w:bCs/>
        </w:rPr>
        <w:t>Příloha č. 1</w:t>
      </w:r>
      <w:r>
        <w:rPr>
          <w:bCs/>
        </w:rPr>
        <w:t>9 C</w:t>
      </w:r>
      <w:r w:rsidRPr="00AA7661">
        <w:rPr>
          <w:bCs/>
        </w:rPr>
        <w:t>:</w:t>
      </w:r>
      <w:r>
        <w:rPr>
          <w:bCs/>
        </w:rPr>
        <w:t xml:space="preserve"> </w:t>
      </w:r>
      <w:r w:rsidRPr="00A3698B">
        <w:rPr>
          <w:bCs/>
        </w:rPr>
        <w:t>Pravidla pro tvorbu geodetické části dokumentace energetického zařízení pro oblast elektřinu a zemní plyn E.ON Česká republika, s.r.o</w:t>
      </w:r>
      <w:r w:rsidR="00FF65AE">
        <w:rPr>
          <w:bCs/>
        </w:rPr>
        <w:t xml:space="preserve"> (včetně příloh)</w:t>
      </w:r>
    </w:p>
    <w:p w14:paraId="376B765F" w14:textId="50C54460" w:rsidR="00DE50AA" w:rsidDel="00F445C9" w:rsidRDefault="00DE50AA" w:rsidP="00F93810">
      <w:pPr>
        <w:pStyle w:val="RLTextlnkuslovan"/>
        <w:numPr>
          <w:ilvl w:val="0"/>
          <w:numId w:val="14"/>
        </w:numPr>
        <w:rPr>
          <w:del w:id="116" w:author="Autor"/>
          <w:rFonts w:asciiTheme="minorHAnsi" w:hAnsiTheme="minorHAnsi" w:cstheme="minorHAnsi"/>
          <w:szCs w:val="22"/>
        </w:rPr>
      </w:pPr>
      <w:del w:id="117" w:author="Autor">
        <w:r w:rsidRPr="005C2C33" w:rsidDel="00F445C9">
          <w:rPr>
            <w:rFonts w:asciiTheme="minorHAnsi" w:hAnsiTheme="minorHAnsi" w:cstheme="minorHAnsi"/>
            <w:szCs w:val="22"/>
          </w:rPr>
          <w:delText>v elektronické podobě</w:delText>
        </w:r>
      </w:del>
    </w:p>
    <w:p w14:paraId="05B4BC05" w14:textId="44D4D717" w:rsidR="00D05FC5" w:rsidRDefault="00D05FC5" w:rsidP="00331DA2">
      <w:pPr>
        <w:pStyle w:val="RLTextlnkuslovan"/>
        <w:numPr>
          <w:ilvl w:val="2"/>
          <w:numId w:val="8"/>
        </w:numPr>
        <w:ind w:hanging="657"/>
        <w:rPr>
          <w:bCs/>
        </w:rPr>
      </w:pPr>
      <w:r w:rsidRPr="002C22F5">
        <w:rPr>
          <w:bCs/>
        </w:rPr>
        <w:t xml:space="preserve">Příloha č. </w:t>
      </w:r>
      <w:r>
        <w:rPr>
          <w:bCs/>
        </w:rPr>
        <w:t>2</w:t>
      </w:r>
      <w:r w:rsidR="00331DA2">
        <w:rPr>
          <w:bCs/>
        </w:rPr>
        <w:t>0</w:t>
      </w:r>
      <w:r w:rsidRPr="002C22F5">
        <w:rPr>
          <w:bCs/>
        </w:rPr>
        <w:t xml:space="preserve">: </w:t>
      </w:r>
      <w:r w:rsidRPr="00D05FC5">
        <w:rPr>
          <w:bCs/>
        </w:rPr>
        <w:t>Pravidla pro vykazování výkonů a materiálu</w:t>
      </w:r>
    </w:p>
    <w:p w14:paraId="019DC19E" w14:textId="7734BEFF" w:rsidR="00D05FC5" w:rsidDel="00F445C9" w:rsidRDefault="000B0EBB" w:rsidP="00F93810">
      <w:pPr>
        <w:pStyle w:val="RLTextlnkuslovan"/>
        <w:numPr>
          <w:ilvl w:val="0"/>
          <w:numId w:val="14"/>
        </w:numPr>
        <w:rPr>
          <w:del w:id="118" w:author="Autor"/>
          <w:rFonts w:asciiTheme="minorHAnsi" w:hAnsiTheme="minorHAnsi" w:cstheme="minorHAnsi"/>
          <w:szCs w:val="22"/>
        </w:rPr>
      </w:pPr>
      <w:del w:id="119" w:author="Autor">
        <w:r w:rsidDel="00F445C9">
          <w:rPr>
            <w:rFonts w:asciiTheme="minorHAnsi" w:hAnsiTheme="minorHAnsi" w:cstheme="minorHAnsi"/>
            <w:szCs w:val="22"/>
          </w:rPr>
          <w:delText>v</w:delText>
        </w:r>
        <w:r w:rsidR="00D05FC5" w:rsidRPr="00D05FC5" w:rsidDel="00F445C9">
          <w:rPr>
            <w:rFonts w:asciiTheme="minorHAnsi" w:hAnsiTheme="minorHAnsi" w:cstheme="minorHAnsi"/>
            <w:szCs w:val="22"/>
          </w:rPr>
          <w:delText xml:space="preserve"> elektronické podobě</w:delText>
        </w:r>
      </w:del>
    </w:p>
    <w:p w14:paraId="1B65F060" w14:textId="221C6D8F" w:rsidR="00350989" w:rsidRDefault="00350989" w:rsidP="00331DA2">
      <w:pPr>
        <w:pStyle w:val="RLTextlnkuslovan"/>
        <w:numPr>
          <w:ilvl w:val="2"/>
          <w:numId w:val="8"/>
        </w:numPr>
        <w:ind w:hanging="657"/>
        <w:rPr>
          <w:bCs/>
        </w:rPr>
      </w:pPr>
      <w:r w:rsidRPr="002C22F5">
        <w:rPr>
          <w:bCs/>
        </w:rPr>
        <w:t xml:space="preserve">Příloha č. </w:t>
      </w:r>
      <w:r>
        <w:rPr>
          <w:bCs/>
        </w:rPr>
        <w:t>2</w:t>
      </w:r>
      <w:r w:rsidR="00331DA2">
        <w:rPr>
          <w:bCs/>
        </w:rPr>
        <w:t>1</w:t>
      </w:r>
      <w:r w:rsidRPr="002C22F5">
        <w:rPr>
          <w:bCs/>
        </w:rPr>
        <w:t xml:space="preserve">: </w:t>
      </w:r>
      <w:r w:rsidRPr="00350989">
        <w:rPr>
          <w:bCs/>
        </w:rPr>
        <w:t>Podmínky pro vedení skladu externím</w:t>
      </w:r>
      <w:r w:rsidR="00E75EB5">
        <w:rPr>
          <w:bCs/>
        </w:rPr>
        <w:t xml:space="preserve"> </w:t>
      </w:r>
      <w:r w:rsidR="00927922" w:rsidRPr="00927922">
        <w:rPr>
          <w:bCs/>
        </w:rPr>
        <w:t>p</w:t>
      </w:r>
      <w:r w:rsidR="00E75EB5" w:rsidRPr="00927922">
        <w:rPr>
          <w:bCs/>
        </w:rPr>
        <w:t>rovozovatelem skaldu</w:t>
      </w:r>
    </w:p>
    <w:p w14:paraId="30C351DA" w14:textId="2FB2E44E" w:rsidR="00C27DB3" w:rsidRPr="00927922" w:rsidDel="00F445C9" w:rsidRDefault="000B0EBB" w:rsidP="00F93810">
      <w:pPr>
        <w:pStyle w:val="RLTextlnkuslovan"/>
        <w:numPr>
          <w:ilvl w:val="0"/>
          <w:numId w:val="14"/>
        </w:numPr>
        <w:rPr>
          <w:del w:id="120" w:author="Autor"/>
          <w:bCs/>
        </w:rPr>
      </w:pPr>
      <w:del w:id="121" w:author="Autor">
        <w:r w:rsidRPr="00927922" w:rsidDel="00F445C9">
          <w:rPr>
            <w:bCs/>
          </w:rPr>
          <w:delText>v</w:delText>
        </w:r>
        <w:r w:rsidR="00350989" w:rsidRPr="00927922" w:rsidDel="00F445C9">
          <w:rPr>
            <w:bCs/>
          </w:rPr>
          <w:delText xml:space="preserve"> elektronické podobě</w:delText>
        </w:r>
      </w:del>
    </w:p>
    <w:p w14:paraId="2875B9C2" w14:textId="0052BF0F" w:rsidR="00350989" w:rsidRDefault="00350989" w:rsidP="00331DA2">
      <w:pPr>
        <w:pStyle w:val="RLTextlnkuslovan"/>
        <w:numPr>
          <w:ilvl w:val="2"/>
          <w:numId w:val="8"/>
        </w:numPr>
        <w:ind w:hanging="657"/>
        <w:rPr>
          <w:bCs/>
        </w:rPr>
      </w:pPr>
      <w:r w:rsidRPr="00331DA2">
        <w:t>Příloha</w:t>
      </w:r>
      <w:r w:rsidRPr="002C22F5">
        <w:rPr>
          <w:bCs/>
        </w:rPr>
        <w:t xml:space="preserve"> č. </w:t>
      </w:r>
      <w:r>
        <w:rPr>
          <w:bCs/>
        </w:rPr>
        <w:t>2</w:t>
      </w:r>
      <w:r w:rsidR="00331DA2">
        <w:rPr>
          <w:bCs/>
        </w:rPr>
        <w:t>2</w:t>
      </w:r>
      <w:r w:rsidRPr="002C22F5">
        <w:rPr>
          <w:bCs/>
        </w:rPr>
        <w:t xml:space="preserve">: </w:t>
      </w:r>
      <w:r w:rsidRPr="004B4ECE">
        <w:t>ECZR-PP-DS-</w:t>
      </w:r>
      <w:r>
        <w:t>13</w:t>
      </w:r>
      <w:r w:rsidRPr="004B4ECE">
        <w:t>4</w:t>
      </w:r>
      <w:r>
        <w:rPr>
          <w:bCs/>
        </w:rPr>
        <w:t xml:space="preserve"> (</w:t>
      </w:r>
      <w:r w:rsidRPr="00350989">
        <w:rPr>
          <w:bCs/>
        </w:rPr>
        <w:t>Zásady nakládání s demontovanými materiály a odpady při stavbách zajišťovaných dodavatelsky</w:t>
      </w:r>
      <w:r>
        <w:rPr>
          <w:bCs/>
        </w:rPr>
        <w:t>)</w:t>
      </w:r>
    </w:p>
    <w:p w14:paraId="47640285" w14:textId="7E962634" w:rsidR="00350989" w:rsidDel="00F445C9" w:rsidRDefault="000B0EBB" w:rsidP="00F93810">
      <w:pPr>
        <w:pStyle w:val="RLTextlnkuslovan"/>
        <w:numPr>
          <w:ilvl w:val="0"/>
          <w:numId w:val="14"/>
        </w:numPr>
        <w:rPr>
          <w:del w:id="122" w:author="Autor"/>
          <w:rFonts w:asciiTheme="minorHAnsi" w:hAnsiTheme="minorHAnsi" w:cstheme="minorHAnsi"/>
          <w:szCs w:val="22"/>
        </w:rPr>
      </w:pPr>
      <w:del w:id="123" w:author="Autor">
        <w:r w:rsidDel="00F445C9">
          <w:rPr>
            <w:rFonts w:asciiTheme="minorHAnsi" w:hAnsiTheme="minorHAnsi" w:cstheme="minorHAnsi"/>
            <w:szCs w:val="22"/>
          </w:rPr>
          <w:delText>v</w:delText>
        </w:r>
        <w:r w:rsidR="00350989" w:rsidRPr="00D05FC5" w:rsidDel="00F445C9">
          <w:rPr>
            <w:rFonts w:asciiTheme="minorHAnsi" w:hAnsiTheme="minorHAnsi" w:cstheme="minorHAnsi"/>
            <w:szCs w:val="22"/>
          </w:rPr>
          <w:delText xml:space="preserve"> elektronické podobě</w:delText>
        </w:r>
      </w:del>
    </w:p>
    <w:p w14:paraId="356E8169" w14:textId="48C66A10" w:rsidR="001A16FF" w:rsidRDefault="001A16FF" w:rsidP="00331DA2">
      <w:pPr>
        <w:pStyle w:val="RLTextlnkuslovan"/>
        <w:numPr>
          <w:ilvl w:val="2"/>
          <w:numId w:val="8"/>
        </w:numPr>
        <w:ind w:hanging="657"/>
        <w:rPr>
          <w:bCs/>
        </w:rPr>
      </w:pPr>
      <w:r w:rsidRPr="002C22F5">
        <w:rPr>
          <w:bCs/>
        </w:rPr>
        <w:t xml:space="preserve">Příloha č. </w:t>
      </w:r>
      <w:r>
        <w:rPr>
          <w:bCs/>
        </w:rPr>
        <w:t>2</w:t>
      </w:r>
      <w:r w:rsidR="00331DA2">
        <w:rPr>
          <w:bCs/>
        </w:rPr>
        <w:t>3</w:t>
      </w:r>
      <w:r w:rsidR="00C55112">
        <w:rPr>
          <w:bCs/>
        </w:rPr>
        <w:t xml:space="preserve"> </w:t>
      </w:r>
      <w:r w:rsidRPr="002C22F5">
        <w:rPr>
          <w:bCs/>
        </w:rPr>
        <w:t xml:space="preserve">: </w:t>
      </w:r>
      <w:r w:rsidRPr="001A16FF">
        <w:rPr>
          <w:bCs/>
        </w:rPr>
        <w:t>Požadavek na vypnutí zařízení NN</w:t>
      </w:r>
      <w:r>
        <w:rPr>
          <w:bCs/>
        </w:rPr>
        <w:t xml:space="preserve"> </w:t>
      </w:r>
    </w:p>
    <w:p w14:paraId="78E1542B" w14:textId="12AFF675" w:rsidR="001A16FF" w:rsidDel="00F445C9" w:rsidRDefault="000B0EBB" w:rsidP="00F93810">
      <w:pPr>
        <w:pStyle w:val="RLTextlnkuslovan"/>
        <w:numPr>
          <w:ilvl w:val="0"/>
          <w:numId w:val="14"/>
        </w:numPr>
        <w:rPr>
          <w:del w:id="124" w:author="Autor"/>
          <w:rFonts w:asciiTheme="minorHAnsi" w:hAnsiTheme="minorHAnsi" w:cstheme="minorHAnsi"/>
          <w:szCs w:val="22"/>
        </w:rPr>
      </w:pPr>
      <w:del w:id="125" w:author="Autor">
        <w:r w:rsidDel="00F445C9">
          <w:rPr>
            <w:rFonts w:asciiTheme="minorHAnsi" w:hAnsiTheme="minorHAnsi" w:cstheme="minorHAnsi"/>
            <w:szCs w:val="22"/>
          </w:rPr>
          <w:delText>v</w:delText>
        </w:r>
        <w:r w:rsidR="001A16FF" w:rsidRPr="00D05FC5" w:rsidDel="00F445C9">
          <w:rPr>
            <w:rFonts w:asciiTheme="minorHAnsi" w:hAnsiTheme="minorHAnsi" w:cstheme="minorHAnsi"/>
            <w:szCs w:val="22"/>
          </w:rPr>
          <w:delText xml:space="preserve"> elektronické podobě</w:delText>
        </w:r>
      </w:del>
    </w:p>
    <w:p w14:paraId="407099C0" w14:textId="4A79D524" w:rsidR="001A16FF" w:rsidRDefault="001A16FF" w:rsidP="00331DA2">
      <w:pPr>
        <w:pStyle w:val="RLTextlnkuslovan"/>
        <w:numPr>
          <w:ilvl w:val="2"/>
          <w:numId w:val="8"/>
        </w:numPr>
        <w:ind w:hanging="657"/>
        <w:rPr>
          <w:bCs/>
        </w:rPr>
      </w:pPr>
      <w:r w:rsidRPr="002C22F5">
        <w:rPr>
          <w:bCs/>
        </w:rPr>
        <w:t xml:space="preserve">Příloha č. </w:t>
      </w:r>
      <w:r w:rsidR="00331DA2">
        <w:rPr>
          <w:bCs/>
        </w:rPr>
        <w:t>24</w:t>
      </w:r>
      <w:r w:rsidRPr="002C22F5">
        <w:rPr>
          <w:bCs/>
        </w:rPr>
        <w:t xml:space="preserve">: </w:t>
      </w:r>
      <w:r>
        <w:rPr>
          <w:bCs/>
        </w:rPr>
        <w:t>Rozhodnutí OOEZ</w:t>
      </w:r>
    </w:p>
    <w:p w14:paraId="546DF003" w14:textId="0FA98FFD" w:rsidR="00143CA9" w:rsidRDefault="00143CA9" w:rsidP="00331DA2">
      <w:pPr>
        <w:pStyle w:val="RLTextlnkuslovan"/>
        <w:numPr>
          <w:ilvl w:val="2"/>
          <w:numId w:val="8"/>
        </w:numPr>
        <w:ind w:hanging="657"/>
        <w:rPr>
          <w:bCs/>
        </w:rPr>
      </w:pPr>
      <w:r w:rsidRPr="00927922">
        <w:rPr>
          <w:bCs/>
        </w:rPr>
        <w:t>Příloha č. 2</w:t>
      </w:r>
      <w:r w:rsidR="00331DA2">
        <w:rPr>
          <w:bCs/>
        </w:rPr>
        <w:t>5</w:t>
      </w:r>
      <w:r w:rsidR="00927922">
        <w:rPr>
          <w:bCs/>
        </w:rPr>
        <w:t xml:space="preserve">: </w:t>
      </w:r>
      <w:r w:rsidR="00927922" w:rsidRPr="00927922">
        <w:rPr>
          <w:bCs/>
        </w:rPr>
        <w:t>Technické podmínky pro zpracování projektové dokumentace liniových staveb a transformoven distribuční soustavy NN a VN</w:t>
      </w:r>
    </w:p>
    <w:p w14:paraId="0EA44C59" w14:textId="2F633190" w:rsidR="00215277" w:rsidRPr="00215277" w:rsidRDefault="00215277" w:rsidP="00331DA2">
      <w:pPr>
        <w:pStyle w:val="RLTextlnkuslovan"/>
        <w:numPr>
          <w:ilvl w:val="2"/>
          <w:numId w:val="8"/>
        </w:numPr>
        <w:ind w:hanging="657"/>
        <w:rPr>
          <w:bCs/>
        </w:rPr>
      </w:pPr>
      <w:r w:rsidRPr="00215277">
        <w:rPr>
          <w:bCs/>
        </w:rPr>
        <w:t xml:space="preserve">Příloha č. </w:t>
      </w:r>
      <w:r w:rsidR="00331DA2">
        <w:rPr>
          <w:bCs/>
        </w:rPr>
        <w:t>26</w:t>
      </w:r>
      <w:r w:rsidRPr="00215277">
        <w:rPr>
          <w:bCs/>
        </w:rPr>
        <w:t xml:space="preserve"> A: Dokumentace zařízení P01</w:t>
      </w:r>
    </w:p>
    <w:p w14:paraId="5011A702" w14:textId="1BE835B0" w:rsidR="00215277" w:rsidRDefault="00331DA2" w:rsidP="00331DA2">
      <w:pPr>
        <w:pStyle w:val="RLTextlnkuslovan"/>
      </w:pPr>
      <w:r>
        <w:t xml:space="preserve">              Příloha č. 26</w:t>
      </w:r>
      <w:r w:rsidR="00215277">
        <w:t xml:space="preserve"> B: Dokumentace zařízení P02</w:t>
      </w:r>
    </w:p>
    <w:p w14:paraId="5040C5CD" w14:textId="71476796" w:rsidR="00215277" w:rsidRPr="00215277" w:rsidDel="00F445C9" w:rsidRDefault="000B0EBB" w:rsidP="00F93810">
      <w:pPr>
        <w:pStyle w:val="RLTextlnkuslovan"/>
        <w:numPr>
          <w:ilvl w:val="0"/>
          <w:numId w:val="14"/>
        </w:numPr>
        <w:rPr>
          <w:del w:id="126" w:author="Autor"/>
          <w:rFonts w:asciiTheme="minorHAnsi" w:hAnsiTheme="minorHAnsi" w:cstheme="minorHAnsi"/>
          <w:szCs w:val="22"/>
        </w:rPr>
      </w:pPr>
      <w:del w:id="127" w:author="Autor">
        <w:r w:rsidDel="00F445C9">
          <w:rPr>
            <w:rFonts w:asciiTheme="minorHAnsi" w:hAnsiTheme="minorHAnsi" w:cstheme="minorHAnsi"/>
            <w:szCs w:val="22"/>
          </w:rPr>
          <w:delText>v</w:delText>
        </w:r>
        <w:r w:rsidR="00215277" w:rsidRPr="00221D42" w:rsidDel="00F445C9">
          <w:rPr>
            <w:rFonts w:asciiTheme="minorHAnsi" w:hAnsiTheme="minorHAnsi" w:cstheme="minorHAnsi"/>
            <w:szCs w:val="22"/>
          </w:rPr>
          <w:delText xml:space="preserve"> elektronické podobě</w:delText>
        </w:r>
      </w:del>
    </w:p>
    <w:p w14:paraId="5FF12DA6" w14:textId="506E6FD3" w:rsidR="00215277" w:rsidRDefault="00331DA2" w:rsidP="007D2756">
      <w:pPr>
        <w:pStyle w:val="RLTextlnkuslovan"/>
        <w:numPr>
          <w:ilvl w:val="2"/>
          <w:numId w:val="8"/>
        </w:numPr>
        <w:ind w:hanging="657"/>
        <w:rPr>
          <w:bCs/>
        </w:rPr>
      </w:pPr>
      <w:r>
        <w:rPr>
          <w:bCs/>
        </w:rPr>
        <w:t>Příloha č. 27</w:t>
      </w:r>
      <w:r w:rsidR="00072A15">
        <w:rPr>
          <w:bCs/>
        </w:rPr>
        <w:t>:</w:t>
      </w:r>
      <w:r w:rsidR="00215277">
        <w:rPr>
          <w:bCs/>
        </w:rPr>
        <w:t xml:space="preserve"> Smlouva o zpracování osobních údajů</w:t>
      </w:r>
    </w:p>
    <w:p w14:paraId="427133E3" w14:textId="53F08BD1" w:rsidR="000B0EBB" w:rsidRPr="00F336AC" w:rsidDel="00F445C9" w:rsidRDefault="000B0EBB" w:rsidP="00F93810">
      <w:pPr>
        <w:pStyle w:val="RLTextlnkuslovan"/>
        <w:numPr>
          <w:ilvl w:val="0"/>
          <w:numId w:val="14"/>
        </w:numPr>
        <w:rPr>
          <w:del w:id="128" w:author="Autor"/>
          <w:rFonts w:asciiTheme="minorHAnsi" w:hAnsiTheme="minorHAnsi" w:cstheme="minorHAnsi"/>
          <w:szCs w:val="22"/>
        </w:rPr>
      </w:pPr>
      <w:del w:id="129" w:author="Autor">
        <w:r w:rsidDel="00F445C9">
          <w:rPr>
            <w:rFonts w:asciiTheme="minorHAnsi" w:hAnsiTheme="minorHAnsi" w:cstheme="minorHAnsi"/>
            <w:szCs w:val="22"/>
          </w:rPr>
          <w:delText xml:space="preserve">v rámci nabídky pro příslušnou dílčí část Smlouvy </w:delText>
        </w:r>
        <w:r w:rsidRPr="00F336AC" w:rsidDel="00F445C9">
          <w:rPr>
            <w:rFonts w:asciiTheme="minorHAnsi" w:hAnsiTheme="minorHAnsi" w:cstheme="minorHAnsi"/>
            <w:szCs w:val="22"/>
          </w:rPr>
          <w:delText>musí být navíc přiložen</w:delText>
        </w:r>
        <w:r w:rsidDel="00F445C9">
          <w:rPr>
            <w:rFonts w:asciiTheme="minorHAnsi" w:hAnsiTheme="minorHAnsi" w:cstheme="minorHAnsi"/>
            <w:szCs w:val="22"/>
          </w:rPr>
          <w:delText>a</w:delText>
        </w:r>
        <w:r w:rsidRPr="00F336AC" w:rsidDel="00F445C9">
          <w:rPr>
            <w:rFonts w:asciiTheme="minorHAnsi" w:hAnsiTheme="minorHAnsi" w:cstheme="minorHAnsi"/>
            <w:szCs w:val="22"/>
          </w:rPr>
          <w:delText xml:space="preserve"> v tištěné podobě k dokumentu Smlouvy</w:delText>
        </w:r>
      </w:del>
    </w:p>
    <w:p w14:paraId="3B8CA825" w14:textId="5D102B50" w:rsidR="00215277" w:rsidRPr="009521D9" w:rsidRDefault="00331DA2" w:rsidP="007D2756">
      <w:pPr>
        <w:pStyle w:val="RLTextlnkuslovan"/>
        <w:numPr>
          <w:ilvl w:val="2"/>
          <w:numId w:val="8"/>
        </w:numPr>
        <w:ind w:hanging="657"/>
        <w:rPr>
          <w:bCs/>
        </w:rPr>
      </w:pPr>
      <w:r>
        <w:rPr>
          <w:bCs/>
        </w:rPr>
        <w:t>Příloha č. 28:</w:t>
      </w:r>
      <w:r w:rsidR="00215277">
        <w:rPr>
          <w:bCs/>
        </w:rPr>
        <w:t xml:space="preserve"> </w:t>
      </w:r>
      <w:r w:rsidR="005455A8">
        <w:rPr>
          <w:color w:val="0D0D0D" w:themeColor="text1" w:themeTint="F2"/>
        </w:rPr>
        <w:t>ECZR-PP-DS-117 (</w:t>
      </w:r>
      <w:bookmarkStart w:id="130" w:name="OLE_LINK5"/>
      <w:bookmarkStart w:id="131" w:name="OLE_LINK4"/>
      <w:r w:rsidR="005455A8">
        <w:rPr>
          <w:color w:val="0D0D0D" w:themeColor="text1" w:themeTint="F2"/>
        </w:rPr>
        <w:t xml:space="preserve">Podmínky pro revizní činnost na elektrickém zařízení distribučních sítí - </w:t>
      </w:r>
      <w:r w:rsidR="005455A8" w:rsidRPr="00331DA2">
        <w:rPr>
          <w:bCs/>
        </w:rPr>
        <w:t>výchozí</w:t>
      </w:r>
      <w:r w:rsidR="005455A8">
        <w:rPr>
          <w:color w:val="0D0D0D" w:themeColor="text1" w:themeTint="F2"/>
        </w:rPr>
        <w:t xml:space="preserve"> revize</w:t>
      </w:r>
      <w:bookmarkEnd w:id="130"/>
      <w:bookmarkEnd w:id="131"/>
      <w:r w:rsidR="005455A8">
        <w:rPr>
          <w:color w:val="0D0D0D" w:themeColor="text1" w:themeTint="F2"/>
        </w:rPr>
        <w:t>)</w:t>
      </w:r>
    </w:p>
    <w:p w14:paraId="1E1B6BEF" w14:textId="23F1D7F6" w:rsidR="00F50315" w:rsidRPr="009521D9" w:rsidDel="00F445C9" w:rsidRDefault="000B0EBB" w:rsidP="00F93810">
      <w:pPr>
        <w:pStyle w:val="RLTextlnkuslovan"/>
        <w:numPr>
          <w:ilvl w:val="0"/>
          <w:numId w:val="14"/>
        </w:numPr>
        <w:rPr>
          <w:del w:id="132" w:author="Autor"/>
        </w:rPr>
      </w:pPr>
      <w:del w:id="133" w:author="Autor">
        <w:r w:rsidDel="00F445C9">
          <w:delText>v</w:delText>
        </w:r>
        <w:r w:rsidR="00F50315" w:rsidRPr="009521D9" w:rsidDel="00F445C9">
          <w:delText xml:space="preserve"> elektronické podobě</w:delText>
        </w:r>
      </w:del>
    </w:p>
    <w:p w14:paraId="68D0105F" w14:textId="49D32133" w:rsidR="00F50315" w:rsidRPr="005455A8" w:rsidRDefault="00F50315" w:rsidP="007D2756">
      <w:pPr>
        <w:pStyle w:val="RLTextlnkuslovan"/>
        <w:numPr>
          <w:ilvl w:val="2"/>
          <w:numId w:val="8"/>
        </w:numPr>
        <w:ind w:hanging="657"/>
        <w:rPr>
          <w:bCs/>
        </w:rPr>
      </w:pPr>
      <w:r>
        <w:rPr>
          <w:bCs/>
        </w:rPr>
        <w:t>P</w:t>
      </w:r>
      <w:r w:rsidR="00331DA2">
        <w:rPr>
          <w:bCs/>
        </w:rPr>
        <w:t>říloha č. 29</w:t>
      </w:r>
      <w:r w:rsidR="00072A15">
        <w:rPr>
          <w:bCs/>
        </w:rPr>
        <w:t>:</w:t>
      </w:r>
      <w:r>
        <w:rPr>
          <w:bCs/>
        </w:rPr>
        <w:t xml:space="preserve"> Politika </w:t>
      </w:r>
      <w:r w:rsidR="00E95CFB">
        <w:rPr>
          <w:bCs/>
        </w:rPr>
        <w:t>integrovaného systému řízení</w:t>
      </w:r>
    </w:p>
    <w:p w14:paraId="1110FA5C" w14:textId="74B9D3E6" w:rsidR="009521D9" w:rsidRPr="009521D9" w:rsidDel="00F445C9" w:rsidRDefault="000B0EBB" w:rsidP="00852C2B">
      <w:pPr>
        <w:pStyle w:val="RLTextlnkuslovan"/>
        <w:numPr>
          <w:ilvl w:val="0"/>
          <w:numId w:val="14"/>
        </w:numPr>
        <w:rPr>
          <w:del w:id="134" w:author="Autor"/>
        </w:rPr>
      </w:pPr>
      <w:del w:id="135" w:author="Autor">
        <w:r w:rsidDel="00F445C9">
          <w:lastRenderedPageBreak/>
          <w:delText>v</w:delText>
        </w:r>
        <w:r w:rsidR="009521D9" w:rsidRPr="009521D9" w:rsidDel="00F445C9">
          <w:delText xml:space="preserve"> elektronické podobě</w:delText>
        </w:r>
      </w:del>
    </w:p>
    <w:p w14:paraId="58C04C58" w14:textId="65B8102A" w:rsidR="00072A15" w:rsidRPr="005455A8" w:rsidRDefault="00072A15" w:rsidP="007D2756">
      <w:pPr>
        <w:pStyle w:val="RLTextlnkuslovan"/>
        <w:numPr>
          <w:ilvl w:val="2"/>
          <w:numId w:val="8"/>
        </w:numPr>
        <w:ind w:hanging="657"/>
        <w:rPr>
          <w:bCs/>
        </w:rPr>
      </w:pPr>
      <w:r>
        <w:rPr>
          <w:bCs/>
        </w:rPr>
        <w:t xml:space="preserve">Příloha č. </w:t>
      </w:r>
      <w:r w:rsidR="00331DA2">
        <w:rPr>
          <w:bCs/>
        </w:rPr>
        <w:t>30</w:t>
      </w:r>
      <w:r>
        <w:rPr>
          <w:bCs/>
        </w:rPr>
        <w:t xml:space="preserve">: </w:t>
      </w:r>
      <w:r w:rsidRPr="00331DA2">
        <w:rPr>
          <w:bCs/>
        </w:rPr>
        <w:t>ECZR</w:t>
      </w:r>
      <w:r w:rsidRPr="0091230E">
        <w:t>-PP-DS-</w:t>
      </w:r>
      <w:r>
        <w:t>157 (Metodika řešení škod způsobených při stavbách CAPEX i OPEX)</w:t>
      </w:r>
    </w:p>
    <w:p w14:paraId="2DCF33B3" w14:textId="3468D6FF" w:rsidR="0092139C" w:rsidRPr="009521D9" w:rsidDel="00F445C9" w:rsidRDefault="000B0EBB" w:rsidP="00852C2B">
      <w:pPr>
        <w:pStyle w:val="RLTextlnkuslovan"/>
        <w:numPr>
          <w:ilvl w:val="0"/>
          <w:numId w:val="14"/>
        </w:numPr>
        <w:rPr>
          <w:del w:id="136" w:author="Autor"/>
        </w:rPr>
      </w:pPr>
      <w:del w:id="137" w:author="Autor">
        <w:r w:rsidDel="00F445C9">
          <w:delText>v</w:delText>
        </w:r>
        <w:r w:rsidR="009521D9" w:rsidRPr="009521D9" w:rsidDel="00F445C9">
          <w:delText xml:space="preserve"> elektronické podobě</w:delText>
        </w:r>
      </w:del>
    </w:p>
    <w:p w14:paraId="00FF1659" w14:textId="02874D0E" w:rsidR="00115F1F" w:rsidRDefault="00115F1F" w:rsidP="00DC69BA">
      <w:pPr>
        <w:pStyle w:val="RLTextlnkuslovan"/>
        <w:numPr>
          <w:ilvl w:val="1"/>
          <w:numId w:val="8"/>
        </w:numPr>
        <w:ind w:left="993" w:hanging="633"/>
        <w:rPr>
          <w:bCs/>
        </w:rPr>
      </w:pPr>
      <w:r>
        <w:rPr>
          <w:bCs/>
        </w:rPr>
        <w:t xml:space="preserve">Odchylně od odst. </w:t>
      </w:r>
      <w:r w:rsidR="00E7297E">
        <w:rPr>
          <w:bCs/>
        </w:rPr>
        <w:fldChar w:fldCharType="begin"/>
      </w:r>
      <w:r>
        <w:rPr>
          <w:bCs/>
        </w:rPr>
        <w:instrText xml:space="preserve"> REF _Ref440553293 \r \h </w:instrText>
      </w:r>
      <w:r w:rsidR="00E7297E">
        <w:rPr>
          <w:bCs/>
        </w:rPr>
      </w:r>
      <w:r w:rsidR="00E7297E">
        <w:rPr>
          <w:bCs/>
        </w:rPr>
        <w:fldChar w:fldCharType="separate"/>
      </w:r>
      <w:r w:rsidR="0010551A">
        <w:rPr>
          <w:bCs/>
        </w:rPr>
        <w:t>21.9</w:t>
      </w:r>
      <w:r w:rsidR="00E7297E">
        <w:rPr>
          <w:bCs/>
        </w:rPr>
        <w:fldChar w:fldCharType="end"/>
      </w:r>
      <w:r w:rsidR="002C447E">
        <w:rPr>
          <w:bCs/>
        </w:rPr>
        <w:t>.</w:t>
      </w:r>
      <w:r w:rsidR="00D730FE">
        <w:rPr>
          <w:bCs/>
        </w:rPr>
        <w:t xml:space="preserve"> této Smlouvy</w:t>
      </w:r>
      <w:r w:rsidR="00450B1C">
        <w:rPr>
          <w:bCs/>
        </w:rPr>
        <w:t xml:space="preserve"> se ve </w:t>
      </w:r>
      <w:r w:rsidR="00450B1C" w:rsidRPr="00EA5C94">
        <w:rPr>
          <w:bCs/>
        </w:rPr>
        <w:t xml:space="preserve">vztahu k přílohám </w:t>
      </w:r>
      <w:r w:rsidR="00D62966" w:rsidRPr="00EA5C94">
        <w:rPr>
          <w:bCs/>
        </w:rPr>
        <w:t>8, 9, 10</w:t>
      </w:r>
      <w:r w:rsidR="00E90A14" w:rsidRPr="00EA5C94">
        <w:rPr>
          <w:bCs/>
        </w:rPr>
        <w:t xml:space="preserve"> z</w:t>
      </w:r>
      <w:r w:rsidR="003D248F" w:rsidRPr="00EA5C94">
        <w:rPr>
          <w:bCs/>
        </w:rPr>
        <w:t>ejména z</w:t>
      </w:r>
      <w:r w:rsidR="00E90A14" w:rsidRPr="00EA5C94">
        <w:rPr>
          <w:bCs/>
        </w:rPr>
        <w:t xml:space="preserve"> důvodu ochrany obchodního tajemství, resp. ochrany osobních údajů </w:t>
      </w:r>
      <w:r w:rsidR="00D730FE" w:rsidRPr="00EA5C94">
        <w:rPr>
          <w:bCs/>
        </w:rPr>
        <w:t xml:space="preserve">na straně Zhotovitelů </w:t>
      </w:r>
      <w:r w:rsidR="00E90A14" w:rsidRPr="00EA5C94">
        <w:rPr>
          <w:bCs/>
        </w:rPr>
        <w:t>stanovuje, že jednotlivé verze těchto příloh dle Zhotovitelů, jichž se týkají, jsou součástí</w:t>
      </w:r>
      <w:r w:rsidR="00E90A14">
        <w:rPr>
          <w:bCs/>
        </w:rPr>
        <w:t xml:space="preserve"> této Smlouvy </w:t>
      </w:r>
      <w:r w:rsidR="00D730FE">
        <w:rPr>
          <w:bCs/>
        </w:rPr>
        <w:t xml:space="preserve">vždy </w:t>
      </w:r>
      <w:r w:rsidR="00E90A14">
        <w:rPr>
          <w:bCs/>
        </w:rPr>
        <w:t xml:space="preserve">pouze ve </w:t>
      </w:r>
      <w:del w:id="138" w:author="Autor">
        <w:r w:rsidR="00E90A14" w:rsidDel="00F445C9">
          <w:rPr>
            <w:bCs/>
          </w:rPr>
          <w:delText xml:space="preserve">dvou </w:delText>
        </w:r>
        <w:r w:rsidR="00E90A14" w:rsidDel="007B5ADA">
          <w:rPr>
            <w:bCs/>
          </w:rPr>
          <w:delText>vyhotoveních</w:delText>
        </w:r>
      </w:del>
      <w:ins w:id="139" w:author="Autor">
        <w:r w:rsidR="007B5ADA">
          <w:rPr>
            <w:bCs/>
          </w:rPr>
          <w:t>vyhotovení</w:t>
        </w:r>
      </w:ins>
      <w:r w:rsidR="00E90A14">
        <w:rPr>
          <w:bCs/>
        </w:rPr>
        <w:t xml:space="preserve">, </w:t>
      </w:r>
      <w:del w:id="140" w:author="Autor">
        <w:r w:rsidR="00E90A14" w:rsidDel="00F445C9">
          <w:rPr>
            <w:bCs/>
          </w:rPr>
          <w:delText xml:space="preserve">z nichž jedno </w:delText>
        </w:r>
      </w:del>
      <w:ins w:id="141" w:author="Autor">
        <w:r w:rsidR="00F445C9">
          <w:rPr>
            <w:bCs/>
          </w:rPr>
          <w:t xml:space="preserve">které </w:t>
        </w:r>
      </w:ins>
      <w:r w:rsidR="00E90A14">
        <w:rPr>
          <w:bCs/>
        </w:rPr>
        <w:t xml:space="preserve">obdrží Objednatel a </w:t>
      </w:r>
      <w:del w:id="142" w:author="Autor">
        <w:r w:rsidR="00E90A14" w:rsidDel="00F445C9">
          <w:rPr>
            <w:bCs/>
          </w:rPr>
          <w:delText xml:space="preserve">jedno </w:delText>
        </w:r>
      </w:del>
      <w:r w:rsidR="00E90A14">
        <w:rPr>
          <w:bCs/>
        </w:rPr>
        <w:t>ten Zhotovitel, jehož se daná verze přílohy týká.</w:t>
      </w:r>
    </w:p>
    <w:p w14:paraId="55091046" w14:textId="19474C7E" w:rsidR="006C71C0" w:rsidRPr="002E75AF" w:rsidRDefault="006C71C0" w:rsidP="00DC69BA">
      <w:pPr>
        <w:pStyle w:val="RLTextlnkuslovan"/>
        <w:numPr>
          <w:ilvl w:val="1"/>
          <w:numId w:val="8"/>
        </w:numPr>
        <w:ind w:left="993" w:hanging="633"/>
        <w:rPr>
          <w:bCs/>
        </w:rPr>
      </w:pPr>
      <w:r w:rsidRPr="002E75AF">
        <w:rPr>
          <w:bCs/>
        </w:rPr>
        <w:t xml:space="preserve">Tato </w:t>
      </w:r>
      <w:r w:rsidR="00586DF7">
        <w:rPr>
          <w:bCs/>
        </w:rPr>
        <w:t>Smlou</w:t>
      </w:r>
      <w:r w:rsidRPr="002E75AF">
        <w:rPr>
          <w:bCs/>
        </w:rPr>
        <w:t>va může být změněna pouze na základě písemné dohody smluvních stran</w:t>
      </w:r>
      <w:r w:rsidR="00EF0824">
        <w:rPr>
          <w:bCs/>
        </w:rPr>
        <w:t xml:space="preserve"> (není-li stanoveno jinak)</w:t>
      </w:r>
      <w:r w:rsidRPr="002E75AF">
        <w:rPr>
          <w:bCs/>
        </w:rPr>
        <w:t>.</w:t>
      </w:r>
    </w:p>
    <w:p w14:paraId="57C23342" w14:textId="051FBB15" w:rsidR="006C71C0" w:rsidRDefault="006C71C0" w:rsidP="00DC69BA">
      <w:pPr>
        <w:pStyle w:val="RLTextlnkuslovan"/>
        <w:numPr>
          <w:ilvl w:val="1"/>
          <w:numId w:val="8"/>
        </w:numPr>
        <w:ind w:left="993" w:hanging="633"/>
      </w:pPr>
      <w:bookmarkStart w:id="143" w:name="_Ref440553293"/>
      <w:del w:id="144" w:author="Autor">
        <w:r w:rsidRPr="002E75AF" w:rsidDel="007B5ADA">
          <w:rPr>
            <w:bCs/>
          </w:rPr>
          <w:delText xml:space="preserve">Tato </w:delText>
        </w:r>
        <w:r w:rsidR="00586DF7" w:rsidDel="007B5ADA">
          <w:rPr>
            <w:bCs/>
          </w:rPr>
          <w:delText>Smlou</w:delText>
        </w:r>
        <w:r w:rsidRPr="002E75AF" w:rsidDel="007B5ADA">
          <w:rPr>
            <w:bCs/>
          </w:rPr>
          <w:delText>va je vyhotovena</w:delText>
        </w:r>
        <w:r w:rsidRPr="00057DEF" w:rsidDel="007B5ADA">
          <w:delText xml:space="preserve"> </w:delText>
        </w:r>
        <w:r w:rsidR="008B0AB1" w:rsidRPr="003D50F7" w:rsidDel="007B5ADA">
          <w:delText xml:space="preserve">v </w:delText>
        </w:r>
        <w:r w:rsidR="00873A2D" w:rsidRPr="00873A2D" w:rsidDel="007B5ADA">
          <w:rPr>
            <w:highlight w:val="green"/>
          </w:rPr>
          <w:delText>(bude doplněno dle skutečného počtu účastníků smlouvy)</w:delText>
        </w:r>
        <w:r w:rsidRPr="00873A2D" w:rsidDel="007B5ADA">
          <w:rPr>
            <w:highlight w:val="green"/>
          </w:rPr>
          <w:delText>,</w:delText>
        </w:r>
        <w:r w:rsidRPr="00057DEF" w:rsidDel="007B5ADA">
          <w:delText xml:space="preserve"> z nichž každý má právní sílu originálu, pokud je podepsán oprávněnými osobam</w:delText>
        </w:r>
        <w:r w:rsidDel="007B5ADA">
          <w:delText>i.</w:delText>
        </w:r>
        <w:r w:rsidRPr="00057DEF" w:rsidDel="007B5ADA">
          <w:delText xml:space="preserve"> </w:delText>
        </w:r>
        <w:r w:rsidR="00200DF4" w:rsidDel="007B5ADA">
          <w:delText>Z</w:delText>
        </w:r>
        <w:r w:rsidDel="007B5ADA">
          <w:delText xml:space="preserve">hotovitel obdrží jedno vyhotovení a </w:delText>
        </w:r>
        <w:r w:rsidR="00D6550D" w:rsidDel="007B5ADA">
          <w:delText>Objednat</w:delText>
        </w:r>
        <w:r w:rsidDel="007B5ADA">
          <w:delText>el tři vyhotovení</w:delText>
        </w:r>
      </w:del>
      <w:r>
        <w:t>.</w:t>
      </w:r>
      <w:bookmarkEnd w:id="143"/>
      <w:ins w:id="145" w:author="Autor">
        <w:r w:rsidR="007B5ADA">
          <w:t xml:space="preserve"> </w:t>
        </w:r>
        <w:r w:rsidR="007B5ADA" w:rsidRPr="00B41FA1">
          <w:rPr>
            <w:rFonts w:cs="Arial"/>
          </w:rPr>
          <w:t>Tato smlouva je podepsána smluvními stranami elektronicky. Každá smluvní strana obdrží elektronický originál smlouvy včetně jejích příloh</w:t>
        </w:r>
        <w:r w:rsidR="00D16C37">
          <w:rPr>
            <w:rFonts w:cs="Arial"/>
          </w:rPr>
          <w:t>.</w:t>
        </w:r>
      </w:ins>
    </w:p>
    <w:p w14:paraId="50354A82" w14:textId="77777777" w:rsidR="006C71C0" w:rsidRPr="002E75AF" w:rsidRDefault="006C71C0" w:rsidP="00DC69BA">
      <w:pPr>
        <w:pStyle w:val="RLTextlnkuslovan"/>
        <w:numPr>
          <w:ilvl w:val="1"/>
          <w:numId w:val="8"/>
        </w:numPr>
        <w:ind w:left="993" w:hanging="633"/>
        <w:rPr>
          <w:bCs/>
        </w:rPr>
      </w:pPr>
      <w:r w:rsidRPr="002E75AF">
        <w:rPr>
          <w:bCs/>
        </w:rPr>
        <w:t xml:space="preserve">Podpisem této </w:t>
      </w:r>
      <w:r w:rsidR="00586DF7">
        <w:rPr>
          <w:bCs/>
        </w:rPr>
        <w:t>Smlou</w:t>
      </w:r>
      <w:r w:rsidRPr="002E75AF">
        <w:rPr>
          <w:bCs/>
        </w:rPr>
        <w:t xml:space="preserve">vy vyjadřují </w:t>
      </w:r>
      <w:r w:rsidR="003011DD">
        <w:rPr>
          <w:bCs/>
        </w:rPr>
        <w:t>S</w:t>
      </w:r>
      <w:r w:rsidR="003011DD" w:rsidRPr="002E75AF">
        <w:rPr>
          <w:bCs/>
        </w:rPr>
        <w:t xml:space="preserve">mluvní </w:t>
      </w:r>
      <w:r w:rsidRPr="002E75AF">
        <w:rPr>
          <w:bCs/>
        </w:rPr>
        <w:t>strany svou vůli ctít a plnit její veškerá ustanovení v plném rozsahu.</w:t>
      </w:r>
    </w:p>
    <w:p w14:paraId="27784DC5" w14:textId="77777777" w:rsidR="006C71C0" w:rsidRPr="002E75AF" w:rsidRDefault="006C71C0" w:rsidP="00DC69BA">
      <w:pPr>
        <w:pStyle w:val="RLTextlnkuslovan"/>
        <w:numPr>
          <w:ilvl w:val="1"/>
          <w:numId w:val="8"/>
        </w:numPr>
        <w:ind w:left="993" w:hanging="633"/>
        <w:rPr>
          <w:bCs/>
        </w:rPr>
      </w:pPr>
      <w:r w:rsidRPr="002E75AF">
        <w:rPr>
          <w:bCs/>
        </w:rPr>
        <w:t xml:space="preserve">Smluvní strany prohlašují, že jsou s obsahem </w:t>
      </w:r>
      <w:r w:rsidR="00586DF7">
        <w:rPr>
          <w:bCs/>
        </w:rPr>
        <w:t>Smlou</w:t>
      </w:r>
      <w:r w:rsidRPr="002E75AF">
        <w:rPr>
          <w:bCs/>
        </w:rPr>
        <w:t>vy seznámeny a že ji uzavírají na základě svobodné a vážné vůle, nikoliv v tísni a za nápadně nevýhodných podmínek. Na důkaz těchto skutečností připojují své podpisy.</w:t>
      </w:r>
      <w:bookmarkStart w:id="146" w:name="_Toc387057215"/>
    </w:p>
    <w:p w14:paraId="4D4C51A9" w14:textId="77777777" w:rsidR="00632E24" w:rsidRDefault="00632E24">
      <w:pPr>
        <w:spacing w:line="276" w:lineRule="auto"/>
        <w:rPr>
          <w:bCs/>
        </w:rPr>
      </w:pPr>
    </w:p>
    <w:bookmarkEnd w:id="146"/>
    <w:p w14:paraId="03E5AB19" w14:textId="77777777" w:rsidR="003B52A7" w:rsidRDefault="003B52A7" w:rsidP="000E3352">
      <w:pPr>
        <w:pStyle w:val="Zkladntext"/>
      </w:pPr>
    </w:p>
    <w:tbl>
      <w:tblPr>
        <w:tblW w:w="0" w:type="auto"/>
        <w:jc w:val="center"/>
        <w:tblLook w:val="01E0" w:firstRow="1" w:lastRow="1" w:firstColumn="1" w:lastColumn="1" w:noHBand="0" w:noVBand="0"/>
      </w:tblPr>
      <w:tblGrid>
        <w:gridCol w:w="4536"/>
        <w:gridCol w:w="4536"/>
      </w:tblGrid>
      <w:tr w:rsidR="008C7B0D" w14:paraId="04ED8A69" w14:textId="77777777" w:rsidTr="008C7B0D">
        <w:trPr>
          <w:jc w:val="center"/>
        </w:trPr>
        <w:tc>
          <w:tcPr>
            <w:tcW w:w="4605" w:type="dxa"/>
          </w:tcPr>
          <w:p w14:paraId="1CE1845F" w14:textId="77777777" w:rsidR="008C7B0D" w:rsidRDefault="008C7B0D" w:rsidP="003D50F7">
            <w:pPr>
              <w:pStyle w:val="RLdajeosmluvnstran"/>
              <w:keepNext/>
              <w:rPr>
                <w:rFonts w:asciiTheme="minorHAnsi" w:hAnsiTheme="minorHAnsi"/>
              </w:rPr>
            </w:pPr>
            <w:r>
              <w:rPr>
                <w:rFonts w:asciiTheme="minorHAnsi" w:hAnsiTheme="minorHAnsi"/>
                <w:szCs w:val="22"/>
              </w:rPr>
              <w:lastRenderedPageBreak/>
              <w:t>Objednatel</w:t>
            </w:r>
          </w:p>
          <w:p w14:paraId="12A00363" w14:textId="77777777" w:rsidR="008C7B0D" w:rsidRDefault="008C7B0D" w:rsidP="003D50F7">
            <w:pPr>
              <w:pStyle w:val="RLdajeosmluvnstran"/>
              <w:keepNext/>
              <w:rPr>
                <w:rFonts w:asciiTheme="minorHAnsi" w:hAnsiTheme="minorHAnsi"/>
              </w:rPr>
            </w:pPr>
          </w:p>
          <w:p w14:paraId="1FAE9C66" w14:textId="77777777" w:rsidR="008C7B0D" w:rsidRDefault="008C7B0D" w:rsidP="003D50F7">
            <w:pPr>
              <w:pStyle w:val="RLdajeosmluvnstran"/>
              <w:keepNext/>
              <w:rPr>
                <w:rFonts w:asciiTheme="minorHAnsi" w:hAnsiTheme="minorHAnsi"/>
              </w:rPr>
            </w:pPr>
            <w:r>
              <w:rPr>
                <w:rFonts w:asciiTheme="minorHAnsi" w:hAnsiTheme="minorHAnsi"/>
              </w:rPr>
              <w:t>V Českých Budějovicích dne ________</w:t>
            </w:r>
          </w:p>
          <w:p w14:paraId="08B2A7B6" w14:textId="77777777" w:rsidR="008C7B0D" w:rsidRDefault="008C7B0D" w:rsidP="003D50F7">
            <w:pPr>
              <w:pStyle w:val="RLdajeosmluvnstran"/>
              <w:keepNext/>
              <w:rPr>
                <w:rFonts w:asciiTheme="minorHAnsi" w:hAnsiTheme="minorHAnsi"/>
              </w:rPr>
            </w:pPr>
          </w:p>
          <w:p w14:paraId="48D89C80" w14:textId="77777777" w:rsidR="008C7B0D" w:rsidRDefault="008C7B0D" w:rsidP="003D50F7">
            <w:pPr>
              <w:keepNext/>
              <w:spacing w:after="120" w:line="280" w:lineRule="exact"/>
              <w:rPr>
                <w:rFonts w:asciiTheme="minorHAnsi" w:eastAsia="Times New Roman" w:hAnsiTheme="minorHAnsi" w:cs="Times New Roman"/>
              </w:rPr>
            </w:pPr>
          </w:p>
        </w:tc>
        <w:tc>
          <w:tcPr>
            <w:tcW w:w="4605" w:type="dxa"/>
          </w:tcPr>
          <w:p w14:paraId="38F8BADC" w14:textId="77777777" w:rsidR="008C7B0D" w:rsidRDefault="008C7B0D" w:rsidP="003D50F7">
            <w:pPr>
              <w:pStyle w:val="RLdajeosmluvnstran"/>
              <w:keepNext/>
              <w:rPr>
                <w:rFonts w:asciiTheme="minorHAnsi" w:hAnsiTheme="minorHAnsi"/>
                <w:szCs w:val="22"/>
              </w:rPr>
            </w:pPr>
            <w:r>
              <w:rPr>
                <w:rFonts w:asciiTheme="minorHAnsi" w:hAnsiTheme="minorHAnsi"/>
                <w:szCs w:val="22"/>
              </w:rPr>
              <w:t>Zhotovitel 1</w:t>
            </w:r>
          </w:p>
          <w:p w14:paraId="39255407" w14:textId="77777777" w:rsidR="008C7B0D" w:rsidRDefault="008C7B0D" w:rsidP="003D50F7">
            <w:pPr>
              <w:pStyle w:val="RLdajeosmluvnstran"/>
              <w:keepNext/>
              <w:rPr>
                <w:rFonts w:asciiTheme="minorHAnsi" w:hAnsiTheme="minorHAnsi"/>
              </w:rPr>
            </w:pPr>
          </w:p>
          <w:p w14:paraId="68155CAB" w14:textId="77777777" w:rsidR="008C7B0D" w:rsidRDefault="008C7B0D" w:rsidP="003D50F7">
            <w:pPr>
              <w:pStyle w:val="RLdajeosmluvnstran"/>
              <w:keepNext/>
              <w:rPr>
                <w:rFonts w:asciiTheme="minorHAnsi" w:hAnsiTheme="minorHAnsi"/>
              </w:rPr>
            </w:pPr>
            <w:r>
              <w:rPr>
                <w:rFonts w:asciiTheme="minorHAnsi" w:hAnsiTheme="minorHAnsi"/>
              </w:rPr>
              <w:t xml:space="preserve">V </w:t>
            </w:r>
            <w:r w:rsidR="00182DA9">
              <w:rPr>
                <w:rFonts w:asciiTheme="minorHAnsi" w:hAnsiTheme="minorHAnsi"/>
                <w:highlight w:val="yellow"/>
              </w:rPr>
              <w:t>[</w:t>
            </w:r>
            <w:r w:rsidR="008D4EBA">
              <w:rPr>
                <w:rFonts w:asciiTheme="minorHAnsi" w:hAnsiTheme="minorHAnsi"/>
                <w:highlight w:val="yellow"/>
              </w:rPr>
              <w:t>DOPLNÍ DODAVATEL</w:t>
            </w:r>
            <w:r w:rsidR="00182DA9">
              <w:rPr>
                <w:rFonts w:asciiTheme="minorHAnsi" w:hAnsiTheme="minorHAnsi"/>
                <w:highlight w:val="yellow"/>
              </w:rPr>
              <w:t>]</w:t>
            </w:r>
            <w:r>
              <w:rPr>
                <w:rFonts w:asciiTheme="minorHAnsi" w:hAnsiTheme="minorHAnsi"/>
              </w:rPr>
              <w:t xml:space="preserve"> dne </w:t>
            </w:r>
            <w:r w:rsidR="00182DA9">
              <w:rPr>
                <w:rFonts w:asciiTheme="minorHAnsi" w:hAnsiTheme="minorHAnsi"/>
                <w:highlight w:val="yellow"/>
              </w:rPr>
              <w:t>[</w:t>
            </w:r>
            <w:r w:rsidR="008D4EBA">
              <w:rPr>
                <w:rFonts w:asciiTheme="minorHAnsi" w:hAnsiTheme="minorHAnsi"/>
                <w:highlight w:val="yellow"/>
              </w:rPr>
              <w:t>[DOPLNÍ DODAVATEL]</w:t>
            </w:r>
            <w:r w:rsidR="00182DA9">
              <w:rPr>
                <w:rFonts w:asciiTheme="minorHAnsi" w:hAnsiTheme="minorHAnsi"/>
                <w:highlight w:val="yellow"/>
              </w:rPr>
              <w:t>]</w:t>
            </w:r>
          </w:p>
          <w:p w14:paraId="1690FAF1" w14:textId="77777777" w:rsidR="008C7B0D" w:rsidRDefault="008C7B0D" w:rsidP="003D50F7">
            <w:pPr>
              <w:pStyle w:val="RLdajeosmluvnstran"/>
              <w:keepNext/>
              <w:rPr>
                <w:rFonts w:asciiTheme="minorHAnsi" w:hAnsiTheme="minorHAnsi"/>
              </w:rPr>
            </w:pPr>
          </w:p>
          <w:p w14:paraId="52F7BBD4" w14:textId="77777777" w:rsidR="008C7B0D" w:rsidRDefault="008C7B0D" w:rsidP="003D50F7">
            <w:pPr>
              <w:keepNext/>
              <w:spacing w:after="120" w:line="280" w:lineRule="exact"/>
              <w:rPr>
                <w:rFonts w:asciiTheme="minorHAnsi" w:eastAsia="Times New Roman" w:hAnsiTheme="minorHAnsi" w:cs="Times New Roman"/>
              </w:rPr>
            </w:pPr>
          </w:p>
        </w:tc>
      </w:tr>
      <w:tr w:rsidR="008C7B0D" w14:paraId="6C937874" w14:textId="77777777" w:rsidTr="008C7B0D">
        <w:trPr>
          <w:jc w:val="center"/>
        </w:trPr>
        <w:tc>
          <w:tcPr>
            <w:tcW w:w="4605" w:type="dxa"/>
            <w:hideMark/>
          </w:tcPr>
          <w:p w14:paraId="27E3A22E" w14:textId="77777777" w:rsidR="008C7B0D" w:rsidRDefault="008C7B0D" w:rsidP="003D50F7">
            <w:pPr>
              <w:pStyle w:val="RLdajeosmluvnstran"/>
              <w:keepNext/>
              <w:rPr>
                <w:rFonts w:asciiTheme="minorHAnsi" w:hAnsiTheme="minorHAnsi"/>
              </w:rPr>
            </w:pPr>
            <w:r>
              <w:rPr>
                <w:rFonts w:asciiTheme="minorHAnsi" w:hAnsiTheme="minorHAnsi"/>
              </w:rPr>
              <w:t>............................................................................</w:t>
            </w:r>
          </w:p>
          <w:p w14:paraId="62D195DA" w14:textId="77777777" w:rsidR="008C7B0D" w:rsidRDefault="008C7B0D" w:rsidP="003D50F7">
            <w:pPr>
              <w:pStyle w:val="RLProhlensmluvnchstran"/>
              <w:keepNext/>
              <w:rPr>
                <w:rFonts w:asciiTheme="minorHAnsi" w:hAnsiTheme="minorHAnsi"/>
                <w:bCs/>
                <w:color w:val="000000"/>
                <w:szCs w:val="22"/>
                <w:lang w:eastAsia="en-US"/>
              </w:rPr>
            </w:pPr>
            <w:r>
              <w:rPr>
                <w:rFonts w:asciiTheme="minorHAnsi" w:hAnsiTheme="minorHAnsi"/>
                <w:lang w:eastAsia="en-US"/>
              </w:rPr>
              <w:t>E.ON Distribuce, a.s.</w:t>
            </w:r>
          </w:p>
          <w:p w14:paraId="1D6EAF8D" w14:textId="77777777" w:rsidR="00410503" w:rsidRDefault="00410503" w:rsidP="00410503">
            <w:pPr>
              <w:pStyle w:val="RLdajeosmluvnstran"/>
              <w:keepNext/>
            </w:pPr>
            <w:r>
              <w:t>Ing. Zdeněk Bauer</w:t>
            </w:r>
          </w:p>
          <w:p w14:paraId="3A518885" w14:textId="77777777" w:rsidR="008C7B0D" w:rsidRPr="003D50F7" w:rsidRDefault="00410503" w:rsidP="00F559EE">
            <w:pPr>
              <w:pStyle w:val="RLdajeosmluvnstran"/>
              <w:keepNext/>
              <w:rPr>
                <w:rFonts w:asciiTheme="minorHAnsi" w:hAnsiTheme="minorHAnsi"/>
                <w:i/>
              </w:rPr>
            </w:pPr>
            <w:r>
              <w:t>předseda představenstva</w:t>
            </w:r>
          </w:p>
        </w:tc>
        <w:tc>
          <w:tcPr>
            <w:tcW w:w="4605" w:type="dxa"/>
          </w:tcPr>
          <w:p w14:paraId="64EF170D" w14:textId="77777777" w:rsidR="008C7B0D" w:rsidRDefault="008C7B0D" w:rsidP="003D50F7">
            <w:pPr>
              <w:pStyle w:val="RLdajeosmluvnstran"/>
              <w:keepNext/>
              <w:rPr>
                <w:rFonts w:asciiTheme="minorHAnsi" w:hAnsiTheme="minorHAnsi"/>
              </w:rPr>
            </w:pPr>
            <w:r>
              <w:rPr>
                <w:rFonts w:asciiTheme="minorHAnsi" w:hAnsiTheme="minorHAnsi"/>
              </w:rPr>
              <w:t>............................................................................</w:t>
            </w:r>
          </w:p>
          <w:p w14:paraId="43544B87" w14:textId="77777777" w:rsidR="008C7B0D" w:rsidRDefault="008D4EBA" w:rsidP="003D50F7">
            <w:pPr>
              <w:pStyle w:val="RLdajeosmluvnstran"/>
              <w:keepNext/>
              <w:rPr>
                <w:rFonts w:asciiTheme="minorHAnsi" w:hAnsiTheme="minorHAnsi"/>
                <w:szCs w:val="22"/>
              </w:rPr>
            </w:pPr>
            <w:r>
              <w:rPr>
                <w:rFonts w:asciiTheme="minorHAnsi" w:hAnsiTheme="minorHAnsi"/>
                <w:highlight w:val="yellow"/>
              </w:rPr>
              <w:t>[DOPLNÍ DODAVATEL]</w:t>
            </w:r>
          </w:p>
          <w:p w14:paraId="13E252E9" w14:textId="77777777" w:rsidR="008C7B0D" w:rsidRDefault="008C7B0D" w:rsidP="003D50F7">
            <w:pPr>
              <w:pStyle w:val="RLdajeosmluvnstran"/>
              <w:keepNext/>
              <w:rPr>
                <w:rFonts w:asciiTheme="minorHAnsi" w:hAnsiTheme="minorHAnsi"/>
                <w:szCs w:val="22"/>
              </w:rPr>
            </w:pPr>
          </w:p>
        </w:tc>
      </w:tr>
      <w:tr w:rsidR="008C7B0D" w14:paraId="32EFC87C" w14:textId="77777777" w:rsidTr="008C7B0D">
        <w:trPr>
          <w:jc w:val="center"/>
        </w:trPr>
        <w:tc>
          <w:tcPr>
            <w:tcW w:w="4605" w:type="dxa"/>
          </w:tcPr>
          <w:p w14:paraId="7080E2BD" w14:textId="77777777" w:rsidR="008C7B0D" w:rsidRDefault="008C7B0D" w:rsidP="003D50F7">
            <w:pPr>
              <w:pStyle w:val="RLdajeosmluvnstran"/>
              <w:keepNext/>
              <w:rPr>
                <w:rFonts w:asciiTheme="minorHAnsi" w:hAnsiTheme="minorHAnsi"/>
              </w:rPr>
            </w:pPr>
          </w:p>
        </w:tc>
        <w:tc>
          <w:tcPr>
            <w:tcW w:w="4605" w:type="dxa"/>
          </w:tcPr>
          <w:p w14:paraId="1B875C61" w14:textId="77777777" w:rsidR="008C7B0D" w:rsidRDefault="008C7B0D" w:rsidP="003D50F7">
            <w:pPr>
              <w:pStyle w:val="RLdajeosmluvnstran"/>
              <w:keepNext/>
              <w:rPr>
                <w:rFonts w:asciiTheme="minorHAnsi" w:hAnsiTheme="minorHAnsi"/>
              </w:rPr>
            </w:pPr>
          </w:p>
        </w:tc>
      </w:tr>
      <w:tr w:rsidR="008C7B0D" w14:paraId="33C0739C" w14:textId="77777777" w:rsidTr="008C7B0D">
        <w:trPr>
          <w:jc w:val="center"/>
        </w:trPr>
        <w:tc>
          <w:tcPr>
            <w:tcW w:w="4605" w:type="dxa"/>
          </w:tcPr>
          <w:p w14:paraId="33EB0F52" w14:textId="77777777" w:rsidR="008C7B0D" w:rsidRDefault="008C7B0D" w:rsidP="003D50F7">
            <w:pPr>
              <w:pStyle w:val="RLdajeosmluvnstran"/>
              <w:keepNext/>
              <w:rPr>
                <w:rFonts w:asciiTheme="minorHAnsi" w:hAnsiTheme="minorHAnsi"/>
              </w:rPr>
            </w:pPr>
            <w:r>
              <w:rPr>
                <w:rFonts w:asciiTheme="minorHAnsi" w:hAnsiTheme="minorHAnsi"/>
              </w:rPr>
              <w:t>............................................................................</w:t>
            </w:r>
          </w:p>
          <w:p w14:paraId="5BB78132" w14:textId="77777777" w:rsidR="008C7B0D" w:rsidRDefault="008C7B0D" w:rsidP="003D50F7">
            <w:pPr>
              <w:pStyle w:val="RLProhlensmluvnchstran"/>
              <w:keepNext/>
              <w:rPr>
                <w:rFonts w:asciiTheme="minorHAnsi" w:hAnsiTheme="minorHAnsi"/>
                <w:bCs/>
                <w:color w:val="000000"/>
                <w:szCs w:val="22"/>
                <w:lang w:eastAsia="en-US"/>
              </w:rPr>
            </w:pPr>
            <w:r>
              <w:rPr>
                <w:rFonts w:asciiTheme="minorHAnsi" w:hAnsiTheme="minorHAnsi"/>
                <w:lang w:eastAsia="en-US"/>
              </w:rPr>
              <w:t>E.ON Distribuce, a.s.</w:t>
            </w:r>
          </w:p>
          <w:p w14:paraId="29E45526" w14:textId="77777777" w:rsidR="00410503" w:rsidRDefault="00410503" w:rsidP="003D50F7">
            <w:pPr>
              <w:pStyle w:val="RLdajeosmluvnstran"/>
              <w:keepNext/>
            </w:pPr>
            <w:r>
              <w:t xml:space="preserve">Ing. </w:t>
            </w:r>
            <w:r w:rsidR="00341E1D">
              <w:t>Pavel Čada</w:t>
            </w:r>
          </w:p>
          <w:p w14:paraId="37A3618E" w14:textId="77777777" w:rsidR="008C7B0D" w:rsidRDefault="00341E1D" w:rsidP="00F559EE">
            <w:pPr>
              <w:pStyle w:val="RLdajeosmluvnstran"/>
              <w:keepNext/>
              <w:rPr>
                <w:rFonts w:asciiTheme="minorHAnsi" w:hAnsiTheme="minorHAnsi"/>
              </w:rPr>
            </w:pPr>
            <w:r>
              <w:t>člen</w:t>
            </w:r>
            <w:r w:rsidR="00F559EE">
              <w:t xml:space="preserve"> </w:t>
            </w:r>
            <w:r w:rsidR="00410503">
              <w:t>představenstva</w:t>
            </w:r>
          </w:p>
        </w:tc>
        <w:tc>
          <w:tcPr>
            <w:tcW w:w="4605" w:type="dxa"/>
          </w:tcPr>
          <w:p w14:paraId="11E25AC2" w14:textId="77777777" w:rsidR="008C7B0D" w:rsidRDefault="008C7B0D" w:rsidP="003D50F7">
            <w:pPr>
              <w:pStyle w:val="RLdajeosmluvnstran"/>
              <w:keepNext/>
              <w:rPr>
                <w:rFonts w:asciiTheme="minorHAnsi" w:hAnsiTheme="minorHAnsi"/>
              </w:rPr>
            </w:pPr>
          </w:p>
        </w:tc>
      </w:tr>
      <w:tr w:rsidR="00182DA9" w14:paraId="457807AE" w14:textId="77777777" w:rsidTr="008C7B0D">
        <w:trPr>
          <w:jc w:val="center"/>
        </w:trPr>
        <w:tc>
          <w:tcPr>
            <w:tcW w:w="4605" w:type="dxa"/>
          </w:tcPr>
          <w:p w14:paraId="791FE4CF" w14:textId="77777777" w:rsidR="00182DA9" w:rsidRDefault="00182DA9" w:rsidP="003D50F7">
            <w:pPr>
              <w:pStyle w:val="RLdajeosmluvnstran"/>
              <w:keepNext/>
              <w:rPr>
                <w:rFonts w:asciiTheme="minorHAnsi" w:hAnsiTheme="minorHAnsi"/>
              </w:rPr>
            </w:pPr>
          </w:p>
        </w:tc>
        <w:tc>
          <w:tcPr>
            <w:tcW w:w="4605" w:type="dxa"/>
          </w:tcPr>
          <w:p w14:paraId="5799E1CB" w14:textId="77777777" w:rsidR="00182DA9" w:rsidRDefault="00182DA9" w:rsidP="003D50F7">
            <w:pPr>
              <w:pStyle w:val="RLdajeosmluvnstran"/>
              <w:keepNext/>
              <w:rPr>
                <w:rFonts w:asciiTheme="minorHAnsi" w:hAnsiTheme="minorHAnsi"/>
              </w:rPr>
            </w:pPr>
          </w:p>
        </w:tc>
      </w:tr>
      <w:tr w:rsidR="00182DA9" w14:paraId="28192EA2" w14:textId="77777777" w:rsidTr="008C7B0D">
        <w:trPr>
          <w:jc w:val="center"/>
        </w:trPr>
        <w:tc>
          <w:tcPr>
            <w:tcW w:w="4605" w:type="dxa"/>
          </w:tcPr>
          <w:p w14:paraId="28CB7D5F" w14:textId="77777777" w:rsidR="00182DA9" w:rsidRDefault="00182DA9" w:rsidP="003D50F7">
            <w:pPr>
              <w:pStyle w:val="RLdajeosmluvnstran"/>
              <w:keepNext/>
              <w:rPr>
                <w:rFonts w:asciiTheme="minorHAnsi" w:hAnsiTheme="minorHAnsi"/>
                <w:szCs w:val="22"/>
              </w:rPr>
            </w:pPr>
            <w:r>
              <w:rPr>
                <w:rFonts w:asciiTheme="minorHAnsi" w:hAnsiTheme="minorHAnsi"/>
                <w:szCs w:val="22"/>
              </w:rPr>
              <w:t>Zhotovitel 2</w:t>
            </w:r>
          </w:p>
          <w:p w14:paraId="21957337" w14:textId="77777777" w:rsidR="00182DA9" w:rsidRDefault="00182DA9" w:rsidP="003D50F7">
            <w:pPr>
              <w:pStyle w:val="RLdajeosmluvnstran"/>
              <w:keepNext/>
              <w:rPr>
                <w:rFonts w:asciiTheme="minorHAnsi" w:hAnsiTheme="minorHAnsi"/>
              </w:rPr>
            </w:pPr>
          </w:p>
          <w:p w14:paraId="7D71C651" w14:textId="77777777" w:rsidR="00182DA9" w:rsidRDefault="00182DA9" w:rsidP="003D50F7">
            <w:pPr>
              <w:pStyle w:val="RLdajeosmluvnstran"/>
              <w:keepNext/>
              <w:rPr>
                <w:rFonts w:asciiTheme="minorHAnsi" w:hAnsiTheme="minorHAnsi"/>
              </w:rPr>
            </w:pPr>
            <w:r>
              <w:rPr>
                <w:rFonts w:asciiTheme="minorHAnsi" w:hAnsiTheme="minorHAnsi"/>
              </w:rPr>
              <w:t xml:space="preserve">V </w:t>
            </w:r>
            <w:r>
              <w:rPr>
                <w:rFonts w:asciiTheme="minorHAnsi" w:hAnsiTheme="minorHAnsi"/>
                <w:highlight w:val="yellow"/>
              </w:rPr>
              <w:t>[BUDE DOPLNĚNO]</w:t>
            </w:r>
            <w:r>
              <w:rPr>
                <w:rFonts w:asciiTheme="minorHAnsi" w:hAnsiTheme="minorHAnsi"/>
              </w:rPr>
              <w:t xml:space="preserve"> dne </w:t>
            </w:r>
            <w:r>
              <w:rPr>
                <w:rFonts w:asciiTheme="minorHAnsi" w:hAnsiTheme="minorHAnsi"/>
                <w:highlight w:val="yellow"/>
              </w:rPr>
              <w:t>[BUDE DOPLNĚNO]</w:t>
            </w:r>
          </w:p>
          <w:p w14:paraId="10D1FA41" w14:textId="77777777" w:rsidR="00182DA9" w:rsidRDefault="00182DA9" w:rsidP="003D50F7">
            <w:pPr>
              <w:pStyle w:val="RLdajeosmluvnstran"/>
              <w:keepNext/>
              <w:rPr>
                <w:rFonts w:asciiTheme="minorHAnsi" w:hAnsiTheme="minorHAnsi"/>
              </w:rPr>
            </w:pPr>
          </w:p>
          <w:p w14:paraId="627A4795" w14:textId="77777777" w:rsidR="00182DA9" w:rsidRDefault="00182DA9" w:rsidP="003D50F7">
            <w:pPr>
              <w:pStyle w:val="RLdajeosmluvnstran"/>
              <w:keepNext/>
              <w:rPr>
                <w:rFonts w:asciiTheme="minorHAnsi" w:hAnsiTheme="minorHAnsi"/>
              </w:rPr>
            </w:pPr>
          </w:p>
        </w:tc>
        <w:tc>
          <w:tcPr>
            <w:tcW w:w="4605" w:type="dxa"/>
          </w:tcPr>
          <w:p w14:paraId="08191346" w14:textId="77777777" w:rsidR="00182DA9" w:rsidRDefault="00182DA9" w:rsidP="003D50F7">
            <w:pPr>
              <w:pStyle w:val="RLdajeosmluvnstran"/>
              <w:keepNext/>
              <w:rPr>
                <w:rFonts w:asciiTheme="minorHAnsi" w:hAnsiTheme="minorHAnsi"/>
                <w:szCs w:val="22"/>
              </w:rPr>
            </w:pPr>
            <w:r>
              <w:rPr>
                <w:rFonts w:asciiTheme="minorHAnsi" w:hAnsiTheme="minorHAnsi"/>
                <w:szCs w:val="22"/>
              </w:rPr>
              <w:t>Zhotovitel 3</w:t>
            </w:r>
          </w:p>
          <w:p w14:paraId="4505065F" w14:textId="77777777" w:rsidR="00182DA9" w:rsidRDefault="00182DA9" w:rsidP="003D50F7">
            <w:pPr>
              <w:pStyle w:val="RLdajeosmluvnstran"/>
              <w:keepNext/>
              <w:rPr>
                <w:rFonts w:asciiTheme="minorHAnsi" w:hAnsiTheme="minorHAnsi"/>
              </w:rPr>
            </w:pPr>
          </w:p>
          <w:p w14:paraId="6CD24F37" w14:textId="77777777" w:rsidR="00182DA9" w:rsidRDefault="00182DA9" w:rsidP="003D50F7">
            <w:pPr>
              <w:pStyle w:val="RLdajeosmluvnstran"/>
              <w:keepNext/>
              <w:rPr>
                <w:rFonts w:asciiTheme="minorHAnsi" w:hAnsiTheme="minorHAnsi"/>
              </w:rPr>
            </w:pPr>
            <w:r>
              <w:rPr>
                <w:rFonts w:asciiTheme="minorHAnsi" w:hAnsiTheme="minorHAnsi"/>
              </w:rPr>
              <w:t xml:space="preserve">V </w:t>
            </w:r>
            <w:r>
              <w:rPr>
                <w:rFonts w:asciiTheme="minorHAnsi" w:hAnsiTheme="minorHAnsi"/>
                <w:highlight w:val="yellow"/>
              </w:rPr>
              <w:t>[BUDE DOPLNĚNO]</w:t>
            </w:r>
            <w:r>
              <w:rPr>
                <w:rFonts w:asciiTheme="minorHAnsi" w:hAnsiTheme="minorHAnsi"/>
              </w:rPr>
              <w:t xml:space="preserve"> dne </w:t>
            </w:r>
            <w:r>
              <w:rPr>
                <w:rFonts w:asciiTheme="minorHAnsi" w:hAnsiTheme="minorHAnsi"/>
                <w:highlight w:val="yellow"/>
              </w:rPr>
              <w:t>[BUDE DOPLNĚNO]</w:t>
            </w:r>
          </w:p>
          <w:p w14:paraId="5B35CF9D" w14:textId="77777777" w:rsidR="00182DA9" w:rsidRDefault="00182DA9" w:rsidP="003D50F7">
            <w:pPr>
              <w:pStyle w:val="RLdajeosmluvnstran"/>
              <w:keepNext/>
              <w:rPr>
                <w:rFonts w:asciiTheme="minorHAnsi" w:hAnsiTheme="minorHAnsi"/>
              </w:rPr>
            </w:pPr>
          </w:p>
          <w:p w14:paraId="3A6AA3C2" w14:textId="77777777" w:rsidR="00182DA9" w:rsidRDefault="00182DA9" w:rsidP="003D50F7">
            <w:pPr>
              <w:pStyle w:val="RLdajeosmluvnstran"/>
              <w:keepNext/>
              <w:rPr>
                <w:rFonts w:asciiTheme="minorHAnsi" w:hAnsiTheme="minorHAnsi"/>
              </w:rPr>
            </w:pPr>
          </w:p>
        </w:tc>
      </w:tr>
      <w:tr w:rsidR="00182DA9" w14:paraId="4DA51170" w14:textId="77777777" w:rsidTr="008C7B0D">
        <w:trPr>
          <w:jc w:val="center"/>
        </w:trPr>
        <w:tc>
          <w:tcPr>
            <w:tcW w:w="4605" w:type="dxa"/>
          </w:tcPr>
          <w:p w14:paraId="691EB891" w14:textId="77777777" w:rsidR="00182DA9" w:rsidRDefault="00182DA9" w:rsidP="003D50F7">
            <w:pPr>
              <w:pStyle w:val="RLdajeosmluvnstran"/>
              <w:keepNext/>
              <w:rPr>
                <w:rFonts w:asciiTheme="minorHAnsi" w:hAnsiTheme="minorHAnsi"/>
              </w:rPr>
            </w:pPr>
            <w:r>
              <w:rPr>
                <w:rFonts w:asciiTheme="minorHAnsi" w:hAnsiTheme="minorHAnsi"/>
              </w:rPr>
              <w:t>............................................................................</w:t>
            </w:r>
          </w:p>
          <w:p w14:paraId="5A9B89F6" w14:textId="77777777" w:rsidR="00182DA9" w:rsidRDefault="00182DA9" w:rsidP="003D50F7">
            <w:pPr>
              <w:pStyle w:val="RLdajeosmluvnstran"/>
              <w:keepNext/>
              <w:rPr>
                <w:rFonts w:asciiTheme="minorHAnsi" w:hAnsiTheme="minorHAnsi"/>
                <w:szCs w:val="22"/>
              </w:rPr>
            </w:pPr>
            <w:r>
              <w:rPr>
                <w:rFonts w:asciiTheme="minorHAnsi" w:hAnsiTheme="minorHAnsi"/>
                <w:highlight w:val="yellow"/>
              </w:rPr>
              <w:t>[BUDE DOPLNĚNO]</w:t>
            </w:r>
          </w:p>
          <w:p w14:paraId="1C0882CD" w14:textId="77777777" w:rsidR="00182DA9" w:rsidRDefault="00182DA9" w:rsidP="003D50F7">
            <w:pPr>
              <w:pStyle w:val="RLdajeosmluvnstran"/>
              <w:keepNext/>
              <w:rPr>
                <w:rFonts w:asciiTheme="minorHAnsi" w:hAnsiTheme="minorHAnsi"/>
              </w:rPr>
            </w:pPr>
          </w:p>
        </w:tc>
        <w:tc>
          <w:tcPr>
            <w:tcW w:w="4605" w:type="dxa"/>
          </w:tcPr>
          <w:p w14:paraId="0D8EC38C" w14:textId="77777777" w:rsidR="00182DA9" w:rsidRDefault="00182DA9" w:rsidP="003D50F7">
            <w:pPr>
              <w:pStyle w:val="RLdajeosmluvnstran"/>
              <w:keepNext/>
              <w:rPr>
                <w:rFonts w:asciiTheme="minorHAnsi" w:hAnsiTheme="minorHAnsi"/>
              </w:rPr>
            </w:pPr>
            <w:r>
              <w:rPr>
                <w:rFonts w:asciiTheme="minorHAnsi" w:hAnsiTheme="minorHAnsi"/>
              </w:rPr>
              <w:t>............................................................................</w:t>
            </w:r>
          </w:p>
          <w:p w14:paraId="38F099DE" w14:textId="77777777" w:rsidR="00182DA9" w:rsidRDefault="00182DA9" w:rsidP="003D50F7">
            <w:pPr>
              <w:pStyle w:val="RLdajeosmluvnstran"/>
              <w:keepNext/>
              <w:rPr>
                <w:rFonts w:asciiTheme="minorHAnsi" w:hAnsiTheme="minorHAnsi"/>
                <w:szCs w:val="22"/>
              </w:rPr>
            </w:pPr>
            <w:r>
              <w:rPr>
                <w:rFonts w:asciiTheme="minorHAnsi" w:hAnsiTheme="minorHAnsi"/>
                <w:highlight w:val="yellow"/>
              </w:rPr>
              <w:t>[BUDE DOPLNĚNO]</w:t>
            </w:r>
          </w:p>
          <w:p w14:paraId="014BA27C" w14:textId="77777777" w:rsidR="00182DA9" w:rsidRDefault="00182DA9" w:rsidP="003D50F7">
            <w:pPr>
              <w:pStyle w:val="RLdajeosmluvnstran"/>
              <w:keepNext/>
              <w:rPr>
                <w:rFonts w:asciiTheme="minorHAnsi" w:hAnsiTheme="minorHAnsi"/>
              </w:rPr>
            </w:pPr>
          </w:p>
        </w:tc>
      </w:tr>
      <w:tr w:rsidR="00182DA9" w14:paraId="2B91F634" w14:textId="77777777" w:rsidTr="008C7B0D">
        <w:trPr>
          <w:jc w:val="center"/>
        </w:trPr>
        <w:tc>
          <w:tcPr>
            <w:tcW w:w="4605" w:type="dxa"/>
          </w:tcPr>
          <w:p w14:paraId="509ADDD7" w14:textId="77777777" w:rsidR="00182DA9" w:rsidRDefault="00182DA9" w:rsidP="003D50F7">
            <w:pPr>
              <w:pStyle w:val="RLdajeosmluvnstran"/>
              <w:keepNext/>
              <w:rPr>
                <w:rFonts w:asciiTheme="minorHAnsi" w:hAnsiTheme="minorHAnsi"/>
              </w:rPr>
            </w:pPr>
          </w:p>
        </w:tc>
        <w:tc>
          <w:tcPr>
            <w:tcW w:w="4605" w:type="dxa"/>
          </w:tcPr>
          <w:p w14:paraId="603D527A" w14:textId="77777777" w:rsidR="00182DA9" w:rsidRDefault="00182DA9" w:rsidP="003D50F7">
            <w:pPr>
              <w:pStyle w:val="RLdajeosmluvnstran"/>
              <w:keepNext/>
              <w:rPr>
                <w:rFonts w:asciiTheme="minorHAnsi" w:hAnsiTheme="minorHAnsi"/>
              </w:rPr>
            </w:pPr>
          </w:p>
        </w:tc>
      </w:tr>
    </w:tbl>
    <w:p w14:paraId="199EE13D" w14:textId="77777777" w:rsidR="003B52A7" w:rsidRPr="00D7564D" w:rsidRDefault="00182DA9" w:rsidP="003D50F7">
      <w:pPr>
        <w:keepNext/>
        <w:spacing w:line="276" w:lineRule="auto"/>
        <w:rPr>
          <w:rFonts w:asciiTheme="majorHAnsi" w:eastAsiaTheme="majorEastAsia" w:hAnsiTheme="majorHAnsi" w:cstheme="majorBidi"/>
          <w:b/>
          <w:bCs/>
          <w:sz w:val="28"/>
          <w:szCs w:val="28"/>
        </w:rPr>
      </w:pPr>
      <w:r w:rsidRPr="003D50F7">
        <w:rPr>
          <w:rFonts w:asciiTheme="minorHAnsi" w:hAnsiTheme="minorHAnsi"/>
          <w:highlight w:val="green"/>
        </w:rPr>
        <w:t xml:space="preserve">[BUDE DOPLNĚNO </w:t>
      </w:r>
      <w:r w:rsidRPr="003D50F7">
        <w:rPr>
          <w:rFonts w:asciiTheme="minorHAnsi" w:hAnsiTheme="minorHAnsi"/>
          <w:caps/>
          <w:highlight w:val="green"/>
        </w:rPr>
        <w:t>dle skutečného počtu účastníků smlouvy</w:t>
      </w:r>
      <w:r w:rsidRPr="003D50F7">
        <w:rPr>
          <w:rFonts w:asciiTheme="minorHAnsi" w:hAnsiTheme="minorHAnsi"/>
          <w:highlight w:val="green"/>
        </w:rPr>
        <w:t>]</w:t>
      </w:r>
    </w:p>
    <w:sectPr w:rsidR="003B52A7" w:rsidRPr="00D7564D" w:rsidSect="00E7297E">
      <w:headerReference w:type="even" r:id="rId14"/>
      <w:headerReference w:type="default" r:id="rId15"/>
      <w:footerReference w:type="even" r:id="rId16"/>
      <w:footerReference w:type="default" r:id="rId17"/>
      <w:headerReference w:type="first" r:id="rId18"/>
      <w:footerReference w:type="first" r:id="rId1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847EA9A" w14:textId="77777777" w:rsidR="00731821" w:rsidRDefault="00731821" w:rsidP="00D23055">
      <w:pPr>
        <w:spacing w:after="0" w:line="240" w:lineRule="auto"/>
      </w:pPr>
      <w:r>
        <w:separator/>
      </w:r>
    </w:p>
  </w:endnote>
  <w:endnote w:type="continuationSeparator" w:id="0">
    <w:p w14:paraId="3D5F0402" w14:textId="77777777" w:rsidR="00731821" w:rsidRDefault="00731821" w:rsidP="00D23055">
      <w:pPr>
        <w:spacing w:after="0" w:line="240" w:lineRule="auto"/>
      </w:pPr>
      <w:r>
        <w:continuationSeparator/>
      </w:r>
    </w:p>
  </w:endnote>
  <w:endnote w:type="continuationNotice" w:id="1">
    <w:p w14:paraId="3235B434" w14:textId="77777777" w:rsidR="00731821" w:rsidRDefault="0073182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E00002FF" w:usb1="400004FF" w:usb2="00000000" w:usb3="00000000" w:csb0="0000019F" w:csb1="00000000"/>
  </w:font>
  <w:font w:name="CG Time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AFF" w:usb1="C0007841"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822AFE" w14:textId="77777777" w:rsidR="00F445C9" w:rsidRDefault="00F445C9">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11411153"/>
      <w:docPartObj>
        <w:docPartGallery w:val="Page Numbers (Bottom of Page)"/>
        <w:docPartUnique/>
      </w:docPartObj>
    </w:sdtPr>
    <w:sdtContent>
      <w:p w14:paraId="363447E0" w14:textId="5A5D293B" w:rsidR="00F445C9" w:rsidRDefault="00F445C9">
        <w:pPr>
          <w:pStyle w:val="Zpat"/>
          <w:jc w:val="center"/>
        </w:pPr>
        <w:r>
          <w:fldChar w:fldCharType="begin"/>
        </w:r>
        <w:r>
          <w:instrText>PAGE   \* MERGEFORMAT</w:instrText>
        </w:r>
        <w:r>
          <w:fldChar w:fldCharType="separate"/>
        </w:r>
        <w:r w:rsidR="00483B03">
          <w:rPr>
            <w:noProof/>
          </w:rPr>
          <w:t>6</w:t>
        </w:r>
        <w:r>
          <w:fldChar w:fldCharType="end"/>
        </w:r>
      </w:p>
    </w:sdtContent>
  </w:sdt>
  <w:p w14:paraId="4DC7D0F5" w14:textId="77777777" w:rsidR="00F445C9" w:rsidRDefault="00F445C9">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AA5F9D" w14:textId="77777777" w:rsidR="00F445C9" w:rsidRDefault="00F445C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EEE1314" w14:textId="77777777" w:rsidR="00731821" w:rsidRDefault="00731821" w:rsidP="00D23055">
      <w:pPr>
        <w:spacing w:after="0" w:line="240" w:lineRule="auto"/>
      </w:pPr>
      <w:r>
        <w:separator/>
      </w:r>
    </w:p>
  </w:footnote>
  <w:footnote w:type="continuationSeparator" w:id="0">
    <w:p w14:paraId="3483B767" w14:textId="77777777" w:rsidR="00731821" w:rsidRDefault="00731821" w:rsidP="00D23055">
      <w:pPr>
        <w:spacing w:after="0" w:line="240" w:lineRule="auto"/>
      </w:pPr>
      <w:r>
        <w:continuationSeparator/>
      </w:r>
    </w:p>
  </w:footnote>
  <w:footnote w:type="continuationNotice" w:id="1">
    <w:p w14:paraId="295FCDA9" w14:textId="77777777" w:rsidR="00731821" w:rsidRDefault="0073182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250D77" w14:textId="77777777" w:rsidR="00F445C9" w:rsidRDefault="00F445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D03ED2" w14:textId="77777777" w:rsidR="00F445C9" w:rsidRDefault="00F445C9">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419207" w14:textId="77777777" w:rsidR="00F445C9" w:rsidRDefault="00F445C9">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9"/>
    <w:multiLevelType w:val="singleLevel"/>
    <w:tmpl w:val="00000009"/>
    <w:name w:val="WW8Num9"/>
    <w:lvl w:ilvl="0">
      <w:start w:val="1"/>
      <w:numFmt w:val="lowerLetter"/>
      <w:lvlText w:val="%1)"/>
      <w:lvlJc w:val="left"/>
      <w:pPr>
        <w:tabs>
          <w:tab w:val="num" w:pos="720"/>
        </w:tabs>
        <w:ind w:left="720" w:hanging="360"/>
      </w:pPr>
    </w:lvl>
  </w:abstractNum>
  <w:abstractNum w:abstractNumId="1" w15:restartNumberingAfterBreak="0">
    <w:nsid w:val="01537FBC"/>
    <w:multiLevelType w:val="multilevel"/>
    <w:tmpl w:val="64AA4554"/>
    <w:lvl w:ilvl="0">
      <w:start w:val="1"/>
      <w:numFmt w:val="decimal"/>
      <w:lvlText w:val="%1."/>
      <w:lvlJc w:val="left"/>
      <w:pPr>
        <w:ind w:left="644" w:hanging="360"/>
      </w:pPr>
      <w:rPr>
        <w:rFonts w:hint="default"/>
        <w:b/>
        <w:i w:val="0"/>
        <w:caps/>
        <w:strike w:val="0"/>
        <w:dstrike w:val="0"/>
        <w:vanish w:val="0"/>
        <w:color w:val="auto"/>
        <w:sz w:val="22"/>
        <w:szCs w:val="24"/>
        <w:vertAlign w:val="baseline"/>
      </w:rPr>
    </w:lvl>
    <w:lvl w:ilvl="1">
      <w:start w:val="1"/>
      <w:numFmt w:val="decimal"/>
      <w:lvlText w:val="%1.%2."/>
      <w:lvlJc w:val="left"/>
      <w:pPr>
        <w:ind w:left="792" w:hanging="432"/>
      </w:pPr>
      <w:rPr>
        <w:rFonts w:hint="default"/>
      </w:rPr>
    </w:lvl>
    <w:lvl w:ilvl="2">
      <w:start w:val="1"/>
      <w:numFmt w:val="bullet"/>
      <w:lvlText w:val=""/>
      <w:lvlJc w:val="left"/>
      <w:pPr>
        <w:ind w:left="1355" w:hanging="504"/>
      </w:pPr>
      <w:rPr>
        <w:rFonts w:ascii="Symbol" w:hAnsi="Symbol" w:hint="default"/>
        <w:b w:val="0"/>
        <w:i w:val="0"/>
        <w:sz w:val="22"/>
      </w:rPr>
    </w:lvl>
    <w:lvl w:ilvl="3">
      <w:start w:val="1"/>
      <w:numFmt w:val="bullet"/>
      <w:lvlText w:val=""/>
      <w:lvlJc w:val="left"/>
      <w:pPr>
        <w:ind w:left="1728" w:hanging="648"/>
      </w:pPr>
      <w:rPr>
        <w:rFonts w:ascii="Symbol" w:hAnsi="Symbol" w:hint="default"/>
        <w:color w:val="394A58"/>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796346F"/>
    <w:multiLevelType w:val="multilevel"/>
    <w:tmpl w:val="5B52AE22"/>
    <w:lvl w:ilvl="0">
      <w:start w:val="1"/>
      <w:numFmt w:val="decimal"/>
      <w:pStyle w:val="Styl1"/>
      <w:lvlText w:val="%1"/>
      <w:lvlJc w:val="left"/>
      <w:pPr>
        <w:ind w:left="2418" w:hanging="432"/>
      </w:pPr>
      <w:rPr>
        <w:rFonts w:hint="default"/>
      </w:rPr>
    </w:lvl>
    <w:lvl w:ilvl="1">
      <w:start w:val="1"/>
      <w:numFmt w:val="decimal"/>
      <w:lvlText w:val="%1.%2"/>
      <w:lvlJc w:val="left"/>
      <w:pPr>
        <w:ind w:left="576" w:hanging="576"/>
      </w:pPr>
      <w:rPr>
        <w:rFonts w:hint="default"/>
        <w:b w:val="0"/>
        <w:color w:val="auto"/>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 w15:restartNumberingAfterBreak="0">
    <w:nsid w:val="08F30A4F"/>
    <w:multiLevelType w:val="hybridMultilevel"/>
    <w:tmpl w:val="78F00828"/>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 w15:restartNumberingAfterBreak="0">
    <w:nsid w:val="0EC977C8"/>
    <w:multiLevelType w:val="multilevel"/>
    <w:tmpl w:val="E3A2493C"/>
    <w:lvl w:ilvl="0">
      <w:start w:val="1"/>
      <w:numFmt w:val="decimal"/>
      <w:lvlText w:val="%1."/>
      <w:lvlJc w:val="left"/>
      <w:pPr>
        <w:ind w:left="360" w:hanging="360"/>
      </w:pPr>
      <w:rPr>
        <w:rFonts w:hint="default"/>
        <w:b/>
        <w:i w:val="0"/>
        <w:caps/>
        <w:strike w:val="0"/>
        <w:dstrike w:val="0"/>
        <w:vanish w:val="0"/>
        <w:color w:val="auto"/>
        <w:sz w:val="22"/>
        <w:szCs w:val="24"/>
        <w:vertAlign w:val="baseline"/>
      </w:rPr>
    </w:lvl>
    <w:lvl w:ilvl="1">
      <w:start w:val="1"/>
      <w:numFmt w:val="decimal"/>
      <w:lvlText w:val="%1.%2."/>
      <w:lvlJc w:val="left"/>
      <w:pPr>
        <w:ind w:left="792" w:hanging="432"/>
      </w:pPr>
      <w:rPr>
        <w:rFonts w:hint="default"/>
      </w:rPr>
    </w:lvl>
    <w:lvl w:ilvl="2">
      <w:start w:val="1"/>
      <w:numFmt w:val="decimal"/>
      <w:lvlText w:val="%1.%2.%3."/>
      <w:lvlJc w:val="left"/>
      <w:pPr>
        <w:ind w:left="1214" w:hanging="504"/>
      </w:pPr>
      <w:rPr>
        <w:rFonts w:hint="default"/>
        <w:b w:val="0"/>
        <w:i w:val="0"/>
        <w:sz w:val="22"/>
      </w:rPr>
    </w:lvl>
    <w:lvl w:ilvl="3">
      <w:start w:val="1"/>
      <w:numFmt w:val="decimal"/>
      <w:lvlText w:val="%1.%2.%3.%4."/>
      <w:lvlJc w:val="left"/>
      <w:pPr>
        <w:ind w:left="1728" w:hanging="648"/>
      </w:pPr>
      <w:rPr>
        <w:rFonts w:hint="default"/>
        <w:color w:val="auto"/>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0036C52"/>
    <w:multiLevelType w:val="hybridMultilevel"/>
    <w:tmpl w:val="4F74836C"/>
    <w:lvl w:ilvl="0" w:tplc="0405000F">
      <w:start w:val="1"/>
      <w:numFmt w:val="decimal"/>
      <w:lvlText w:val="%1."/>
      <w:lvlJc w:val="left"/>
      <w:pPr>
        <w:ind w:left="5747" w:hanging="360"/>
      </w:pPr>
      <w:rPr>
        <w:rFonts w:cs="Times New Roman"/>
      </w:rPr>
    </w:lvl>
    <w:lvl w:ilvl="1" w:tplc="04050019" w:tentative="1">
      <w:start w:val="1"/>
      <w:numFmt w:val="lowerLetter"/>
      <w:lvlText w:val="%2."/>
      <w:lvlJc w:val="left"/>
      <w:pPr>
        <w:ind w:left="6467" w:hanging="360"/>
      </w:pPr>
      <w:rPr>
        <w:rFonts w:cs="Times New Roman"/>
      </w:rPr>
    </w:lvl>
    <w:lvl w:ilvl="2" w:tplc="0405001B" w:tentative="1">
      <w:start w:val="1"/>
      <w:numFmt w:val="lowerRoman"/>
      <w:lvlText w:val="%3."/>
      <w:lvlJc w:val="right"/>
      <w:pPr>
        <w:ind w:left="7187" w:hanging="180"/>
      </w:pPr>
      <w:rPr>
        <w:rFonts w:cs="Times New Roman"/>
      </w:rPr>
    </w:lvl>
    <w:lvl w:ilvl="3" w:tplc="0405000F" w:tentative="1">
      <w:start w:val="1"/>
      <w:numFmt w:val="decimal"/>
      <w:lvlText w:val="%4."/>
      <w:lvlJc w:val="left"/>
      <w:pPr>
        <w:ind w:left="7907" w:hanging="360"/>
      </w:pPr>
      <w:rPr>
        <w:rFonts w:cs="Times New Roman"/>
      </w:rPr>
    </w:lvl>
    <w:lvl w:ilvl="4" w:tplc="04050019" w:tentative="1">
      <w:start w:val="1"/>
      <w:numFmt w:val="lowerLetter"/>
      <w:lvlText w:val="%5."/>
      <w:lvlJc w:val="left"/>
      <w:pPr>
        <w:ind w:left="8627" w:hanging="360"/>
      </w:pPr>
      <w:rPr>
        <w:rFonts w:cs="Times New Roman"/>
      </w:rPr>
    </w:lvl>
    <w:lvl w:ilvl="5" w:tplc="0405001B" w:tentative="1">
      <w:start w:val="1"/>
      <w:numFmt w:val="lowerRoman"/>
      <w:lvlText w:val="%6."/>
      <w:lvlJc w:val="right"/>
      <w:pPr>
        <w:ind w:left="9347" w:hanging="180"/>
      </w:pPr>
      <w:rPr>
        <w:rFonts w:cs="Times New Roman"/>
      </w:rPr>
    </w:lvl>
    <w:lvl w:ilvl="6" w:tplc="0405000F" w:tentative="1">
      <w:start w:val="1"/>
      <w:numFmt w:val="decimal"/>
      <w:lvlText w:val="%7."/>
      <w:lvlJc w:val="left"/>
      <w:pPr>
        <w:ind w:left="10067" w:hanging="360"/>
      </w:pPr>
      <w:rPr>
        <w:rFonts w:cs="Times New Roman"/>
      </w:rPr>
    </w:lvl>
    <w:lvl w:ilvl="7" w:tplc="04050019" w:tentative="1">
      <w:start w:val="1"/>
      <w:numFmt w:val="lowerLetter"/>
      <w:lvlText w:val="%8."/>
      <w:lvlJc w:val="left"/>
      <w:pPr>
        <w:ind w:left="10787" w:hanging="360"/>
      </w:pPr>
      <w:rPr>
        <w:rFonts w:cs="Times New Roman"/>
      </w:rPr>
    </w:lvl>
    <w:lvl w:ilvl="8" w:tplc="0405001B" w:tentative="1">
      <w:start w:val="1"/>
      <w:numFmt w:val="lowerRoman"/>
      <w:lvlText w:val="%9."/>
      <w:lvlJc w:val="right"/>
      <w:pPr>
        <w:ind w:left="11507" w:hanging="180"/>
      </w:pPr>
      <w:rPr>
        <w:rFonts w:cs="Times New Roman"/>
      </w:rPr>
    </w:lvl>
  </w:abstractNum>
  <w:abstractNum w:abstractNumId="6" w15:restartNumberingAfterBreak="0">
    <w:nsid w:val="10DC0CAE"/>
    <w:multiLevelType w:val="multilevel"/>
    <w:tmpl w:val="E3A2493C"/>
    <w:lvl w:ilvl="0">
      <w:start w:val="1"/>
      <w:numFmt w:val="decimal"/>
      <w:lvlText w:val="%1."/>
      <w:lvlJc w:val="left"/>
      <w:pPr>
        <w:ind w:left="360" w:hanging="360"/>
      </w:pPr>
      <w:rPr>
        <w:rFonts w:hint="default"/>
        <w:b/>
        <w:i w:val="0"/>
        <w:caps/>
        <w:strike w:val="0"/>
        <w:dstrike w:val="0"/>
        <w:vanish w:val="0"/>
        <w:color w:val="auto"/>
        <w:sz w:val="22"/>
        <w:szCs w:val="24"/>
        <w:vertAlign w:val="baseline"/>
      </w:rPr>
    </w:lvl>
    <w:lvl w:ilvl="1">
      <w:start w:val="1"/>
      <w:numFmt w:val="decimal"/>
      <w:lvlText w:val="%1.%2."/>
      <w:lvlJc w:val="left"/>
      <w:pPr>
        <w:ind w:left="792" w:hanging="432"/>
      </w:pPr>
      <w:rPr>
        <w:rFonts w:hint="default"/>
      </w:rPr>
    </w:lvl>
    <w:lvl w:ilvl="2">
      <w:start w:val="1"/>
      <w:numFmt w:val="decimal"/>
      <w:lvlText w:val="%1.%2.%3."/>
      <w:lvlJc w:val="left"/>
      <w:pPr>
        <w:ind w:left="1214" w:hanging="504"/>
      </w:pPr>
      <w:rPr>
        <w:rFonts w:hint="default"/>
        <w:b w:val="0"/>
        <w:i w:val="0"/>
        <w:sz w:val="22"/>
      </w:rPr>
    </w:lvl>
    <w:lvl w:ilvl="3">
      <w:start w:val="1"/>
      <w:numFmt w:val="decimal"/>
      <w:lvlText w:val="%1.%2.%3.%4."/>
      <w:lvlJc w:val="left"/>
      <w:pPr>
        <w:ind w:left="1728" w:hanging="648"/>
      </w:pPr>
      <w:rPr>
        <w:rFonts w:hint="default"/>
        <w:color w:val="auto"/>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3765985"/>
    <w:multiLevelType w:val="multilevel"/>
    <w:tmpl w:val="049E6DB4"/>
    <w:lvl w:ilvl="0">
      <w:start w:val="1"/>
      <w:numFmt w:val="decimal"/>
      <w:pStyle w:val="Nadpis1"/>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lowerLetter"/>
      <w:pStyle w:val="Nadpis3"/>
      <w:lvlText w:val="%3)"/>
      <w:lvlJc w:val="left"/>
      <w:pPr>
        <w:ind w:left="720" w:hanging="720"/>
      </w:pPr>
      <w:rPr>
        <w:rFonts w:ascii="Arial" w:eastAsia="Times New Roman" w:hAnsi="Arial" w:cs="Times New Roman" w:hint="default"/>
        <w:color w:val="auto"/>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8" w15:restartNumberingAfterBreak="0">
    <w:nsid w:val="20D8285A"/>
    <w:multiLevelType w:val="hybridMultilevel"/>
    <w:tmpl w:val="0FAEEC4A"/>
    <w:lvl w:ilvl="0" w:tplc="04050001">
      <w:start w:val="1"/>
      <w:numFmt w:val="bullet"/>
      <w:lvlText w:val=""/>
      <w:lvlJc w:val="left"/>
      <w:pPr>
        <w:ind w:left="1944" w:hanging="360"/>
      </w:pPr>
      <w:rPr>
        <w:rFonts w:ascii="Symbol" w:hAnsi="Symbol" w:hint="default"/>
      </w:rPr>
    </w:lvl>
    <w:lvl w:ilvl="1" w:tplc="04050003" w:tentative="1">
      <w:start w:val="1"/>
      <w:numFmt w:val="bullet"/>
      <w:lvlText w:val="o"/>
      <w:lvlJc w:val="left"/>
      <w:pPr>
        <w:ind w:left="2664" w:hanging="360"/>
      </w:pPr>
      <w:rPr>
        <w:rFonts w:ascii="Courier New" w:hAnsi="Courier New" w:cs="Courier New" w:hint="default"/>
      </w:rPr>
    </w:lvl>
    <w:lvl w:ilvl="2" w:tplc="04050005">
      <w:start w:val="1"/>
      <w:numFmt w:val="bullet"/>
      <w:lvlText w:val=""/>
      <w:lvlJc w:val="left"/>
      <w:pPr>
        <w:ind w:left="3384" w:hanging="360"/>
      </w:pPr>
      <w:rPr>
        <w:rFonts w:ascii="Wingdings" w:hAnsi="Wingdings" w:hint="default"/>
      </w:rPr>
    </w:lvl>
    <w:lvl w:ilvl="3" w:tplc="04050001" w:tentative="1">
      <w:start w:val="1"/>
      <w:numFmt w:val="bullet"/>
      <w:lvlText w:val=""/>
      <w:lvlJc w:val="left"/>
      <w:pPr>
        <w:ind w:left="4104" w:hanging="360"/>
      </w:pPr>
      <w:rPr>
        <w:rFonts w:ascii="Symbol" w:hAnsi="Symbol" w:hint="default"/>
      </w:rPr>
    </w:lvl>
    <w:lvl w:ilvl="4" w:tplc="04050003" w:tentative="1">
      <w:start w:val="1"/>
      <w:numFmt w:val="bullet"/>
      <w:lvlText w:val="o"/>
      <w:lvlJc w:val="left"/>
      <w:pPr>
        <w:ind w:left="4824" w:hanging="360"/>
      </w:pPr>
      <w:rPr>
        <w:rFonts w:ascii="Courier New" w:hAnsi="Courier New" w:cs="Courier New" w:hint="default"/>
      </w:rPr>
    </w:lvl>
    <w:lvl w:ilvl="5" w:tplc="04050005" w:tentative="1">
      <w:start w:val="1"/>
      <w:numFmt w:val="bullet"/>
      <w:lvlText w:val=""/>
      <w:lvlJc w:val="left"/>
      <w:pPr>
        <w:ind w:left="5544" w:hanging="360"/>
      </w:pPr>
      <w:rPr>
        <w:rFonts w:ascii="Wingdings" w:hAnsi="Wingdings" w:hint="default"/>
      </w:rPr>
    </w:lvl>
    <w:lvl w:ilvl="6" w:tplc="04050001" w:tentative="1">
      <w:start w:val="1"/>
      <w:numFmt w:val="bullet"/>
      <w:lvlText w:val=""/>
      <w:lvlJc w:val="left"/>
      <w:pPr>
        <w:ind w:left="6264" w:hanging="360"/>
      </w:pPr>
      <w:rPr>
        <w:rFonts w:ascii="Symbol" w:hAnsi="Symbol" w:hint="default"/>
      </w:rPr>
    </w:lvl>
    <w:lvl w:ilvl="7" w:tplc="04050003" w:tentative="1">
      <w:start w:val="1"/>
      <w:numFmt w:val="bullet"/>
      <w:lvlText w:val="o"/>
      <w:lvlJc w:val="left"/>
      <w:pPr>
        <w:ind w:left="6984" w:hanging="360"/>
      </w:pPr>
      <w:rPr>
        <w:rFonts w:ascii="Courier New" w:hAnsi="Courier New" w:cs="Courier New" w:hint="default"/>
      </w:rPr>
    </w:lvl>
    <w:lvl w:ilvl="8" w:tplc="04050005" w:tentative="1">
      <w:start w:val="1"/>
      <w:numFmt w:val="bullet"/>
      <w:lvlText w:val=""/>
      <w:lvlJc w:val="left"/>
      <w:pPr>
        <w:ind w:left="7704" w:hanging="360"/>
      </w:pPr>
      <w:rPr>
        <w:rFonts w:ascii="Wingdings" w:hAnsi="Wingdings" w:hint="default"/>
      </w:rPr>
    </w:lvl>
  </w:abstractNum>
  <w:abstractNum w:abstractNumId="9" w15:restartNumberingAfterBreak="0">
    <w:nsid w:val="2A8903EE"/>
    <w:multiLevelType w:val="multilevel"/>
    <w:tmpl w:val="EF5075AE"/>
    <w:name w:val="WW8Num82"/>
    <w:lvl w:ilvl="0">
      <w:start w:val="1"/>
      <w:numFmt w:val="decimal"/>
      <w:lvlText w:val="%1."/>
      <w:lvlJc w:val="left"/>
      <w:pPr>
        <w:tabs>
          <w:tab w:val="num" w:pos="420"/>
        </w:tabs>
        <w:ind w:left="420" w:hanging="420"/>
      </w:pPr>
      <w:rPr>
        <w:rFonts w:ascii="Garamond" w:hAnsi="Garamond" w:hint="default"/>
        <w:b/>
        <w:i w:val="0"/>
        <w:caps/>
        <w:strike w:val="0"/>
        <w:dstrike w:val="0"/>
        <w:vanish w:val="0"/>
        <w:color w:val="000000"/>
        <w:sz w:val="24"/>
        <w:szCs w:val="24"/>
        <w:vertAlign w:val="baseline"/>
      </w:rPr>
    </w:lvl>
    <w:lvl w:ilvl="1">
      <w:start w:val="1"/>
      <w:numFmt w:val="decimal"/>
      <w:lvlText w:val="%1.%2"/>
      <w:lvlJc w:val="left"/>
      <w:pPr>
        <w:tabs>
          <w:tab w:val="num" w:pos="567"/>
        </w:tabs>
        <w:ind w:left="1361" w:hanging="1361"/>
      </w:pPr>
      <w:rPr>
        <w:rFonts w:hint="default"/>
      </w:rPr>
    </w:lvl>
    <w:lvl w:ilvl="2">
      <w:start w:val="1"/>
      <w:numFmt w:val="decimal"/>
      <w:lvlText w:val="%1.%2.%3"/>
      <w:lvlJc w:val="left"/>
      <w:pPr>
        <w:tabs>
          <w:tab w:val="num" w:pos="1134"/>
        </w:tabs>
        <w:ind w:left="3572" w:hanging="2268"/>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2C4D4062"/>
    <w:multiLevelType w:val="hybridMultilevel"/>
    <w:tmpl w:val="842CEE74"/>
    <w:lvl w:ilvl="0" w:tplc="04050001">
      <w:start w:val="1"/>
      <w:numFmt w:val="bullet"/>
      <w:lvlText w:val=""/>
      <w:lvlJc w:val="left"/>
      <w:pPr>
        <w:ind w:left="1211" w:hanging="360"/>
      </w:pPr>
      <w:rPr>
        <w:rFonts w:ascii="Symbol" w:hAnsi="Symbol"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11" w15:restartNumberingAfterBreak="0">
    <w:nsid w:val="2E6E5FAA"/>
    <w:multiLevelType w:val="hybridMultilevel"/>
    <w:tmpl w:val="A5C26F78"/>
    <w:lvl w:ilvl="0" w:tplc="04050001">
      <w:start w:val="1"/>
      <w:numFmt w:val="bullet"/>
      <w:lvlText w:val=""/>
      <w:lvlJc w:val="left"/>
      <w:pPr>
        <w:ind w:left="1944" w:hanging="360"/>
      </w:pPr>
      <w:rPr>
        <w:rFonts w:ascii="Symbol" w:hAnsi="Symbol" w:hint="default"/>
      </w:rPr>
    </w:lvl>
    <w:lvl w:ilvl="1" w:tplc="04050003" w:tentative="1">
      <w:start w:val="1"/>
      <w:numFmt w:val="bullet"/>
      <w:lvlText w:val="o"/>
      <w:lvlJc w:val="left"/>
      <w:pPr>
        <w:ind w:left="2664" w:hanging="360"/>
      </w:pPr>
      <w:rPr>
        <w:rFonts w:ascii="Courier New" w:hAnsi="Courier New" w:cs="Courier New" w:hint="default"/>
      </w:rPr>
    </w:lvl>
    <w:lvl w:ilvl="2" w:tplc="04050005" w:tentative="1">
      <w:start w:val="1"/>
      <w:numFmt w:val="bullet"/>
      <w:lvlText w:val=""/>
      <w:lvlJc w:val="left"/>
      <w:pPr>
        <w:ind w:left="3384" w:hanging="360"/>
      </w:pPr>
      <w:rPr>
        <w:rFonts w:ascii="Wingdings" w:hAnsi="Wingdings" w:hint="default"/>
      </w:rPr>
    </w:lvl>
    <w:lvl w:ilvl="3" w:tplc="04050001" w:tentative="1">
      <w:start w:val="1"/>
      <w:numFmt w:val="bullet"/>
      <w:lvlText w:val=""/>
      <w:lvlJc w:val="left"/>
      <w:pPr>
        <w:ind w:left="4104" w:hanging="360"/>
      </w:pPr>
      <w:rPr>
        <w:rFonts w:ascii="Symbol" w:hAnsi="Symbol" w:hint="default"/>
      </w:rPr>
    </w:lvl>
    <w:lvl w:ilvl="4" w:tplc="04050003" w:tentative="1">
      <w:start w:val="1"/>
      <w:numFmt w:val="bullet"/>
      <w:lvlText w:val="o"/>
      <w:lvlJc w:val="left"/>
      <w:pPr>
        <w:ind w:left="4824" w:hanging="360"/>
      </w:pPr>
      <w:rPr>
        <w:rFonts w:ascii="Courier New" w:hAnsi="Courier New" w:cs="Courier New" w:hint="default"/>
      </w:rPr>
    </w:lvl>
    <w:lvl w:ilvl="5" w:tplc="04050005" w:tentative="1">
      <w:start w:val="1"/>
      <w:numFmt w:val="bullet"/>
      <w:lvlText w:val=""/>
      <w:lvlJc w:val="left"/>
      <w:pPr>
        <w:ind w:left="5544" w:hanging="360"/>
      </w:pPr>
      <w:rPr>
        <w:rFonts w:ascii="Wingdings" w:hAnsi="Wingdings" w:hint="default"/>
      </w:rPr>
    </w:lvl>
    <w:lvl w:ilvl="6" w:tplc="04050001" w:tentative="1">
      <w:start w:val="1"/>
      <w:numFmt w:val="bullet"/>
      <w:lvlText w:val=""/>
      <w:lvlJc w:val="left"/>
      <w:pPr>
        <w:ind w:left="6264" w:hanging="360"/>
      </w:pPr>
      <w:rPr>
        <w:rFonts w:ascii="Symbol" w:hAnsi="Symbol" w:hint="default"/>
      </w:rPr>
    </w:lvl>
    <w:lvl w:ilvl="7" w:tplc="04050003" w:tentative="1">
      <w:start w:val="1"/>
      <w:numFmt w:val="bullet"/>
      <w:lvlText w:val="o"/>
      <w:lvlJc w:val="left"/>
      <w:pPr>
        <w:ind w:left="6984" w:hanging="360"/>
      </w:pPr>
      <w:rPr>
        <w:rFonts w:ascii="Courier New" w:hAnsi="Courier New" w:cs="Courier New" w:hint="default"/>
      </w:rPr>
    </w:lvl>
    <w:lvl w:ilvl="8" w:tplc="04050005" w:tentative="1">
      <w:start w:val="1"/>
      <w:numFmt w:val="bullet"/>
      <w:lvlText w:val=""/>
      <w:lvlJc w:val="left"/>
      <w:pPr>
        <w:ind w:left="7704" w:hanging="360"/>
      </w:pPr>
      <w:rPr>
        <w:rFonts w:ascii="Wingdings" w:hAnsi="Wingdings" w:hint="default"/>
      </w:rPr>
    </w:lvl>
  </w:abstractNum>
  <w:abstractNum w:abstractNumId="12" w15:restartNumberingAfterBreak="0">
    <w:nsid w:val="32CE382E"/>
    <w:multiLevelType w:val="hybridMultilevel"/>
    <w:tmpl w:val="DE7E0B66"/>
    <w:lvl w:ilvl="0" w:tplc="68B445AE">
      <w:start w:val="1"/>
      <w:numFmt w:val="bullet"/>
      <w:pStyle w:val="slovan"/>
      <w:lvlText w:val=""/>
      <w:lvlJc w:val="left"/>
      <w:pPr>
        <w:tabs>
          <w:tab w:val="num" w:pos="1620"/>
        </w:tabs>
        <w:ind w:left="1620" w:hanging="360"/>
      </w:pPr>
      <w:rPr>
        <w:rFonts w:ascii="Symbol" w:hAnsi="Symbol" w:hint="default"/>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3" w15:restartNumberingAfterBreak="0">
    <w:nsid w:val="362C6FCD"/>
    <w:multiLevelType w:val="multilevel"/>
    <w:tmpl w:val="E3A2493C"/>
    <w:lvl w:ilvl="0">
      <w:start w:val="1"/>
      <w:numFmt w:val="decimal"/>
      <w:lvlText w:val="%1."/>
      <w:lvlJc w:val="left"/>
      <w:pPr>
        <w:ind w:left="360" w:hanging="360"/>
      </w:pPr>
      <w:rPr>
        <w:rFonts w:hint="default"/>
        <w:b/>
        <w:i w:val="0"/>
        <w:caps/>
        <w:strike w:val="0"/>
        <w:dstrike w:val="0"/>
        <w:vanish w:val="0"/>
        <w:color w:val="auto"/>
        <w:sz w:val="22"/>
        <w:szCs w:val="24"/>
        <w:vertAlign w:val="baseline"/>
      </w:rPr>
    </w:lvl>
    <w:lvl w:ilvl="1">
      <w:start w:val="1"/>
      <w:numFmt w:val="decimal"/>
      <w:lvlText w:val="%1.%2."/>
      <w:lvlJc w:val="left"/>
      <w:pPr>
        <w:ind w:left="792" w:hanging="432"/>
      </w:pPr>
      <w:rPr>
        <w:rFonts w:hint="default"/>
      </w:rPr>
    </w:lvl>
    <w:lvl w:ilvl="2">
      <w:start w:val="1"/>
      <w:numFmt w:val="decimal"/>
      <w:lvlText w:val="%1.%2.%3."/>
      <w:lvlJc w:val="left"/>
      <w:pPr>
        <w:ind w:left="1214" w:hanging="504"/>
      </w:pPr>
      <w:rPr>
        <w:rFonts w:hint="default"/>
        <w:b w:val="0"/>
        <w:i w:val="0"/>
        <w:sz w:val="22"/>
      </w:rPr>
    </w:lvl>
    <w:lvl w:ilvl="3">
      <w:start w:val="1"/>
      <w:numFmt w:val="decimal"/>
      <w:lvlText w:val="%1.%2.%3.%4."/>
      <w:lvlJc w:val="left"/>
      <w:pPr>
        <w:ind w:left="1728" w:hanging="648"/>
      </w:pPr>
      <w:rPr>
        <w:rFonts w:hint="default"/>
        <w:color w:val="auto"/>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38474C6E"/>
    <w:multiLevelType w:val="multilevel"/>
    <w:tmpl w:val="2A403AC8"/>
    <w:lvl w:ilvl="0">
      <w:start w:val="1"/>
      <w:numFmt w:val="decimal"/>
      <w:lvlText w:val="%1."/>
      <w:lvlJc w:val="left"/>
      <w:pPr>
        <w:tabs>
          <w:tab w:val="num" w:pos="360"/>
        </w:tabs>
        <w:ind w:left="360" w:hanging="360"/>
      </w:pPr>
    </w:lvl>
    <w:lvl w:ilvl="1">
      <w:start w:val="1"/>
      <w:numFmt w:val="decimal"/>
      <w:pStyle w:val="slovanseznam"/>
      <w:isLgl/>
      <w:lvlText w:val="%1.%2."/>
      <w:lvlJc w:val="left"/>
      <w:pPr>
        <w:tabs>
          <w:tab w:val="num" w:pos="420"/>
        </w:tabs>
        <w:ind w:left="420" w:hanging="420"/>
      </w:pPr>
      <w:rPr>
        <w:strike w:val="0"/>
      </w:rPr>
    </w:lvl>
    <w:lvl w:ilvl="2">
      <w:start w:val="1"/>
      <w:numFmt w:val="decimal"/>
      <w:isLgl/>
      <w:lvlText w:val="%1.%2.%3."/>
      <w:lvlJc w:val="left"/>
      <w:pPr>
        <w:tabs>
          <w:tab w:val="num" w:pos="720"/>
        </w:tabs>
        <w:ind w:left="720" w:hanging="720"/>
      </w:pPr>
    </w:lvl>
    <w:lvl w:ilvl="3">
      <w:start w:val="1"/>
      <w:numFmt w:val="decimal"/>
      <w:isLgl/>
      <w:lvlText w:val="%1.%2.%3.%4."/>
      <w:lvlJc w:val="left"/>
      <w:pPr>
        <w:tabs>
          <w:tab w:val="num" w:pos="720"/>
        </w:tabs>
        <w:ind w:left="720" w:hanging="72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440"/>
        </w:tabs>
        <w:ind w:left="1440" w:hanging="1440"/>
      </w:pPr>
    </w:lvl>
    <w:lvl w:ilvl="8">
      <w:numFmt w:val="none"/>
      <w:lvlText w:val=""/>
      <w:lvlJc w:val="left"/>
      <w:pPr>
        <w:tabs>
          <w:tab w:val="num" w:pos="360"/>
        </w:tabs>
        <w:ind w:left="0" w:firstLine="0"/>
      </w:pPr>
    </w:lvl>
  </w:abstractNum>
  <w:abstractNum w:abstractNumId="15" w15:restartNumberingAfterBreak="0">
    <w:nsid w:val="40681468"/>
    <w:multiLevelType w:val="hybridMultilevel"/>
    <w:tmpl w:val="0A523DCE"/>
    <w:lvl w:ilvl="0" w:tplc="04050001">
      <w:start w:val="1"/>
      <w:numFmt w:val="bullet"/>
      <w:lvlText w:val=""/>
      <w:lvlJc w:val="left"/>
      <w:pPr>
        <w:ind w:left="1429" w:hanging="360"/>
      </w:pPr>
      <w:rPr>
        <w:rFonts w:ascii="Symbol" w:hAnsi="Symbol" w:hint="default"/>
      </w:rPr>
    </w:lvl>
    <w:lvl w:ilvl="1" w:tplc="04050003">
      <w:start w:val="1"/>
      <w:numFmt w:val="bullet"/>
      <w:lvlText w:val="o"/>
      <w:lvlJc w:val="left"/>
      <w:pPr>
        <w:ind w:left="2149" w:hanging="360"/>
      </w:pPr>
      <w:rPr>
        <w:rFonts w:ascii="Courier New" w:hAnsi="Courier New" w:cs="Courier New" w:hint="default"/>
      </w:rPr>
    </w:lvl>
    <w:lvl w:ilvl="2" w:tplc="04050005">
      <w:start w:val="1"/>
      <w:numFmt w:val="bullet"/>
      <w:lvlText w:val=""/>
      <w:lvlJc w:val="left"/>
      <w:pPr>
        <w:ind w:left="2869" w:hanging="360"/>
      </w:pPr>
      <w:rPr>
        <w:rFonts w:ascii="Wingdings" w:hAnsi="Wingdings" w:hint="default"/>
      </w:rPr>
    </w:lvl>
    <w:lvl w:ilvl="3" w:tplc="04050001">
      <w:start w:val="1"/>
      <w:numFmt w:val="bullet"/>
      <w:lvlText w:val=""/>
      <w:lvlJc w:val="left"/>
      <w:pPr>
        <w:ind w:left="3589" w:hanging="360"/>
      </w:pPr>
      <w:rPr>
        <w:rFonts w:ascii="Symbol" w:hAnsi="Symbol" w:hint="default"/>
      </w:rPr>
    </w:lvl>
    <w:lvl w:ilvl="4" w:tplc="04050003">
      <w:start w:val="1"/>
      <w:numFmt w:val="bullet"/>
      <w:lvlText w:val="o"/>
      <w:lvlJc w:val="left"/>
      <w:pPr>
        <w:ind w:left="4309" w:hanging="360"/>
      </w:pPr>
      <w:rPr>
        <w:rFonts w:ascii="Courier New" w:hAnsi="Courier New" w:cs="Courier New" w:hint="default"/>
      </w:rPr>
    </w:lvl>
    <w:lvl w:ilvl="5" w:tplc="04050005">
      <w:start w:val="1"/>
      <w:numFmt w:val="bullet"/>
      <w:lvlText w:val=""/>
      <w:lvlJc w:val="left"/>
      <w:pPr>
        <w:ind w:left="5029" w:hanging="360"/>
      </w:pPr>
      <w:rPr>
        <w:rFonts w:ascii="Wingdings" w:hAnsi="Wingdings" w:hint="default"/>
      </w:rPr>
    </w:lvl>
    <w:lvl w:ilvl="6" w:tplc="04050001">
      <w:start w:val="1"/>
      <w:numFmt w:val="bullet"/>
      <w:lvlText w:val=""/>
      <w:lvlJc w:val="left"/>
      <w:pPr>
        <w:ind w:left="5749" w:hanging="360"/>
      </w:pPr>
      <w:rPr>
        <w:rFonts w:ascii="Symbol" w:hAnsi="Symbol" w:hint="default"/>
      </w:rPr>
    </w:lvl>
    <w:lvl w:ilvl="7" w:tplc="04050003">
      <w:start w:val="1"/>
      <w:numFmt w:val="bullet"/>
      <w:lvlText w:val="o"/>
      <w:lvlJc w:val="left"/>
      <w:pPr>
        <w:ind w:left="6469" w:hanging="360"/>
      </w:pPr>
      <w:rPr>
        <w:rFonts w:ascii="Courier New" w:hAnsi="Courier New" w:cs="Courier New" w:hint="default"/>
      </w:rPr>
    </w:lvl>
    <w:lvl w:ilvl="8" w:tplc="04050005">
      <w:start w:val="1"/>
      <w:numFmt w:val="bullet"/>
      <w:lvlText w:val=""/>
      <w:lvlJc w:val="left"/>
      <w:pPr>
        <w:ind w:left="7189" w:hanging="360"/>
      </w:pPr>
      <w:rPr>
        <w:rFonts w:ascii="Wingdings" w:hAnsi="Wingdings" w:hint="default"/>
      </w:rPr>
    </w:lvl>
  </w:abstractNum>
  <w:abstractNum w:abstractNumId="16" w15:restartNumberingAfterBreak="0">
    <w:nsid w:val="4D4526A6"/>
    <w:multiLevelType w:val="multilevel"/>
    <w:tmpl w:val="64AA4554"/>
    <w:lvl w:ilvl="0">
      <w:start w:val="1"/>
      <w:numFmt w:val="decimal"/>
      <w:lvlText w:val="%1."/>
      <w:lvlJc w:val="left"/>
      <w:pPr>
        <w:ind w:left="644" w:hanging="360"/>
      </w:pPr>
      <w:rPr>
        <w:rFonts w:hint="default"/>
        <w:b/>
        <w:i w:val="0"/>
        <w:caps/>
        <w:strike w:val="0"/>
        <w:dstrike w:val="0"/>
        <w:vanish w:val="0"/>
        <w:color w:val="auto"/>
        <w:sz w:val="22"/>
        <w:szCs w:val="24"/>
        <w:vertAlign w:val="baseline"/>
      </w:rPr>
    </w:lvl>
    <w:lvl w:ilvl="1">
      <w:start w:val="1"/>
      <w:numFmt w:val="decimal"/>
      <w:lvlText w:val="%1.%2."/>
      <w:lvlJc w:val="left"/>
      <w:pPr>
        <w:ind w:left="792" w:hanging="432"/>
      </w:pPr>
      <w:rPr>
        <w:rFonts w:hint="default"/>
      </w:rPr>
    </w:lvl>
    <w:lvl w:ilvl="2">
      <w:start w:val="1"/>
      <w:numFmt w:val="bullet"/>
      <w:lvlText w:val=""/>
      <w:lvlJc w:val="left"/>
      <w:pPr>
        <w:ind w:left="1355" w:hanging="504"/>
      </w:pPr>
      <w:rPr>
        <w:rFonts w:ascii="Symbol" w:hAnsi="Symbol" w:hint="default"/>
        <w:b w:val="0"/>
        <w:i w:val="0"/>
        <w:sz w:val="22"/>
      </w:rPr>
    </w:lvl>
    <w:lvl w:ilvl="3">
      <w:start w:val="1"/>
      <w:numFmt w:val="bullet"/>
      <w:lvlText w:val=""/>
      <w:lvlJc w:val="left"/>
      <w:pPr>
        <w:ind w:left="1728" w:hanging="648"/>
      </w:pPr>
      <w:rPr>
        <w:rFonts w:ascii="Symbol" w:hAnsi="Symbol" w:hint="default"/>
        <w:color w:val="394A58"/>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50936690"/>
    <w:multiLevelType w:val="hybridMultilevel"/>
    <w:tmpl w:val="88080444"/>
    <w:lvl w:ilvl="0" w:tplc="25825FDC">
      <w:start w:val="1"/>
      <w:numFmt w:val="lowerLetter"/>
      <w:pStyle w:val="O5"/>
      <w:lvlText w:val="%1)"/>
      <w:lvlJc w:val="left"/>
      <w:pPr>
        <w:ind w:left="786" w:hanging="360"/>
      </w:pPr>
      <w:rPr>
        <w:b w:val="0"/>
        <w:color w:val="auto"/>
      </w:rPr>
    </w:lvl>
    <w:lvl w:ilvl="1" w:tplc="0136D3CE">
      <w:start w:val="1"/>
      <w:numFmt w:val="lowerLetter"/>
      <w:lvlText w:val="%2."/>
      <w:lvlJc w:val="left"/>
      <w:pPr>
        <w:ind w:left="1440" w:hanging="360"/>
      </w:pPr>
      <w:rPr>
        <w:b w:val="0"/>
        <w:sz w:val="22"/>
        <w:szCs w:val="22"/>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4B2081D"/>
    <w:multiLevelType w:val="multilevel"/>
    <w:tmpl w:val="E4D2D868"/>
    <w:lvl w:ilvl="0">
      <w:start w:val="1"/>
      <w:numFmt w:val="decimal"/>
      <w:lvlText w:val="%1."/>
      <w:lvlJc w:val="left"/>
      <w:pPr>
        <w:tabs>
          <w:tab w:val="num" w:pos="737"/>
        </w:tabs>
        <w:ind w:left="737" w:hanging="737"/>
      </w:pPr>
      <w:rPr>
        <w:rFonts w:ascii="Calibri" w:hAnsi="Calibri" w:hint="default"/>
        <w:b/>
        <w:i w:val="0"/>
        <w:caps/>
        <w:strike w:val="0"/>
        <w:dstrike w:val="0"/>
        <w:vanish w:val="0"/>
        <w:color w:val="auto"/>
        <w:sz w:val="22"/>
        <w:szCs w:val="24"/>
        <w:vertAlign w:val="baseline"/>
      </w:rPr>
    </w:lvl>
    <w:lvl w:ilvl="1">
      <w:start w:val="1"/>
      <w:numFmt w:val="decimal"/>
      <w:lvlText w:val="%1.%2"/>
      <w:lvlJc w:val="left"/>
      <w:pPr>
        <w:tabs>
          <w:tab w:val="num" w:pos="1474"/>
        </w:tabs>
        <w:ind w:left="1474" w:hanging="737"/>
      </w:pPr>
      <w:rPr>
        <w:rFonts w:hint="default"/>
      </w:rPr>
    </w:lvl>
    <w:lvl w:ilvl="2">
      <w:start w:val="1"/>
      <w:numFmt w:val="bullet"/>
      <w:lvlText w:val=""/>
      <w:lvlJc w:val="left"/>
      <w:pPr>
        <w:tabs>
          <w:tab w:val="num" w:pos="2211"/>
        </w:tabs>
        <w:ind w:left="2211" w:hanging="737"/>
      </w:pPr>
      <w:rPr>
        <w:rFonts w:ascii="Symbol" w:hAnsi="Symbol" w:hint="default"/>
        <w:b w:val="0"/>
        <w:i w:val="0"/>
        <w:sz w:val="22"/>
      </w:rPr>
    </w:lvl>
    <w:lvl w:ilvl="3">
      <w:start w:val="5"/>
      <w:numFmt w:val="bullet"/>
      <w:lvlText w:val="-"/>
      <w:lvlJc w:val="left"/>
      <w:pPr>
        <w:tabs>
          <w:tab w:val="num" w:pos="3062"/>
        </w:tabs>
        <w:ind w:left="3062" w:hanging="851"/>
      </w:pPr>
      <w:rPr>
        <w:rFonts w:ascii="Times New Roman" w:eastAsia="Times New Roman" w:hAnsi="Times New Roman" w:cs="Times New Roman" w:hint="default"/>
        <w:color w:val="394A58"/>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5ACD384A"/>
    <w:multiLevelType w:val="hybridMultilevel"/>
    <w:tmpl w:val="333CECD0"/>
    <w:lvl w:ilvl="0" w:tplc="AE0220E8">
      <w:start w:val="1"/>
      <w:numFmt w:val="decimal"/>
      <w:lvlText w:val="%1."/>
      <w:lvlJc w:val="left"/>
      <w:pPr>
        <w:ind w:left="644" w:hanging="360"/>
      </w:pPr>
      <w:rPr>
        <w:rFonts w:hint="default"/>
        <w:color w:val="auto"/>
      </w:rPr>
    </w:lvl>
    <w:lvl w:ilvl="1" w:tplc="04050019">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0" w15:restartNumberingAfterBreak="0">
    <w:nsid w:val="60CD561A"/>
    <w:multiLevelType w:val="hybridMultilevel"/>
    <w:tmpl w:val="C70EF52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667D0D90"/>
    <w:multiLevelType w:val="multilevel"/>
    <w:tmpl w:val="1228F5B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2" w15:restartNumberingAfterBreak="0">
    <w:nsid w:val="672259BA"/>
    <w:multiLevelType w:val="multilevel"/>
    <w:tmpl w:val="8102B1FE"/>
    <w:styleLink w:val="Styl2"/>
    <w:lvl w:ilvl="0">
      <w:start w:val="1"/>
      <w:numFmt w:val="upperRoman"/>
      <w:lvlText w:val="Článek %1."/>
      <w:lvlJc w:val="left"/>
      <w:pPr>
        <w:ind w:left="360" w:hanging="360"/>
      </w:pPr>
      <w:rPr>
        <w:rFonts w:ascii="Arial" w:hAnsi="Arial" w:hint="default"/>
        <w:sz w:val="22"/>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3" w15:restartNumberingAfterBreak="0">
    <w:nsid w:val="6D3010F3"/>
    <w:multiLevelType w:val="hybridMultilevel"/>
    <w:tmpl w:val="FD88FB6E"/>
    <w:lvl w:ilvl="0" w:tplc="17B6E7E0">
      <w:start w:val="1"/>
      <w:numFmt w:val="decimal"/>
      <w:lvlText w:val="%1)"/>
      <w:lvlJc w:val="left"/>
      <w:pPr>
        <w:ind w:left="1152" w:hanging="360"/>
      </w:pPr>
      <w:rPr>
        <w:rFonts w:hint="default"/>
      </w:rPr>
    </w:lvl>
    <w:lvl w:ilvl="1" w:tplc="04050019" w:tentative="1">
      <w:start w:val="1"/>
      <w:numFmt w:val="lowerLetter"/>
      <w:lvlText w:val="%2."/>
      <w:lvlJc w:val="left"/>
      <w:pPr>
        <w:ind w:left="1872" w:hanging="360"/>
      </w:pPr>
    </w:lvl>
    <w:lvl w:ilvl="2" w:tplc="0405001B" w:tentative="1">
      <w:start w:val="1"/>
      <w:numFmt w:val="lowerRoman"/>
      <w:lvlText w:val="%3."/>
      <w:lvlJc w:val="right"/>
      <w:pPr>
        <w:ind w:left="2592" w:hanging="180"/>
      </w:pPr>
    </w:lvl>
    <w:lvl w:ilvl="3" w:tplc="0405000F" w:tentative="1">
      <w:start w:val="1"/>
      <w:numFmt w:val="decimal"/>
      <w:lvlText w:val="%4."/>
      <w:lvlJc w:val="left"/>
      <w:pPr>
        <w:ind w:left="3312" w:hanging="360"/>
      </w:pPr>
    </w:lvl>
    <w:lvl w:ilvl="4" w:tplc="04050019" w:tentative="1">
      <w:start w:val="1"/>
      <w:numFmt w:val="lowerLetter"/>
      <w:lvlText w:val="%5."/>
      <w:lvlJc w:val="left"/>
      <w:pPr>
        <w:ind w:left="4032" w:hanging="360"/>
      </w:pPr>
    </w:lvl>
    <w:lvl w:ilvl="5" w:tplc="0405001B" w:tentative="1">
      <w:start w:val="1"/>
      <w:numFmt w:val="lowerRoman"/>
      <w:lvlText w:val="%6."/>
      <w:lvlJc w:val="right"/>
      <w:pPr>
        <w:ind w:left="4752" w:hanging="180"/>
      </w:pPr>
    </w:lvl>
    <w:lvl w:ilvl="6" w:tplc="0405000F" w:tentative="1">
      <w:start w:val="1"/>
      <w:numFmt w:val="decimal"/>
      <w:lvlText w:val="%7."/>
      <w:lvlJc w:val="left"/>
      <w:pPr>
        <w:ind w:left="5472" w:hanging="360"/>
      </w:pPr>
    </w:lvl>
    <w:lvl w:ilvl="7" w:tplc="04050019" w:tentative="1">
      <w:start w:val="1"/>
      <w:numFmt w:val="lowerLetter"/>
      <w:lvlText w:val="%8."/>
      <w:lvlJc w:val="left"/>
      <w:pPr>
        <w:ind w:left="6192" w:hanging="360"/>
      </w:pPr>
    </w:lvl>
    <w:lvl w:ilvl="8" w:tplc="0405001B" w:tentative="1">
      <w:start w:val="1"/>
      <w:numFmt w:val="lowerRoman"/>
      <w:lvlText w:val="%9."/>
      <w:lvlJc w:val="right"/>
      <w:pPr>
        <w:ind w:left="6912" w:hanging="180"/>
      </w:pPr>
    </w:lvl>
  </w:abstractNum>
  <w:abstractNum w:abstractNumId="24" w15:restartNumberingAfterBreak="0">
    <w:nsid w:val="6FDF02D4"/>
    <w:multiLevelType w:val="hybridMultilevel"/>
    <w:tmpl w:val="5680F8C6"/>
    <w:lvl w:ilvl="0" w:tplc="04050001">
      <w:start w:val="1"/>
      <w:numFmt w:val="bullet"/>
      <w:lvlText w:val=""/>
      <w:lvlJc w:val="left"/>
      <w:pPr>
        <w:ind w:left="2931" w:hanging="360"/>
      </w:pPr>
      <w:rPr>
        <w:rFonts w:ascii="Symbol" w:hAnsi="Symbol" w:hint="default"/>
      </w:rPr>
    </w:lvl>
    <w:lvl w:ilvl="1" w:tplc="04050003" w:tentative="1">
      <w:start w:val="1"/>
      <w:numFmt w:val="bullet"/>
      <w:lvlText w:val="o"/>
      <w:lvlJc w:val="left"/>
      <w:pPr>
        <w:ind w:left="3651" w:hanging="360"/>
      </w:pPr>
      <w:rPr>
        <w:rFonts w:ascii="Courier New" w:hAnsi="Courier New" w:cs="Courier New" w:hint="default"/>
      </w:rPr>
    </w:lvl>
    <w:lvl w:ilvl="2" w:tplc="04050005" w:tentative="1">
      <w:start w:val="1"/>
      <w:numFmt w:val="bullet"/>
      <w:lvlText w:val=""/>
      <w:lvlJc w:val="left"/>
      <w:pPr>
        <w:ind w:left="4371" w:hanging="360"/>
      </w:pPr>
      <w:rPr>
        <w:rFonts w:ascii="Wingdings" w:hAnsi="Wingdings" w:hint="default"/>
      </w:rPr>
    </w:lvl>
    <w:lvl w:ilvl="3" w:tplc="04050001" w:tentative="1">
      <w:start w:val="1"/>
      <w:numFmt w:val="bullet"/>
      <w:lvlText w:val=""/>
      <w:lvlJc w:val="left"/>
      <w:pPr>
        <w:ind w:left="5091" w:hanging="360"/>
      </w:pPr>
      <w:rPr>
        <w:rFonts w:ascii="Symbol" w:hAnsi="Symbol" w:hint="default"/>
      </w:rPr>
    </w:lvl>
    <w:lvl w:ilvl="4" w:tplc="04050003" w:tentative="1">
      <w:start w:val="1"/>
      <w:numFmt w:val="bullet"/>
      <w:lvlText w:val="o"/>
      <w:lvlJc w:val="left"/>
      <w:pPr>
        <w:ind w:left="5811" w:hanging="360"/>
      </w:pPr>
      <w:rPr>
        <w:rFonts w:ascii="Courier New" w:hAnsi="Courier New" w:cs="Courier New" w:hint="default"/>
      </w:rPr>
    </w:lvl>
    <w:lvl w:ilvl="5" w:tplc="04050005" w:tentative="1">
      <w:start w:val="1"/>
      <w:numFmt w:val="bullet"/>
      <w:lvlText w:val=""/>
      <w:lvlJc w:val="left"/>
      <w:pPr>
        <w:ind w:left="6531" w:hanging="360"/>
      </w:pPr>
      <w:rPr>
        <w:rFonts w:ascii="Wingdings" w:hAnsi="Wingdings" w:hint="default"/>
      </w:rPr>
    </w:lvl>
    <w:lvl w:ilvl="6" w:tplc="04050001" w:tentative="1">
      <w:start w:val="1"/>
      <w:numFmt w:val="bullet"/>
      <w:lvlText w:val=""/>
      <w:lvlJc w:val="left"/>
      <w:pPr>
        <w:ind w:left="7251" w:hanging="360"/>
      </w:pPr>
      <w:rPr>
        <w:rFonts w:ascii="Symbol" w:hAnsi="Symbol" w:hint="default"/>
      </w:rPr>
    </w:lvl>
    <w:lvl w:ilvl="7" w:tplc="04050003" w:tentative="1">
      <w:start w:val="1"/>
      <w:numFmt w:val="bullet"/>
      <w:lvlText w:val="o"/>
      <w:lvlJc w:val="left"/>
      <w:pPr>
        <w:ind w:left="7971" w:hanging="360"/>
      </w:pPr>
      <w:rPr>
        <w:rFonts w:ascii="Courier New" w:hAnsi="Courier New" w:cs="Courier New" w:hint="default"/>
      </w:rPr>
    </w:lvl>
    <w:lvl w:ilvl="8" w:tplc="04050005" w:tentative="1">
      <w:start w:val="1"/>
      <w:numFmt w:val="bullet"/>
      <w:lvlText w:val=""/>
      <w:lvlJc w:val="left"/>
      <w:pPr>
        <w:ind w:left="8691" w:hanging="360"/>
      </w:pPr>
      <w:rPr>
        <w:rFonts w:ascii="Wingdings" w:hAnsi="Wingdings" w:hint="default"/>
      </w:rPr>
    </w:lvl>
  </w:abstractNum>
  <w:abstractNum w:abstractNumId="25" w15:restartNumberingAfterBreak="0">
    <w:nsid w:val="715A59C8"/>
    <w:multiLevelType w:val="multilevel"/>
    <w:tmpl w:val="7A188A7E"/>
    <w:lvl w:ilvl="0">
      <w:start w:val="1"/>
      <w:numFmt w:val="decimal"/>
      <w:pStyle w:val="N2"/>
      <w:lvlText w:val="%1."/>
      <w:lvlJc w:val="left"/>
      <w:pPr>
        <w:ind w:left="360" w:hanging="360"/>
      </w:pPr>
    </w:lvl>
    <w:lvl w:ilvl="1">
      <w:start w:val="1"/>
      <w:numFmt w:val="decimal"/>
      <w:pStyle w:val="N3"/>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7FA240F3"/>
    <w:multiLevelType w:val="multilevel"/>
    <w:tmpl w:val="B6AEBBA0"/>
    <w:lvl w:ilvl="0">
      <w:start w:val="5"/>
      <w:numFmt w:val="decimal"/>
      <w:lvlText w:val="%1"/>
      <w:lvlJc w:val="left"/>
      <w:pPr>
        <w:ind w:left="360" w:hanging="360"/>
      </w:pPr>
      <w:rPr>
        <w:rFonts w:hint="default"/>
      </w:rPr>
    </w:lvl>
    <w:lvl w:ilvl="1">
      <w:start w:val="2"/>
      <w:numFmt w:val="decimal"/>
      <w:lvlText w:val="%1.%2"/>
      <w:lvlJc w:val="left"/>
      <w:pPr>
        <w:ind w:left="1574" w:hanging="360"/>
      </w:pPr>
      <w:rPr>
        <w:rFonts w:hint="default"/>
      </w:rPr>
    </w:lvl>
    <w:lvl w:ilvl="2">
      <w:start w:val="1"/>
      <w:numFmt w:val="bullet"/>
      <w:lvlText w:val=""/>
      <w:lvlJc w:val="left"/>
      <w:pPr>
        <w:ind w:left="3148" w:hanging="720"/>
      </w:pPr>
      <w:rPr>
        <w:rFonts w:ascii="Symbol" w:hAnsi="Symbol" w:hint="default"/>
      </w:rPr>
    </w:lvl>
    <w:lvl w:ilvl="3">
      <w:start w:val="1"/>
      <w:numFmt w:val="decimal"/>
      <w:lvlText w:val="%1.%2.%3.%4"/>
      <w:lvlJc w:val="left"/>
      <w:pPr>
        <w:ind w:left="4362" w:hanging="720"/>
      </w:pPr>
      <w:rPr>
        <w:rFonts w:hint="default"/>
      </w:rPr>
    </w:lvl>
    <w:lvl w:ilvl="4">
      <w:start w:val="1"/>
      <w:numFmt w:val="decimal"/>
      <w:lvlText w:val="%1.%2.%3.%4.%5"/>
      <w:lvlJc w:val="left"/>
      <w:pPr>
        <w:ind w:left="5936" w:hanging="1080"/>
      </w:pPr>
      <w:rPr>
        <w:rFonts w:hint="default"/>
      </w:rPr>
    </w:lvl>
    <w:lvl w:ilvl="5">
      <w:start w:val="1"/>
      <w:numFmt w:val="decimal"/>
      <w:lvlText w:val="%1.%2.%3.%4.%5.%6"/>
      <w:lvlJc w:val="left"/>
      <w:pPr>
        <w:ind w:left="7150" w:hanging="1080"/>
      </w:pPr>
      <w:rPr>
        <w:rFonts w:hint="default"/>
      </w:rPr>
    </w:lvl>
    <w:lvl w:ilvl="6">
      <w:start w:val="1"/>
      <w:numFmt w:val="decimal"/>
      <w:lvlText w:val="%1.%2.%3.%4.%5.%6.%7"/>
      <w:lvlJc w:val="left"/>
      <w:pPr>
        <w:ind w:left="8724" w:hanging="1440"/>
      </w:pPr>
      <w:rPr>
        <w:rFonts w:hint="default"/>
      </w:rPr>
    </w:lvl>
    <w:lvl w:ilvl="7">
      <w:start w:val="1"/>
      <w:numFmt w:val="decimal"/>
      <w:lvlText w:val="%1.%2.%3.%4.%5.%6.%7.%8"/>
      <w:lvlJc w:val="left"/>
      <w:pPr>
        <w:ind w:left="9938" w:hanging="1440"/>
      </w:pPr>
      <w:rPr>
        <w:rFonts w:hint="default"/>
      </w:rPr>
    </w:lvl>
    <w:lvl w:ilvl="8">
      <w:start w:val="1"/>
      <w:numFmt w:val="decimal"/>
      <w:lvlText w:val="%1.%2.%3.%4.%5.%6.%7.%8.%9"/>
      <w:lvlJc w:val="left"/>
      <w:pPr>
        <w:ind w:left="11152" w:hanging="1440"/>
      </w:pPr>
      <w:rPr>
        <w:rFonts w:hint="default"/>
      </w:rPr>
    </w:lvl>
  </w:abstractNum>
  <w:num w:numId="1">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4"/>
  </w:num>
  <w:num w:numId="3">
    <w:abstractNumId w:val="17"/>
  </w:num>
  <w:num w:numId="4">
    <w:abstractNumId w:val="25"/>
  </w:num>
  <w:num w:numId="5">
    <w:abstractNumId w:val="2"/>
  </w:num>
  <w:num w:numId="6">
    <w:abstractNumId w:val="22"/>
  </w:num>
  <w:num w:numId="7">
    <w:abstractNumId w:val="7"/>
  </w:num>
  <w:num w:numId="8">
    <w:abstractNumId w:val="13"/>
  </w:num>
  <w:num w:numId="9">
    <w:abstractNumId w:val="18"/>
  </w:num>
  <w:num w:numId="10">
    <w:abstractNumId w:val="24"/>
  </w:num>
  <w:num w:numId="11">
    <w:abstractNumId w:val="13"/>
  </w:num>
  <w:num w:numId="12">
    <w:abstractNumId w:val="1"/>
  </w:num>
  <w:num w:numId="13">
    <w:abstractNumId w:val="16"/>
  </w:num>
  <w:num w:numId="14">
    <w:abstractNumId w:val="8"/>
  </w:num>
  <w:num w:numId="15">
    <w:abstractNumId w:val="11"/>
  </w:num>
  <w:num w:numId="16">
    <w:abstractNumId w:val="13"/>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6"/>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num>
  <w:num w:numId="21">
    <w:abstractNumId w:val="20"/>
  </w:num>
  <w:num w:numId="22">
    <w:abstractNumId w:val="10"/>
  </w:num>
  <w:num w:numId="23">
    <w:abstractNumId w:val="21"/>
  </w:num>
  <w:num w:numId="2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5"/>
  </w:num>
  <w:num w:numId="39">
    <w:abstractNumId w:val="6"/>
  </w:num>
  <w:num w:numId="40">
    <w:abstractNumId w:val="19"/>
  </w:num>
  <w:num w:numId="41">
    <w:abstractNumId w:val="23"/>
  </w:num>
  <w:num w:numId="42">
    <w:abstractNumId w:val="26"/>
  </w:num>
  <w:num w:numId="43">
    <w:abstractNumId w:val="4"/>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hideSpellingErrors/>
  <w:hideGrammaticalErrors/>
  <w:trackRevisions/>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2B52"/>
    <w:rsid w:val="00000082"/>
    <w:rsid w:val="00000BB4"/>
    <w:rsid w:val="00001415"/>
    <w:rsid w:val="000021D9"/>
    <w:rsid w:val="000024E1"/>
    <w:rsid w:val="00002A4D"/>
    <w:rsid w:val="000031F7"/>
    <w:rsid w:val="00003CA6"/>
    <w:rsid w:val="000045A0"/>
    <w:rsid w:val="00004BF2"/>
    <w:rsid w:val="00004D43"/>
    <w:rsid w:val="000058EC"/>
    <w:rsid w:val="00005A9A"/>
    <w:rsid w:val="00005B33"/>
    <w:rsid w:val="00005C2B"/>
    <w:rsid w:val="0000627C"/>
    <w:rsid w:val="00007050"/>
    <w:rsid w:val="00010BDE"/>
    <w:rsid w:val="00010F5F"/>
    <w:rsid w:val="0001196B"/>
    <w:rsid w:val="00011DBB"/>
    <w:rsid w:val="00012E5F"/>
    <w:rsid w:val="00013195"/>
    <w:rsid w:val="00013C9A"/>
    <w:rsid w:val="00013E10"/>
    <w:rsid w:val="000143C3"/>
    <w:rsid w:val="00014638"/>
    <w:rsid w:val="00014660"/>
    <w:rsid w:val="00014ECD"/>
    <w:rsid w:val="00015232"/>
    <w:rsid w:val="0001593F"/>
    <w:rsid w:val="0001605E"/>
    <w:rsid w:val="000163D8"/>
    <w:rsid w:val="00016A6F"/>
    <w:rsid w:val="000173EC"/>
    <w:rsid w:val="0001751B"/>
    <w:rsid w:val="00017AD7"/>
    <w:rsid w:val="00017B9B"/>
    <w:rsid w:val="00017C76"/>
    <w:rsid w:val="00017EE9"/>
    <w:rsid w:val="0002045B"/>
    <w:rsid w:val="00020734"/>
    <w:rsid w:val="00021B7A"/>
    <w:rsid w:val="00022720"/>
    <w:rsid w:val="000228CB"/>
    <w:rsid w:val="00022B6E"/>
    <w:rsid w:val="00023CF3"/>
    <w:rsid w:val="00023F27"/>
    <w:rsid w:val="00025285"/>
    <w:rsid w:val="00025408"/>
    <w:rsid w:val="000259B8"/>
    <w:rsid w:val="000270A3"/>
    <w:rsid w:val="00030153"/>
    <w:rsid w:val="00030286"/>
    <w:rsid w:val="00030497"/>
    <w:rsid w:val="00031290"/>
    <w:rsid w:val="00032328"/>
    <w:rsid w:val="00032C54"/>
    <w:rsid w:val="0003348B"/>
    <w:rsid w:val="00033568"/>
    <w:rsid w:val="0003405A"/>
    <w:rsid w:val="00034162"/>
    <w:rsid w:val="000341EF"/>
    <w:rsid w:val="000356D5"/>
    <w:rsid w:val="00036D70"/>
    <w:rsid w:val="00037AF9"/>
    <w:rsid w:val="00037E99"/>
    <w:rsid w:val="0004129A"/>
    <w:rsid w:val="000416E2"/>
    <w:rsid w:val="00041937"/>
    <w:rsid w:val="00041DBB"/>
    <w:rsid w:val="00042F98"/>
    <w:rsid w:val="000430DB"/>
    <w:rsid w:val="00044718"/>
    <w:rsid w:val="000450E5"/>
    <w:rsid w:val="0004553E"/>
    <w:rsid w:val="00046DBA"/>
    <w:rsid w:val="00050936"/>
    <w:rsid w:val="00050CA5"/>
    <w:rsid w:val="00052237"/>
    <w:rsid w:val="000527C5"/>
    <w:rsid w:val="00052ABA"/>
    <w:rsid w:val="0005398B"/>
    <w:rsid w:val="000539EA"/>
    <w:rsid w:val="00053AE2"/>
    <w:rsid w:val="00054518"/>
    <w:rsid w:val="0005462C"/>
    <w:rsid w:val="00054AEB"/>
    <w:rsid w:val="000563C8"/>
    <w:rsid w:val="00056402"/>
    <w:rsid w:val="0006280A"/>
    <w:rsid w:val="00062EB4"/>
    <w:rsid w:val="000632DC"/>
    <w:rsid w:val="00063453"/>
    <w:rsid w:val="00064235"/>
    <w:rsid w:val="00064A85"/>
    <w:rsid w:val="00065C9E"/>
    <w:rsid w:val="00066291"/>
    <w:rsid w:val="00067163"/>
    <w:rsid w:val="00067C2B"/>
    <w:rsid w:val="00070DA2"/>
    <w:rsid w:val="00070EBA"/>
    <w:rsid w:val="00070F58"/>
    <w:rsid w:val="0007203F"/>
    <w:rsid w:val="00072A15"/>
    <w:rsid w:val="00072AAE"/>
    <w:rsid w:val="0007317C"/>
    <w:rsid w:val="00073419"/>
    <w:rsid w:val="0007350F"/>
    <w:rsid w:val="000737FE"/>
    <w:rsid w:val="00073858"/>
    <w:rsid w:val="000768F9"/>
    <w:rsid w:val="00076D47"/>
    <w:rsid w:val="00076DA1"/>
    <w:rsid w:val="00077BA1"/>
    <w:rsid w:val="00080149"/>
    <w:rsid w:val="00080487"/>
    <w:rsid w:val="00080557"/>
    <w:rsid w:val="0008058E"/>
    <w:rsid w:val="00080891"/>
    <w:rsid w:val="00080A17"/>
    <w:rsid w:val="0008105C"/>
    <w:rsid w:val="0008133F"/>
    <w:rsid w:val="00081AD0"/>
    <w:rsid w:val="00081F69"/>
    <w:rsid w:val="00082077"/>
    <w:rsid w:val="0008312B"/>
    <w:rsid w:val="00083949"/>
    <w:rsid w:val="00083B05"/>
    <w:rsid w:val="00083D44"/>
    <w:rsid w:val="0008438B"/>
    <w:rsid w:val="000845B5"/>
    <w:rsid w:val="00084A61"/>
    <w:rsid w:val="0008508F"/>
    <w:rsid w:val="000850B7"/>
    <w:rsid w:val="0008577C"/>
    <w:rsid w:val="00085D57"/>
    <w:rsid w:val="00086F6F"/>
    <w:rsid w:val="00087123"/>
    <w:rsid w:val="000873CB"/>
    <w:rsid w:val="000911DB"/>
    <w:rsid w:val="0009124B"/>
    <w:rsid w:val="000914FE"/>
    <w:rsid w:val="00091504"/>
    <w:rsid w:val="00091897"/>
    <w:rsid w:val="00092021"/>
    <w:rsid w:val="00093F97"/>
    <w:rsid w:val="000940CA"/>
    <w:rsid w:val="0009568F"/>
    <w:rsid w:val="00095742"/>
    <w:rsid w:val="00096052"/>
    <w:rsid w:val="00096220"/>
    <w:rsid w:val="0009647F"/>
    <w:rsid w:val="000965CC"/>
    <w:rsid w:val="00097882"/>
    <w:rsid w:val="000A0361"/>
    <w:rsid w:val="000A0A17"/>
    <w:rsid w:val="000A122C"/>
    <w:rsid w:val="000A1AB5"/>
    <w:rsid w:val="000A25A1"/>
    <w:rsid w:val="000A2CFB"/>
    <w:rsid w:val="000A3738"/>
    <w:rsid w:val="000A3F63"/>
    <w:rsid w:val="000A504E"/>
    <w:rsid w:val="000A6954"/>
    <w:rsid w:val="000A6EEC"/>
    <w:rsid w:val="000A7CCF"/>
    <w:rsid w:val="000B087D"/>
    <w:rsid w:val="000B0EBB"/>
    <w:rsid w:val="000B21BC"/>
    <w:rsid w:val="000B394C"/>
    <w:rsid w:val="000B442D"/>
    <w:rsid w:val="000B58CD"/>
    <w:rsid w:val="000B5A35"/>
    <w:rsid w:val="000B6A57"/>
    <w:rsid w:val="000B6FCD"/>
    <w:rsid w:val="000B73F9"/>
    <w:rsid w:val="000B7BE2"/>
    <w:rsid w:val="000C00F3"/>
    <w:rsid w:val="000C024C"/>
    <w:rsid w:val="000C0272"/>
    <w:rsid w:val="000C08A2"/>
    <w:rsid w:val="000C09A5"/>
    <w:rsid w:val="000C0AEF"/>
    <w:rsid w:val="000C1B1A"/>
    <w:rsid w:val="000C1B78"/>
    <w:rsid w:val="000C2ACD"/>
    <w:rsid w:val="000C3113"/>
    <w:rsid w:val="000C3910"/>
    <w:rsid w:val="000C4175"/>
    <w:rsid w:val="000C547A"/>
    <w:rsid w:val="000C561D"/>
    <w:rsid w:val="000C56BE"/>
    <w:rsid w:val="000C5FA4"/>
    <w:rsid w:val="000C7EF3"/>
    <w:rsid w:val="000D08A2"/>
    <w:rsid w:val="000D08E1"/>
    <w:rsid w:val="000D08F2"/>
    <w:rsid w:val="000D0EBA"/>
    <w:rsid w:val="000D185D"/>
    <w:rsid w:val="000D1DA0"/>
    <w:rsid w:val="000D72B6"/>
    <w:rsid w:val="000D7D7D"/>
    <w:rsid w:val="000E015D"/>
    <w:rsid w:val="000E09F7"/>
    <w:rsid w:val="000E185A"/>
    <w:rsid w:val="000E1B00"/>
    <w:rsid w:val="000E1B43"/>
    <w:rsid w:val="000E1B4B"/>
    <w:rsid w:val="000E1EFD"/>
    <w:rsid w:val="000E2B52"/>
    <w:rsid w:val="000E2FB8"/>
    <w:rsid w:val="000E3352"/>
    <w:rsid w:val="000E42D3"/>
    <w:rsid w:val="000E4549"/>
    <w:rsid w:val="000E46EF"/>
    <w:rsid w:val="000E48CB"/>
    <w:rsid w:val="000E4CC0"/>
    <w:rsid w:val="000E53F5"/>
    <w:rsid w:val="000E5520"/>
    <w:rsid w:val="000E628A"/>
    <w:rsid w:val="000E6A96"/>
    <w:rsid w:val="000E6B3A"/>
    <w:rsid w:val="000E7289"/>
    <w:rsid w:val="000E7617"/>
    <w:rsid w:val="000E78D5"/>
    <w:rsid w:val="000F0256"/>
    <w:rsid w:val="000F0795"/>
    <w:rsid w:val="000F1305"/>
    <w:rsid w:val="000F1651"/>
    <w:rsid w:val="000F1F2F"/>
    <w:rsid w:val="000F206E"/>
    <w:rsid w:val="000F27A0"/>
    <w:rsid w:val="000F2A54"/>
    <w:rsid w:val="000F3455"/>
    <w:rsid w:val="000F35E7"/>
    <w:rsid w:val="000F3F36"/>
    <w:rsid w:val="000F4D3D"/>
    <w:rsid w:val="000F57B6"/>
    <w:rsid w:val="000F59A2"/>
    <w:rsid w:val="000F5A67"/>
    <w:rsid w:val="000F6A2B"/>
    <w:rsid w:val="000F7612"/>
    <w:rsid w:val="000F77F6"/>
    <w:rsid w:val="000F7CB3"/>
    <w:rsid w:val="000F7F19"/>
    <w:rsid w:val="001006A0"/>
    <w:rsid w:val="00100AD9"/>
    <w:rsid w:val="00101093"/>
    <w:rsid w:val="00101B35"/>
    <w:rsid w:val="0010256B"/>
    <w:rsid w:val="00104C1D"/>
    <w:rsid w:val="00105256"/>
    <w:rsid w:val="0010551A"/>
    <w:rsid w:val="00105821"/>
    <w:rsid w:val="0010620D"/>
    <w:rsid w:val="0010628D"/>
    <w:rsid w:val="0010649D"/>
    <w:rsid w:val="00106F08"/>
    <w:rsid w:val="001072B4"/>
    <w:rsid w:val="00107972"/>
    <w:rsid w:val="00107981"/>
    <w:rsid w:val="001104F5"/>
    <w:rsid w:val="00110E58"/>
    <w:rsid w:val="00111528"/>
    <w:rsid w:val="00112D2D"/>
    <w:rsid w:val="00113DAA"/>
    <w:rsid w:val="00114BF0"/>
    <w:rsid w:val="00114F55"/>
    <w:rsid w:val="00115064"/>
    <w:rsid w:val="001153DD"/>
    <w:rsid w:val="00115B8A"/>
    <w:rsid w:val="00115D1A"/>
    <w:rsid w:val="00115EFA"/>
    <w:rsid w:val="00115F1F"/>
    <w:rsid w:val="00115F9E"/>
    <w:rsid w:val="00116704"/>
    <w:rsid w:val="0011686E"/>
    <w:rsid w:val="001172B0"/>
    <w:rsid w:val="00117804"/>
    <w:rsid w:val="00120C4F"/>
    <w:rsid w:val="00121BF0"/>
    <w:rsid w:val="00121D04"/>
    <w:rsid w:val="00121DDF"/>
    <w:rsid w:val="00122769"/>
    <w:rsid w:val="00123684"/>
    <w:rsid w:val="00123BAD"/>
    <w:rsid w:val="001242E2"/>
    <w:rsid w:val="0012472C"/>
    <w:rsid w:val="0012560C"/>
    <w:rsid w:val="00125D62"/>
    <w:rsid w:val="00127023"/>
    <w:rsid w:val="00131263"/>
    <w:rsid w:val="00131A84"/>
    <w:rsid w:val="001320E2"/>
    <w:rsid w:val="001327B5"/>
    <w:rsid w:val="001328A3"/>
    <w:rsid w:val="00132C9A"/>
    <w:rsid w:val="00134B06"/>
    <w:rsid w:val="00134EE0"/>
    <w:rsid w:val="00135796"/>
    <w:rsid w:val="00136A08"/>
    <w:rsid w:val="001372AF"/>
    <w:rsid w:val="001407F2"/>
    <w:rsid w:val="001407F3"/>
    <w:rsid w:val="00141059"/>
    <w:rsid w:val="0014175E"/>
    <w:rsid w:val="0014270D"/>
    <w:rsid w:val="001427A7"/>
    <w:rsid w:val="001429CA"/>
    <w:rsid w:val="00142B8F"/>
    <w:rsid w:val="00143126"/>
    <w:rsid w:val="001437F8"/>
    <w:rsid w:val="001438DD"/>
    <w:rsid w:val="00143CA9"/>
    <w:rsid w:val="00145305"/>
    <w:rsid w:val="00145D51"/>
    <w:rsid w:val="00145DF3"/>
    <w:rsid w:val="001466FD"/>
    <w:rsid w:val="00146AA3"/>
    <w:rsid w:val="00147375"/>
    <w:rsid w:val="001473CC"/>
    <w:rsid w:val="00147AD1"/>
    <w:rsid w:val="00151847"/>
    <w:rsid w:val="0015278E"/>
    <w:rsid w:val="00153155"/>
    <w:rsid w:val="00153195"/>
    <w:rsid w:val="00153650"/>
    <w:rsid w:val="00153A39"/>
    <w:rsid w:val="0015406B"/>
    <w:rsid w:val="001562A7"/>
    <w:rsid w:val="001578CF"/>
    <w:rsid w:val="00157CCF"/>
    <w:rsid w:val="001609B5"/>
    <w:rsid w:val="001611BB"/>
    <w:rsid w:val="00162881"/>
    <w:rsid w:val="00162BF3"/>
    <w:rsid w:val="00163D7B"/>
    <w:rsid w:val="00164CF0"/>
    <w:rsid w:val="001660FD"/>
    <w:rsid w:val="0016644F"/>
    <w:rsid w:val="00166B5C"/>
    <w:rsid w:val="00166F7D"/>
    <w:rsid w:val="0016700B"/>
    <w:rsid w:val="001677F8"/>
    <w:rsid w:val="00167B98"/>
    <w:rsid w:val="00174C78"/>
    <w:rsid w:val="00174E23"/>
    <w:rsid w:val="00174EE1"/>
    <w:rsid w:val="00175094"/>
    <w:rsid w:val="0017540E"/>
    <w:rsid w:val="00176865"/>
    <w:rsid w:val="00176A49"/>
    <w:rsid w:val="001776D0"/>
    <w:rsid w:val="001807EB"/>
    <w:rsid w:val="00181B22"/>
    <w:rsid w:val="00181C76"/>
    <w:rsid w:val="00182DA9"/>
    <w:rsid w:val="00184477"/>
    <w:rsid w:val="00184EA0"/>
    <w:rsid w:val="00185064"/>
    <w:rsid w:val="00185D09"/>
    <w:rsid w:val="0018610B"/>
    <w:rsid w:val="00186DCF"/>
    <w:rsid w:val="00186EA3"/>
    <w:rsid w:val="00187048"/>
    <w:rsid w:val="0018714B"/>
    <w:rsid w:val="00187A02"/>
    <w:rsid w:val="00190C5A"/>
    <w:rsid w:val="00190E14"/>
    <w:rsid w:val="00191065"/>
    <w:rsid w:val="001922E9"/>
    <w:rsid w:val="00193506"/>
    <w:rsid w:val="001936F2"/>
    <w:rsid w:val="0019491D"/>
    <w:rsid w:val="00194B44"/>
    <w:rsid w:val="001955BF"/>
    <w:rsid w:val="00196107"/>
    <w:rsid w:val="001965E9"/>
    <w:rsid w:val="00196840"/>
    <w:rsid w:val="001975B1"/>
    <w:rsid w:val="001A16FF"/>
    <w:rsid w:val="001A36E5"/>
    <w:rsid w:val="001A3A1D"/>
    <w:rsid w:val="001A45D2"/>
    <w:rsid w:val="001A5191"/>
    <w:rsid w:val="001A52FF"/>
    <w:rsid w:val="001A5DF7"/>
    <w:rsid w:val="001A7128"/>
    <w:rsid w:val="001A73CF"/>
    <w:rsid w:val="001A7684"/>
    <w:rsid w:val="001B161E"/>
    <w:rsid w:val="001B1F84"/>
    <w:rsid w:val="001B2326"/>
    <w:rsid w:val="001B29DF"/>
    <w:rsid w:val="001B4483"/>
    <w:rsid w:val="001B44E8"/>
    <w:rsid w:val="001B47F2"/>
    <w:rsid w:val="001B4D20"/>
    <w:rsid w:val="001B6CAC"/>
    <w:rsid w:val="001B740A"/>
    <w:rsid w:val="001B7903"/>
    <w:rsid w:val="001B7AB4"/>
    <w:rsid w:val="001C0279"/>
    <w:rsid w:val="001C0328"/>
    <w:rsid w:val="001C06E7"/>
    <w:rsid w:val="001C0C98"/>
    <w:rsid w:val="001C0F13"/>
    <w:rsid w:val="001C1170"/>
    <w:rsid w:val="001C2082"/>
    <w:rsid w:val="001C24BE"/>
    <w:rsid w:val="001C2732"/>
    <w:rsid w:val="001C309F"/>
    <w:rsid w:val="001C31DF"/>
    <w:rsid w:val="001C36B1"/>
    <w:rsid w:val="001C3722"/>
    <w:rsid w:val="001C3B06"/>
    <w:rsid w:val="001C3C4A"/>
    <w:rsid w:val="001C4291"/>
    <w:rsid w:val="001C600A"/>
    <w:rsid w:val="001C614E"/>
    <w:rsid w:val="001C705B"/>
    <w:rsid w:val="001C7225"/>
    <w:rsid w:val="001D087A"/>
    <w:rsid w:val="001D0FD6"/>
    <w:rsid w:val="001D12F0"/>
    <w:rsid w:val="001D13FC"/>
    <w:rsid w:val="001D1D32"/>
    <w:rsid w:val="001D2B08"/>
    <w:rsid w:val="001D4CFF"/>
    <w:rsid w:val="001D58E3"/>
    <w:rsid w:val="001D6B29"/>
    <w:rsid w:val="001D6E0D"/>
    <w:rsid w:val="001D73C8"/>
    <w:rsid w:val="001E127F"/>
    <w:rsid w:val="001E153D"/>
    <w:rsid w:val="001E1D44"/>
    <w:rsid w:val="001E29CB"/>
    <w:rsid w:val="001E2CE3"/>
    <w:rsid w:val="001E484A"/>
    <w:rsid w:val="001E53CC"/>
    <w:rsid w:val="001E5E17"/>
    <w:rsid w:val="001E5E7A"/>
    <w:rsid w:val="001E65F7"/>
    <w:rsid w:val="001E7161"/>
    <w:rsid w:val="001E7528"/>
    <w:rsid w:val="001E78CF"/>
    <w:rsid w:val="001E7B06"/>
    <w:rsid w:val="001F0981"/>
    <w:rsid w:val="001F0F37"/>
    <w:rsid w:val="001F151F"/>
    <w:rsid w:val="001F1D85"/>
    <w:rsid w:val="001F2A99"/>
    <w:rsid w:val="001F2C4D"/>
    <w:rsid w:val="001F2F1E"/>
    <w:rsid w:val="001F2FCD"/>
    <w:rsid w:val="001F3EE5"/>
    <w:rsid w:val="001F3FB3"/>
    <w:rsid w:val="001F4622"/>
    <w:rsid w:val="001F4D65"/>
    <w:rsid w:val="001F4DD9"/>
    <w:rsid w:val="001F5615"/>
    <w:rsid w:val="001F591C"/>
    <w:rsid w:val="001F6347"/>
    <w:rsid w:val="001F65B3"/>
    <w:rsid w:val="001F67E8"/>
    <w:rsid w:val="001F75BB"/>
    <w:rsid w:val="001F7D73"/>
    <w:rsid w:val="00200498"/>
    <w:rsid w:val="00200DF4"/>
    <w:rsid w:val="002011F6"/>
    <w:rsid w:val="002012B2"/>
    <w:rsid w:val="002031C9"/>
    <w:rsid w:val="002032A8"/>
    <w:rsid w:val="00204175"/>
    <w:rsid w:val="0020462E"/>
    <w:rsid w:val="00205137"/>
    <w:rsid w:val="0020560A"/>
    <w:rsid w:val="00205691"/>
    <w:rsid w:val="002057E0"/>
    <w:rsid w:val="00205A19"/>
    <w:rsid w:val="00206287"/>
    <w:rsid w:val="00206EA9"/>
    <w:rsid w:val="00207449"/>
    <w:rsid w:val="002075E4"/>
    <w:rsid w:val="00210F61"/>
    <w:rsid w:val="00212871"/>
    <w:rsid w:val="00212B51"/>
    <w:rsid w:val="00212DB3"/>
    <w:rsid w:val="00214EA1"/>
    <w:rsid w:val="00214F5D"/>
    <w:rsid w:val="00215277"/>
    <w:rsid w:val="002154D5"/>
    <w:rsid w:val="00215565"/>
    <w:rsid w:val="002169AE"/>
    <w:rsid w:val="00216EBC"/>
    <w:rsid w:val="00217025"/>
    <w:rsid w:val="002172D6"/>
    <w:rsid w:val="002179AB"/>
    <w:rsid w:val="0022009F"/>
    <w:rsid w:val="00220243"/>
    <w:rsid w:val="00220905"/>
    <w:rsid w:val="002215B3"/>
    <w:rsid w:val="00221AFB"/>
    <w:rsid w:val="00221F73"/>
    <w:rsid w:val="00223853"/>
    <w:rsid w:val="00223A54"/>
    <w:rsid w:val="00223BED"/>
    <w:rsid w:val="00223F7C"/>
    <w:rsid w:val="00224250"/>
    <w:rsid w:val="00225383"/>
    <w:rsid w:val="00225EAE"/>
    <w:rsid w:val="002268E9"/>
    <w:rsid w:val="00226AEE"/>
    <w:rsid w:val="0022745E"/>
    <w:rsid w:val="00232892"/>
    <w:rsid w:val="00232A40"/>
    <w:rsid w:val="00233E60"/>
    <w:rsid w:val="00234B96"/>
    <w:rsid w:val="002351F9"/>
    <w:rsid w:val="00235C45"/>
    <w:rsid w:val="0023614F"/>
    <w:rsid w:val="0023635E"/>
    <w:rsid w:val="00236F19"/>
    <w:rsid w:val="002372E8"/>
    <w:rsid w:val="0023745C"/>
    <w:rsid w:val="00240241"/>
    <w:rsid w:val="00240693"/>
    <w:rsid w:val="00242314"/>
    <w:rsid w:val="00242C24"/>
    <w:rsid w:val="00242D40"/>
    <w:rsid w:val="002439D1"/>
    <w:rsid w:val="00244CA7"/>
    <w:rsid w:val="002451F2"/>
    <w:rsid w:val="00245A78"/>
    <w:rsid w:val="00245DA4"/>
    <w:rsid w:val="00245DC6"/>
    <w:rsid w:val="00245E04"/>
    <w:rsid w:val="00245F5A"/>
    <w:rsid w:val="0024614F"/>
    <w:rsid w:val="00246395"/>
    <w:rsid w:val="00246696"/>
    <w:rsid w:val="00246727"/>
    <w:rsid w:val="00246C37"/>
    <w:rsid w:val="00247740"/>
    <w:rsid w:val="00247FDA"/>
    <w:rsid w:val="00250153"/>
    <w:rsid w:val="002514AD"/>
    <w:rsid w:val="00251794"/>
    <w:rsid w:val="00253832"/>
    <w:rsid w:val="002541E8"/>
    <w:rsid w:val="00254AE7"/>
    <w:rsid w:val="00256038"/>
    <w:rsid w:val="002572E3"/>
    <w:rsid w:val="00257ED3"/>
    <w:rsid w:val="002608CC"/>
    <w:rsid w:val="002625A3"/>
    <w:rsid w:val="002628B6"/>
    <w:rsid w:val="002667AE"/>
    <w:rsid w:val="00266A87"/>
    <w:rsid w:val="00266D94"/>
    <w:rsid w:val="00266EFF"/>
    <w:rsid w:val="00267680"/>
    <w:rsid w:val="0027068D"/>
    <w:rsid w:val="002711F7"/>
    <w:rsid w:val="00271231"/>
    <w:rsid w:val="002718AE"/>
    <w:rsid w:val="002720A4"/>
    <w:rsid w:val="00272563"/>
    <w:rsid w:val="0027275F"/>
    <w:rsid w:val="0027289A"/>
    <w:rsid w:val="002732A3"/>
    <w:rsid w:val="00273962"/>
    <w:rsid w:val="0027398B"/>
    <w:rsid w:val="00273BEB"/>
    <w:rsid w:val="0027475F"/>
    <w:rsid w:val="00274830"/>
    <w:rsid w:val="002749AB"/>
    <w:rsid w:val="00274C55"/>
    <w:rsid w:val="002764FA"/>
    <w:rsid w:val="00276653"/>
    <w:rsid w:val="00276B21"/>
    <w:rsid w:val="00277124"/>
    <w:rsid w:val="002778F7"/>
    <w:rsid w:val="00277E20"/>
    <w:rsid w:val="00280230"/>
    <w:rsid w:val="00280BC4"/>
    <w:rsid w:val="00280E95"/>
    <w:rsid w:val="00280F0B"/>
    <w:rsid w:val="00281756"/>
    <w:rsid w:val="00282D82"/>
    <w:rsid w:val="002839FA"/>
    <w:rsid w:val="00283A14"/>
    <w:rsid w:val="0028548A"/>
    <w:rsid w:val="002866E7"/>
    <w:rsid w:val="00286BD1"/>
    <w:rsid w:val="00286D3B"/>
    <w:rsid w:val="00287077"/>
    <w:rsid w:val="002871CB"/>
    <w:rsid w:val="00287550"/>
    <w:rsid w:val="002877DB"/>
    <w:rsid w:val="00287A8D"/>
    <w:rsid w:val="00287EEE"/>
    <w:rsid w:val="0029022A"/>
    <w:rsid w:val="002905BC"/>
    <w:rsid w:val="00291D5F"/>
    <w:rsid w:val="00291F29"/>
    <w:rsid w:val="00292007"/>
    <w:rsid w:val="002925C2"/>
    <w:rsid w:val="00292B49"/>
    <w:rsid w:val="00293F2C"/>
    <w:rsid w:val="00294140"/>
    <w:rsid w:val="002942C6"/>
    <w:rsid w:val="00294549"/>
    <w:rsid w:val="00294610"/>
    <w:rsid w:val="00294F3E"/>
    <w:rsid w:val="0029514B"/>
    <w:rsid w:val="002956CD"/>
    <w:rsid w:val="00296749"/>
    <w:rsid w:val="00296B19"/>
    <w:rsid w:val="00297382"/>
    <w:rsid w:val="0029781E"/>
    <w:rsid w:val="00297C68"/>
    <w:rsid w:val="00297C7F"/>
    <w:rsid w:val="002A0442"/>
    <w:rsid w:val="002A119A"/>
    <w:rsid w:val="002A2FEA"/>
    <w:rsid w:val="002A312C"/>
    <w:rsid w:val="002A345D"/>
    <w:rsid w:val="002A3C5C"/>
    <w:rsid w:val="002A48C9"/>
    <w:rsid w:val="002A510B"/>
    <w:rsid w:val="002A54BD"/>
    <w:rsid w:val="002A69A2"/>
    <w:rsid w:val="002A7059"/>
    <w:rsid w:val="002A71D9"/>
    <w:rsid w:val="002A73F7"/>
    <w:rsid w:val="002B1E10"/>
    <w:rsid w:val="002B213A"/>
    <w:rsid w:val="002B271A"/>
    <w:rsid w:val="002B298A"/>
    <w:rsid w:val="002B29D1"/>
    <w:rsid w:val="002B2B13"/>
    <w:rsid w:val="002B2E6E"/>
    <w:rsid w:val="002B3AA4"/>
    <w:rsid w:val="002B3C31"/>
    <w:rsid w:val="002B4924"/>
    <w:rsid w:val="002B5280"/>
    <w:rsid w:val="002B543F"/>
    <w:rsid w:val="002B5E97"/>
    <w:rsid w:val="002B6DCA"/>
    <w:rsid w:val="002B6DD1"/>
    <w:rsid w:val="002B7338"/>
    <w:rsid w:val="002C0AA6"/>
    <w:rsid w:val="002C1141"/>
    <w:rsid w:val="002C18BE"/>
    <w:rsid w:val="002C1F21"/>
    <w:rsid w:val="002C22F5"/>
    <w:rsid w:val="002C2E65"/>
    <w:rsid w:val="002C333D"/>
    <w:rsid w:val="002C3B0E"/>
    <w:rsid w:val="002C3DB7"/>
    <w:rsid w:val="002C4120"/>
    <w:rsid w:val="002C447E"/>
    <w:rsid w:val="002C53B8"/>
    <w:rsid w:val="002C5BAB"/>
    <w:rsid w:val="002C6070"/>
    <w:rsid w:val="002C60C3"/>
    <w:rsid w:val="002C6916"/>
    <w:rsid w:val="002C7D3A"/>
    <w:rsid w:val="002D035D"/>
    <w:rsid w:val="002D08D6"/>
    <w:rsid w:val="002D0933"/>
    <w:rsid w:val="002D1D61"/>
    <w:rsid w:val="002D3262"/>
    <w:rsid w:val="002D3839"/>
    <w:rsid w:val="002D5706"/>
    <w:rsid w:val="002D6D4F"/>
    <w:rsid w:val="002D76C4"/>
    <w:rsid w:val="002D7F18"/>
    <w:rsid w:val="002E165D"/>
    <w:rsid w:val="002E1B13"/>
    <w:rsid w:val="002E1D23"/>
    <w:rsid w:val="002E21EC"/>
    <w:rsid w:val="002E274C"/>
    <w:rsid w:val="002E3241"/>
    <w:rsid w:val="002E3A94"/>
    <w:rsid w:val="002E443B"/>
    <w:rsid w:val="002E4658"/>
    <w:rsid w:val="002E492F"/>
    <w:rsid w:val="002E4ECC"/>
    <w:rsid w:val="002E5001"/>
    <w:rsid w:val="002E5A47"/>
    <w:rsid w:val="002E65A7"/>
    <w:rsid w:val="002E75AF"/>
    <w:rsid w:val="002E7F38"/>
    <w:rsid w:val="002E7F6D"/>
    <w:rsid w:val="002F01AC"/>
    <w:rsid w:val="002F04CE"/>
    <w:rsid w:val="002F1203"/>
    <w:rsid w:val="002F1F19"/>
    <w:rsid w:val="002F3856"/>
    <w:rsid w:val="002F3886"/>
    <w:rsid w:val="002F4512"/>
    <w:rsid w:val="002F4FAC"/>
    <w:rsid w:val="002F5AB4"/>
    <w:rsid w:val="002F5BE4"/>
    <w:rsid w:val="002F5CBA"/>
    <w:rsid w:val="002F646D"/>
    <w:rsid w:val="002F6529"/>
    <w:rsid w:val="002F7258"/>
    <w:rsid w:val="002F727C"/>
    <w:rsid w:val="00300841"/>
    <w:rsid w:val="003011DD"/>
    <w:rsid w:val="003018C1"/>
    <w:rsid w:val="00301F42"/>
    <w:rsid w:val="00303300"/>
    <w:rsid w:val="003034AD"/>
    <w:rsid w:val="00303C13"/>
    <w:rsid w:val="00304C2F"/>
    <w:rsid w:val="00304DAF"/>
    <w:rsid w:val="00304F0B"/>
    <w:rsid w:val="003051B8"/>
    <w:rsid w:val="0030563E"/>
    <w:rsid w:val="00307065"/>
    <w:rsid w:val="00310151"/>
    <w:rsid w:val="00311198"/>
    <w:rsid w:val="00312053"/>
    <w:rsid w:val="003121F1"/>
    <w:rsid w:val="00312644"/>
    <w:rsid w:val="00312769"/>
    <w:rsid w:val="00312C4B"/>
    <w:rsid w:val="00312D6B"/>
    <w:rsid w:val="00312FD5"/>
    <w:rsid w:val="00313853"/>
    <w:rsid w:val="00313C32"/>
    <w:rsid w:val="00313DFF"/>
    <w:rsid w:val="00313FF1"/>
    <w:rsid w:val="003141BA"/>
    <w:rsid w:val="003142C8"/>
    <w:rsid w:val="0031471B"/>
    <w:rsid w:val="00314BB2"/>
    <w:rsid w:val="00315353"/>
    <w:rsid w:val="0031651F"/>
    <w:rsid w:val="003173BC"/>
    <w:rsid w:val="003204F6"/>
    <w:rsid w:val="0032050F"/>
    <w:rsid w:val="0032269F"/>
    <w:rsid w:val="00322D8D"/>
    <w:rsid w:val="003232BE"/>
    <w:rsid w:val="003235A4"/>
    <w:rsid w:val="00323655"/>
    <w:rsid w:val="00323D4E"/>
    <w:rsid w:val="003241B0"/>
    <w:rsid w:val="00324754"/>
    <w:rsid w:val="003249AA"/>
    <w:rsid w:val="0032591D"/>
    <w:rsid w:val="0032602C"/>
    <w:rsid w:val="00326442"/>
    <w:rsid w:val="00326D5C"/>
    <w:rsid w:val="00326F9E"/>
    <w:rsid w:val="0032773B"/>
    <w:rsid w:val="00327B25"/>
    <w:rsid w:val="003312AA"/>
    <w:rsid w:val="00331901"/>
    <w:rsid w:val="00331DA2"/>
    <w:rsid w:val="00332A28"/>
    <w:rsid w:val="00332CC9"/>
    <w:rsid w:val="00333524"/>
    <w:rsid w:val="0033395E"/>
    <w:rsid w:val="0033532A"/>
    <w:rsid w:val="00335626"/>
    <w:rsid w:val="00335DFF"/>
    <w:rsid w:val="00335E47"/>
    <w:rsid w:val="0033606E"/>
    <w:rsid w:val="0033633D"/>
    <w:rsid w:val="00336447"/>
    <w:rsid w:val="003368F4"/>
    <w:rsid w:val="00337025"/>
    <w:rsid w:val="003373B8"/>
    <w:rsid w:val="003373C0"/>
    <w:rsid w:val="00337825"/>
    <w:rsid w:val="003402DF"/>
    <w:rsid w:val="003412D0"/>
    <w:rsid w:val="003412DA"/>
    <w:rsid w:val="00341960"/>
    <w:rsid w:val="00341BB9"/>
    <w:rsid w:val="00341E1D"/>
    <w:rsid w:val="00342A62"/>
    <w:rsid w:val="00342DAB"/>
    <w:rsid w:val="00343F91"/>
    <w:rsid w:val="003464AE"/>
    <w:rsid w:val="003469FD"/>
    <w:rsid w:val="00347223"/>
    <w:rsid w:val="00347CD6"/>
    <w:rsid w:val="00347E7E"/>
    <w:rsid w:val="003500BA"/>
    <w:rsid w:val="00350671"/>
    <w:rsid w:val="00350989"/>
    <w:rsid w:val="003511B8"/>
    <w:rsid w:val="0035126C"/>
    <w:rsid w:val="003519CD"/>
    <w:rsid w:val="00351BB1"/>
    <w:rsid w:val="00351C45"/>
    <w:rsid w:val="00352A25"/>
    <w:rsid w:val="00353C60"/>
    <w:rsid w:val="00354066"/>
    <w:rsid w:val="003557B3"/>
    <w:rsid w:val="003560DD"/>
    <w:rsid w:val="00357105"/>
    <w:rsid w:val="00357352"/>
    <w:rsid w:val="00357B6F"/>
    <w:rsid w:val="00357C45"/>
    <w:rsid w:val="00360D74"/>
    <w:rsid w:val="00363EDB"/>
    <w:rsid w:val="00364537"/>
    <w:rsid w:val="0036483A"/>
    <w:rsid w:val="0036506E"/>
    <w:rsid w:val="00365C1A"/>
    <w:rsid w:val="003661B5"/>
    <w:rsid w:val="00366951"/>
    <w:rsid w:val="003670B0"/>
    <w:rsid w:val="00367712"/>
    <w:rsid w:val="003730E4"/>
    <w:rsid w:val="00373CE9"/>
    <w:rsid w:val="00374341"/>
    <w:rsid w:val="00375F0E"/>
    <w:rsid w:val="00377884"/>
    <w:rsid w:val="003801B3"/>
    <w:rsid w:val="003814DC"/>
    <w:rsid w:val="00381B87"/>
    <w:rsid w:val="003826AA"/>
    <w:rsid w:val="00382D5C"/>
    <w:rsid w:val="00382E2F"/>
    <w:rsid w:val="00382F9F"/>
    <w:rsid w:val="00383480"/>
    <w:rsid w:val="00383B9B"/>
    <w:rsid w:val="00384275"/>
    <w:rsid w:val="00384310"/>
    <w:rsid w:val="00384C41"/>
    <w:rsid w:val="00385483"/>
    <w:rsid w:val="00385685"/>
    <w:rsid w:val="003857D4"/>
    <w:rsid w:val="00385A0E"/>
    <w:rsid w:val="00385C1B"/>
    <w:rsid w:val="0038652A"/>
    <w:rsid w:val="00386B24"/>
    <w:rsid w:val="00387232"/>
    <w:rsid w:val="00390352"/>
    <w:rsid w:val="0039117A"/>
    <w:rsid w:val="003927F0"/>
    <w:rsid w:val="003928AE"/>
    <w:rsid w:val="00394392"/>
    <w:rsid w:val="00394C70"/>
    <w:rsid w:val="00394E59"/>
    <w:rsid w:val="00395DD1"/>
    <w:rsid w:val="00396C64"/>
    <w:rsid w:val="00397761"/>
    <w:rsid w:val="00397826"/>
    <w:rsid w:val="00397CB2"/>
    <w:rsid w:val="00397EBF"/>
    <w:rsid w:val="00397FF7"/>
    <w:rsid w:val="003A0503"/>
    <w:rsid w:val="003A0999"/>
    <w:rsid w:val="003A0A7C"/>
    <w:rsid w:val="003A1564"/>
    <w:rsid w:val="003A2748"/>
    <w:rsid w:val="003A276D"/>
    <w:rsid w:val="003A2BC9"/>
    <w:rsid w:val="003A2C91"/>
    <w:rsid w:val="003A3362"/>
    <w:rsid w:val="003A37EE"/>
    <w:rsid w:val="003A3EB0"/>
    <w:rsid w:val="003A4186"/>
    <w:rsid w:val="003A43F5"/>
    <w:rsid w:val="003A47D0"/>
    <w:rsid w:val="003A5E1E"/>
    <w:rsid w:val="003A6491"/>
    <w:rsid w:val="003A6B47"/>
    <w:rsid w:val="003A6F49"/>
    <w:rsid w:val="003B084D"/>
    <w:rsid w:val="003B1046"/>
    <w:rsid w:val="003B14F8"/>
    <w:rsid w:val="003B1699"/>
    <w:rsid w:val="003B24B5"/>
    <w:rsid w:val="003B3E0B"/>
    <w:rsid w:val="003B3F7F"/>
    <w:rsid w:val="003B423C"/>
    <w:rsid w:val="003B51D8"/>
    <w:rsid w:val="003B52A7"/>
    <w:rsid w:val="003B5971"/>
    <w:rsid w:val="003B5A21"/>
    <w:rsid w:val="003B6095"/>
    <w:rsid w:val="003B6825"/>
    <w:rsid w:val="003B71E0"/>
    <w:rsid w:val="003B7B92"/>
    <w:rsid w:val="003C0693"/>
    <w:rsid w:val="003C0C24"/>
    <w:rsid w:val="003C1161"/>
    <w:rsid w:val="003C1274"/>
    <w:rsid w:val="003C155A"/>
    <w:rsid w:val="003C2216"/>
    <w:rsid w:val="003C4194"/>
    <w:rsid w:val="003C5122"/>
    <w:rsid w:val="003C5B67"/>
    <w:rsid w:val="003C5C34"/>
    <w:rsid w:val="003C5C38"/>
    <w:rsid w:val="003C676D"/>
    <w:rsid w:val="003C7FC7"/>
    <w:rsid w:val="003D04A4"/>
    <w:rsid w:val="003D0E95"/>
    <w:rsid w:val="003D1D99"/>
    <w:rsid w:val="003D248F"/>
    <w:rsid w:val="003D262E"/>
    <w:rsid w:val="003D283D"/>
    <w:rsid w:val="003D325C"/>
    <w:rsid w:val="003D3F0B"/>
    <w:rsid w:val="003D50F7"/>
    <w:rsid w:val="003D73D5"/>
    <w:rsid w:val="003D7707"/>
    <w:rsid w:val="003D78A4"/>
    <w:rsid w:val="003D7964"/>
    <w:rsid w:val="003D7F71"/>
    <w:rsid w:val="003E1BDE"/>
    <w:rsid w:val="003E22CF"/>
    <w:rsid w:val="003E2A38"/>
    <w:rsid w:val="003E2B3B"/>
    <w:rsid w:val="003E326C"/>
    <w:rsid w:val="003E41F3"/>
    <w:rsid w:val="003E462B"/>
    <w:rsid w:val="003E4C48"/>
    <w:rsid w:val="003E577D"/>
    <w:rsid w:val="003E59C8"/>
    <w:rsid w:val="003E6007"/>
    <w:rsid w:val="003E6591"/>
    <w:rsid w:val="003E6C71"/>
    <w:rsid w:val="003E71D7"/>
    <w:rsid w:val="003E747E"/>
    <w:rsid w:val="003E7B1F"/>
    <w:rsid w:val="003E7D14"/>
    <w:rsid w:val="003F220C"/>
    <w:rsid w:val="003F2A43"/>
    <w:rsid w:val="003F2B0A"/>
    <w:rsid w:val="003F3DD8"/>
    <w:rsid w:val="003F4E93"/>
    <w:rsid w:val="003F5132"/>
    <w:rsid w:val="003F532B"/>
    <w:rsid w:val="003F5F52"/>
    <w:rsid w:val="003F6354"/>
    <w:rsid w:val="003F635F"/>
    <w:rsid w:val="003F6514"/>
    <w:rsid w:val="003F653C"/>
    <w:rsid w:val="003F665F"/>
    <w:rsid w:val="003F71DD"/>
    <w:rsid w:val="003F79C3"/>
    <w:rsid w:val="003F79F5"/>
    <w:rsid w:val="004008AA"/>
    <w:rsid w:val="00400E8D"/>
    <w:rsid w:val="00402368"/>
    <w:rsid w:val="004024D5"/>
    <w:rsid w:val="0040469D"/>
    <w:rsid w:val="00405FB6"/>
    <w:rsid w:val="004073E7"/>
    <w:rsid w:val="00407DF4"/>
    <w:rsid w:val="00407E22"/>
    <w:rsid w:val="00410503"/>
    <w:rsid w:val="00410F7A"/>
    <w:rsid w:val="00411364"/>
    <w:rsid w:val="0041150D"/>
    <w:rsid w:val="00411551"/>
    <w:rsid w:val="00412892"/>
    <w:rsid w:val="00413104"/>
    <w:rsid w:val="004135FF"/>
    <w:rsid w:val="00414FD1"/>
    <w:rsid w:val="0041641A"/>
    <w:rsid w:val="00416C5A"/>
    <w:rsid w:val="00416FC9"/>
    <w:rsid w:val="00417AAC"/>
    <w:rsid w:val="00421592"/>
    <w:rsid w:val="00421FB7"/>
    <w:rsid w:val="00423110"/>
    <w:rsid w:val="004232E1"/>
    <w:rsid w:val="00423AD2"/>
    <w:rsid w:val="00425FF4"/>
    <w:rsid w:val="00426517"/>
    <w:rsid w:val="004273F8"/>
    <w:rsid w:val="0042759C"/>
    <w:rsid w:val="00427D1A"/>
    <w:rsid w:val="00427EB4"/>
    <w:rsid w:val="004309DC"/>
    <w:rsid w:val="004332B1"/>
    <w:rsid w:val="00433BD1"/>
    <w:rsid w:val="00433D39"/>
    <w:rsid w:val="00434863"/>
    <w:rsid w:val="00434B89"/>
    <w:rsid w:val="004352D8"/>
    <w:rsid w:val="00435396"/>
    <w:rsid w:val="0043584E"/>
    <w:rsid w:val="00436924"/>
    <w:rsid w:val="00436BF1"/>
    <w:rsid w:val="00436C51"/>
    <w:rsid w:val="00436EC7"/>
    <w:rsid w:val="0043742D"/>
    <w:rsid w:val="004377F7"/>
    <w:rsid w:val="00437F2D"/>
    <w:rsid w:val="0044018E"/>
    <w:rsid w:val="00440E5C"/>
    <w:rsid w:val="00441014"/>
    <w:rsid w:val="0044107E"/>
    <w:rsid w:val="00441475"/>
    <w:rsid w:val="0044175E"/>
    <w:rsid w:val="0044179B"/>
    <w:rsid w:val="004421F2"/>
    <w:rsid w:val="00445D2D"/>
    <w:rsid w:val="00445E51"/>
    <w:rsid w:val="00446F47"/>
    <w:rsid w:val="004470B7"/>
    <w:rsid w:val="0044713B"/>
    <w:rsid w:val="00447614"/>
    <w:rsid w:val="004503B9"/>
    <w:rsid w:val="00450B1C"/>
    <w:rsid w:val="00450B5E"/>
    <w:rsid w:val="0045169E"/>
    <w:rsid w:val="00451A22"/>
    <w:rsid w:val="00452430"/>
    <w:rsid w:val="00452597"/>
    <w:rsid w:val="00452EE6"/>
    <w:rsid w:val="00453ADF"/>
    <w:rsid w:val="004541D3"/>
    <w:rsid w:val="00454273"/>
    <w:rsid w:val="00454773"/>
    <w:rsid w:val="00454FE0"/>
    <w:rsid w:val="00457839"/>
    <w:rsid w:val="004612B8"/>
    <w:rsid w:val="004614EB"/>
    <w:rsid w:val="004623B1"/>
    <w:rsid w:val="0046275E"/>
    <w:rsid w:val="004633A7"/>
    <w:rsid w:val="00464B4B"/>
    <w:rsid w:val="00464B67"/>
    <w:rsid w:val="0046566D"/>
    <w:rsid w:val="0046599A"/>
    <w:rsid w:val="00465AD2"/>
    <w:rsid w:val="00465FDB"/>
    <w:rsid w:val="004661B3"/>
    <w:rsid w:val="0046728D"/>
    <w:rsid w:val="00467B7C"/>
    <w:rsid w:val="00470780"/>
    <w:rsid w:val="00470C89"/>
    <w:rsid w:val="00470EB8"/>
    <w:rsid w:val="00470F00"/>
    <w:rsid w:val="004713CF"/>
    <w:rsid w:val="0047154A"/>
    <w:rsid w:val="004715A5"/>
    <w:rsid w:val="00471BE8"/>
    <w:rsid w:val="00471D06"/>
    <w:rsid w:val="0047201C"/>
    <w:rsid w:val="00472A75"/>
    <w:rsid w:val="00473BB8"/>
    <w:rsid w:val="0047421D"/>
    <w:rsid w:val="0047464E"/>
    <w:rsid w:val="00475BC4"/>
    <w:rsid w:val="00476CAB"/>
    <w:rsid w:val="004778BE"/>
    <w:rsid w:val="00477E78"/>
    <w:rsid w:val="00480908"/>
    <w:rsid w:val="00480A37"/>
    <w:rsid w:val="00480AC1"/>
    <w:rsid w:val="00481E17"/>
    <w:rsid w:val="004820E9"/>
    <w:rsid w:val="0048239B"/>
    <w:rsid w:val="00482FFB"/>
    <w:rsid w:val="00483284"/>
    <w:rsid w:val="00483B03"/>
    <w:rsid w:val="00483F27"/>
    <w:rsid w:val="00484583"/>
    <w:rsid w:val="00484A35"/>
    <w:rsid w:val="004852EB"/>
    <w:rsid w:val="0048569C"/>
    <w:rsid w:val="0048613B"/>
    <w:rsid w:val="00486D7F"/>
    <w:rsid w:val="00487F68"/>
    <w:rsid w:val="00490388"/>
    <w:rsid w:val="00490901"/>
    <w:rsid w:val="00490D4F"/>
    <w:rsid w:val="00492425"/>
    <w:rsid w:val="00492E33"/>
    <w:rsid w:val="00493B36"/>
    <w:rsid w:val="004949E1"/>
    <w:rsid w:val="004954DE"/>
    <w:rsid w:val="00495524"/>
    <w:rsid w:val="00495EFF"/>
    <w:rsid w:val="00497509"/>
    <w:rsid w:val="00497623"/>
    <w:rsid w:val="00497960"/>
    <w:rsid w:val="004A05A9"/>
    <w:rsid w:val="004A0749"/>
    <w:rsid w:val="004A13BD"/>
    <w:rsid w:val="004A1572"/>
    <w:rsid w:val="004A17CC"/>
    <w:rsid w:val="004A1997"/>
    <w:rsid w:val="004A3568"/>
    <w:rsid w:val="004A3F88"/>
    <w:rsid w:val="004A42E1"/>
    <w:rsid w:val="004A4BCB"/>
    <w:rsid w:val="004A4E1E"/>
    <w:rsid w:val="004A53E5"/>
    <w:rsid w:val="004A5F40"/>
    <w:rsid w:val="004A6773"/>
    <w:rsid w:val="004A6997"/>
    <w:rsid w:val="004A6AC9"/>
    <w:rsid w:val="004A7256"/>
    <w:rsid w:val="004A784A"/>
    <w:rsid w:val="004A78F9"/>
    <w:rsid w:val="004B0D36"/>
    <w:rsid w:val="004B1431"/>
    <w:rsid w:val="004B1BEB"/>
    <w:rsid w:val="004B1C16"/>
    <w:rsid w:val="004B2482"/>
    <w:rsid w:val="004B264C"/>
    <w:rsid w:val="004B2F36"/>
    <w:rsid w:val="004B31D5"/>
    <w:rsid w:val="004B37CA"/>
    <w:rsid w:val="004B3B64"/>
    <w:rsid w:val="004B3CCD"/>
    <w:rsid w:val="004B50B6"/>
    <w:rsid w:val="004B51C1"/>
    <w:rsid w:val="004B6729"/>
    <w:rsid w:val="004B6992"/>
    <w:rsid w:val="004B7735"/>
    <w:rsid w:val="004C00DF"/>
    <w:rsid w:val="004C0376"/>
    <w:rsid w:val="004C06F0"/>
    <w:rsid w:val="004C073E"/>
    <w:rsid w:val="004C0915"/>
    <w:rsid w:val="004C0FBF"/>
    <w:rsid w:val="004C157A"/>
    <w:rsid w:val="004C210C"/>
    <w:rsid w:val="004C23DD"/>
    <w:rsid w:val="004C2A91"/>
    <w:rsid w:val="004C2DC3"/>
    <w:rsid w:val="004C4126"/>
    <w:rsid w:val="004C4941"/>
    <w:rsid w:val="004C653B"/>
    <w:rsid w:val="004C79FD"/>
    <w:rsid w:val="004D090A"/>
    <w:rsid w:val="004D0CFA"/>
    <w:rsid w:val="004D0FCE"/>
    <w:rsid w:val="004D11FE"/>
    <w:rsid w:val="004D1D44"/>
    <w:rsid w:val="004D22D6"/>
    <w:rsid w:val="004D2D16"/>
    <w:rsid w:val="004D4155"/>
    <w:rsid w:val="004D4953"/>
    <w:rsid w:val="004D4BBC"/>
    <w:rsid w:val="004D4D35"/>
    <w:rsid w:val="004D51BB"/>
    <w:rsid w:val="004D548D"/>
    <w:rsid w:val="004D5BEC"/>
    <w:rsid w:val="004D6A2E"/>
    <w:rsid w:val="004D7C45"/>
    <w:rsid w:val="004D7CD3"/>
    <w:rsid w:val="004E0DDC"/>
    <w:rsid w:val="004E0FA6"/>
    <w:rsid w:val="004E1181"/>
    <w:rsid w:val="004E123A"/>
    <w:rsid w:val="004E18F8"/>
    <w:rsid w:val="004E1B9E"/>
    <w:rsid w:val="004E2DF8"/>
    <w:rsid w:val="004E3552"/>
    <w:rsid w:val="004E38D7"/>
    <w:rsid w:val="004E3D38"/>
    <w:rsid w:val="004E47D8"/>
    <w:rsid w:val="004E4DC0"/>
    <w:rsid w:val="004E5597"/>
    <w:rsid w:val="004E55BD"/>
    <w:rsid w:val="004E581E"/>
    <w:rsid w:val="004E5A1F"/>
    <w:rsid w:val="004E7AEE"/>
    <w:rsid w:val="004F02CF"/>
    <w:rsid w:val="004F2518"/>
    <w:rsid w:val="004F25E4"/>
    <w:rsid w:val="004F2E0C"/>
    <w:rsid w:val="004F464B"/>
    <w:rsid w:val="004F498E"/>
    <w:rsid w:val="004F502E"/>
    <w:rsid w:val="004F50CE"/>
    <w:rsid w:val="004F58AA"/>
    <w:rsid w:val="004F5ADC"/>
    <w:rsid w:val="004F5DFC"/>
    <w:rsid w:val="004F67B1"/>
    <w:rsid w:val="004F73D8"/>
    <w:rsid w:val="004F796B"/>
    <w:rsid w:val="00501BA7"/>
    <w:rsid w:val="00501F6C"/>
    <w:rsid w:val="00502427"/>
    <w:rsid w:val="005028FD"/>
    <w:rsid w:val="00502C5D"/>
    <w:rsid w:val="0050353C"/>
    <w:rsid w:val="0050484F"/>
    <w:rsid w:val="00504A91"/>
    <w:rsid w:val="00504B6D"/>
    <w:rsid w:val="005057EE"/>
    <w:rsid w:val="005062F3"/>
    <w:rsid w:val="005064AE"/>
    <w:rsid w:val="0050652C"/>
    <w:rsid w:val="0050656F"/>
    <w:rsid w:val="005067A6"/>
    <w:rsid w:val="00506AF3"/>
    <w:rsid w:val="00507A8E"/>
    <w:rsid w:val="00510A22"/>
    <w:rsid w:val="00511AB7"/>
    <w:rsid w:val="00511F74"/>
    <w:rsid w:val="0051220B"/>
    <w:rsid w:val="00512587"/>
    <w:rsid w:val="0051373E"/>
    <w:rsid w:val="00513766"/>
    <w:rsid w:val="00513A79"/>
    <w:rsid w:val="00514DE2"/>
    <w:rsid w:val="0051538B"/>
    <w:rsid w:val="00516893"/>
    <w:rsid w:val="00516A6F"/>
    <w:rsid w:val="00520389"/>
    <w:rsid w:val="00523680"/>
    <w:rsid w:val="005238BC"/>
    <w:rsid w:val="00523E29"/>
    <w:rsid w:val="00524D56"/>
    <w:rsid w:val="00525FE3"/>
    <w:rsid w:val="005265BC"/>
    <w:rsid w:val="00526960"/>
    <w:rsid w:val="0052702E"/>
    <w:rsid w:val="00527062"/>
    <w:rsid w:val="00527A71"/>
    <w:rsid w:val="005309CA"/>
    <w:rsid w:val="0053156A"/>
    <w:rsid w:val="00532391"/>
    <w:rsid w:val="005333E2"/>
    <w:rsid w:val="005339B8"/>
    <w:rsid w:val="0053484A"/>
    <w:rsid w:val="0053518E"/>
    <w:rsid w:val="005351B9"/>
    <w:rsid w:val="00536A46"/>
    <w:rsid w:val="00536A51"/>
    <w:rsid w:val="00537044"/>
    <w:rsid w:val="005374CE"/>
    <w:rsid w:val="00540325"/>
    <w:rsid w:val="005408A5"/>
    <w:rsid w:val="00540B22"/>
    <w:rsid w:val="00541674"/>
    <w:rsid w:val="0054269F"/>
    <w:rsid w:val="00542F0D"/>
    <w:rsid w:val="00543CB1"/>
    <w:rsid w:val="00544D05"/>
    <w:rsid w:val="00544DDC"/>
    <w:rsid w:val="005455A8"/>
    <w:rsid w:val="005459C8"/>
    <w:rsid w:val="0054793E"/>
    <w:rsid w:val="005507D3"/>
    <w:rsid w:val="005510BE"/>
    <w:rsid w:val="0055142A"/>
    <w:rsid w:val="00551895"/>
    <w:rsid w:val="00551F68"/>
    <w:rsid w:val="00551F70"/>
    <w:rsid w:val="0055211E"/>
    <w:rsid w:val="005526B2"/>
    <w:rsid w:val="0055278A"/>
    <w:rsid w:val="00552D93"/>
    <w:rsid w:val="0055385F"/>
    <w:rsid w:val="00553C05"/>
    <w:rsid w:val="0055479E"/>
    <w:rsid w:val="00555361"/>
    <w:rsid w:val="00556489"/>
    <w:rsid w:val="00556FF5"/>
    <w:rsid w:val="00560A0B"/>
    <w:rsid w:val="005632D4"/>
    <w:rsid w:val="00563756"/>
    <w:rsid w:val="0056505D"/>
    <w:rsid w:val="00566EF2"/>
    <w:rsid w:val="00566F34"/>
    <w:rsid w:val="0056783C"/>
    <w:rsid w:val="00567D41"/>
    <w:rsid w:val="0057027C"/>
    <w:rsid w:val="00571598"/>
    <w:rsid w:val="0057252F"/>
    <w:rsid w:val="005740F9"/>
    <w:rsid w:val="00574D04"/>
    <w:rsid w:val="005751A2"/>
    <w:rsid w:val="00575AFF"/>
    <w:rsid w:val="005769EE"/>
    <w:rsid w:val="00576CB4"/>
    <w:rsid w:val="0057708F"/>
    <w:rsid w:val="00577A27"/>
    <w:rsid w:val="005811EA"/>
    <w:rsid w:val="00581502"/>
    <w:rsid w:val="00581BF7"/>
    <w:rsid w:val="00582264"/>
    <w:rsid w:val="00582CFE"/>
    <w:rsid w:val="0058416C"/>
    <w:rsid w:val="005847FF"/>
    <w:rsid w:val="00584EE6"/>
    <w:rsid w:val="00585251"/>
    <w:rsid w:val="0058618B"/>
    <w:rsid w:val="005861C1"/>
    <w:rsid w:val="0058664C"/>
    <w:rsid w:val="005869B4"/>
    <w:rsid w:val="00586B87"/>
    <w:rsid w:val="00586DF7"/>
    <w:rsid w:val="00587C27"/>
    <w:rsid w:val="00590590"/>
    <w:rsid w:val="00590B24"/>
    <w:rsid w:val="00590CF0"/>
    <w:rsid w:val="00592106"/>
    <w:rsid w:val="00592655"/>
    <w:rsid w:val="00593DAF"/>
    <w:rsid w:val="00593DCD"/>
    <w:rsid w:val="00594BF3"/>
    <w:rsid w:val="00594D7B"/>
    <w:rsid w:val="00594E6A"/>
    <w:rsid w:val="00595A8D"/>
    <w:rsid w:val="00595FB6"/>
    <w:rsid w:val="00596DF6"/>
    <w:rsid w:val="00597453"/>
    <w:rsid w:val="005979E3"/>
    <w:rsid w:val="00597E18"/>
    <w:rsid w:val="00597F68"/>
    <w:rsid w:val="005A02B4"/>
    <w:rsid w:val="005A03AE"/>
    <w:rsid w:val="005A118E"/>
    <w:rsid w:val="005A1691"/>
    <w:rsid w:val="005A2944"/>
    <w:rsid w:val="005A2F8F"/>
    <w:rsid w:val="005A3D78"/>
    <w:rsid w:val="005A3EF1"/>
    <w:rsid w:val="005A51B3"/>
    <w:rsid w:val="005A5414"/>
    <w:rsid w:val="005A5471"/>
    <w:rsid w:val="005A5EC4"/>
    <w:rsid w:val="005A5FB4"/>
    <w:rsid w:val="005A66E2"/>
    <w:rsid w:val="005A7AE1"/>
    <w:rsid w:val="005B0324"/>
    <w:rsid w:val="005B0559"/>
    <w:rsid w:val="005B1410"/>
    <w:rsid w:val="005B25B0"/>
    <w:rsid w:val="005B2658"/>
    <w:rsid w:val="005B3329"/>
    <w:rsid w:val="005B34CB"/>
    <w:rsid w:val="005B3966"/>
    <w:rsid w:val="005B45ED"/>
    <w:rsid w:val="005B46D3"/>
    <w:rsid w:val="005B4B29"/>
    <w:rsid w:val="005B542D"/>
    <w:rsid w:val="005B5E0B"/>
    <w:rsid w:val="005B674C"/>
    <w:rsid w:val="005B7055"/>
    <w:rsid w:val="005C06E7"/>
    <w:rsid w:val="005C16C6"/>
    <w:rsid w:val="005C1975"/>
    <w:rsid w:val="005C2C33"/>
    <w:rsid w:val="005C37A9"/>
    <w:rsid w:val="005C3CFF"/>
    <w:rsid w:val="005C4758"/>
    <w:rsid w:val="005C542D"/>
    <w:rsid w:val="005C5A59"/>
    <w:rsid w:val="005C5C43"/>
    <w:rsid w:val="005C64BA"/>
    <w:rsid w:val="005C69CF"/>
    <w:rsid w:val="005C69E3"/>
    <w:rsid w:val="005C69FE"/>
    <w:rsid w:val="005C6B88"/>
    <w:rsid w:val="005C7089"/>
    <w:rsid w:val="005D0057"/>
    <w:rsid w:val="005D0CB0"/>
    <w:rsid w:val="005D13D6"/>
    <w:rsid w:val="005D189E"/>
    <w:rsid w:val="005D2F48"/>
    <w:rsid w:val="005D34D6"/>
    <w:rsid w:val="005D35A8"/>
    <w:rsid w:val="005D3C9C"/>
    <w:rsid w:val="005D3F5A"/>
    <w:rsid w:val="005D3FB4"/>
    <w:rsid w:val="005D480E"/>
    <w:rsid w:val="005D4932"/>
    <w:rsid w:val="005D5AFE"/>
    <w:rsid w:val="005D6DA3"/>
    <w:rsid w:val="005D7E7F"/>
    <w:rsid w:val="005E023E"/>
    <w:rsid w:val="005E0B2A"/>
    <w:rsid w:val="005E0BB3"/>
    <w:rsid w:val="005E13AF"/>
    <w:rsid w:val="005E1ABD"/>
    <w:rsid w:val="005E1AE7"/>
    <w:rsid w:val="005E2242"/>
    <w:rsid w:val="005E23B0"/>
    <w:rsid w:val="005E4BB3"/>
    <w:rsid w:val="005E4C46"/>
    <w:rsid w:val="005E51E0"/>
    <w:rsid w:val="005E5248"/>
    <w:rsid w:val="005E56BE"/>
    <w:rsid w:val="005E5DE6"/>
    <w:rsid w:val="005E5EA0"/>
    <w:rsid w:val="005E61AA"/>
    <w:rsid w:val="005E6A20"/>
    <w:rsid w:val="005E7192"/>
    <w:rsid w:val="005E71B2"/>
    <w:rsid w:val="005E7588"/>
    <w:rsid w:val="005E7B5D"/>
    <w:rsid w:val="005F1232"/>
    <w:rsid w:val="005F1881"/>
    <w:rsid w:val="005F1B48"/>
    <w:rsid w:val="005F21DB"/>
    <w:rsid w:val="005F2438"/>
    <w:rsid w:val="005F3024"/>
    <w:rsid w:val="005F3C57"/>
    <w:rsid w:val="005F4628"/>
    <w:rsid w:val="005F4730"/>
    <w:rsid w:val="005F4B61"/>
    <w:rsid w:val="005F52A7"/>
    <w:rsid w:val="005F5400"/>
    <w:rsid w:val="005F593A"/>
    <w:rsid w:val="005F67F4"/>
    <w:rsid w:val="005F693D"/>
    <w:rsid w:val="005F6AAD"/>
    <w:rsid w:val="005F6DAC"/>
    <w:rsid w:val="005F784B"/>
    <w:rsid w:val="00600472"/>
    <w:rsid w:val="006014F5"/>
    <w:rsid w:val="006019DB"/>
    <w:rsid w:val="00602741"/>
    <w:rsid w:val="00603381"/>
    <w:rsid w:val="00603449"/>
    <w:rsid w:val="00603DB2"/>
    <w:rsid w:val="00604895"/>
    <w:rsid w:val="00604B21"/>
    <w:rsid w:val="00604E37"/>
    <w:rsid w:val="006055A6"/>
    <w:rsid w:val="00605635"/>
    <w:rsid w:val="00605D59"/>
    <w:rsid w:val="0060614B"/>
    <w:rsid w:val="006062A3"/>
    <w:rsid w:val="006067C5"/>
    <w:rsid w:val="00607509"/>
    <w:rsid w:val="0060777F"/>
    <w:rsid w:val="00610D0F"/>
    <w:rsid w:val="00611044"/>
    <w:rsid w:val="006119F6"/>
    <w:rsid w:val="00611E44"/>
    <w:rsid w:val="006122C9"/>
    <w:rsid w:val="0061337D"/>
    <w:rsid w:val="00613C6F"/>
    <w:rsid w:val="00613CFC"/>
    <w:rsid w:val="00614113"/>
    <w:rsid w:val="0061412A"/>
    <w:rsid w:val="006141B1"/>
    <w:rsid w:val="006141D4"/>
    <w:rsid w:val="0061502B"/>
    <w:rsid w:val="0061527D"/>
    <w:rsid w:val="00616058"/>
    <w:rsid w:val="0061616A"/>
    <w:rsid w:val="00616278"/>
    <w:rsid w:val="0061696C"/>
    <w:rsid w:val="00616B3F"/>
    <w:rsid w:val="00617863"/>
    <w:rsid w:val="0062176A"/>
    <w:rsid w:val="00621C26"/>
    <w:rsid w:val="00622039"/>
    <w:rsid w:val="00622058"/>
    <w:rsid w:val="00622618"/>
    <w:rsid w:val="00623EC9"/>
    <w:rsid w:val="006242C1"/>
    <w:rsid w:val="00624BCF"/>
    <w:rsid w:val="00624ECC"/>
    <w:rsid w:val="00625658"/>
    <w:rsid w:val="00626786"/>
    <w:rsid w:val="00626FF5"/>
    <w:rsid w:val="0062761B"/>
    <w:rsid w:val="0063019E"/>
    <w:rsid w:val="0063057F"/>
    <w:rsid w:val="0063083E"/>
    <w:rsid w:val="00630AD5"/>
    <w:rsid w:val="006318D6"/>
    <w:rsid w:val="00632E24"/>
    <w:rsid w:val="0063300E"/>
    <w:rsid w:val="00633270"/>
    <w:rsid w:val="00633889"/>
    <w:rsid w:val="00634688"/>
    <w:rsid w:val="00634C75"/>
    <w:rsid w:val="0063506A"/>
    <w:rsid w:val="00635422"/>
    <w:rsid w:val="006362B2"/>
    <w:rsid w:val="00636AD3"/>
    <w:rsid w:val="00640171"/>
    <w:rsid w:val="00640CA6"/>
    <w:rsid w:val="00640D88"/>
    <w:rsid w:val="0064122B"/>
    <w:rsid w:val="00641A07"/>
    <w:rsid w:val="006420F0"/>
    <w:rsid w:val="006422AA"/>
    <w:rsid w:val="006424CD"/>
    <w:rsid w:val="006427FE"/>
    <w:rsid w:val="00643093"/>
    <w:rsid w:val="00643BBB"/>
    <w:rsid w:val="006447A4"/>
    <w:rsid w:val="0064492C"/>
    <w:rsid w:val="006453D7"/>
    <w:rsid w:val="0064585A"/>
    <w:rsid w:val="00645F85"/>
    <w:rsid w:val="0064641C"/>
    <w:rsid w:val="00650DA5"/>
    <w:rsid w:val="0065125D"/>
    <w:rsid w:val="00652121"/>
    <w:rsid w:val="00652D7C"/>
    <w:rsid w:val="00653C5E"/>
    <w:rsid w:val="00653ED6"/>
    <w:rsid w:val="00653F95"/>
    <w:rsid w:val="00654161"/>
    <w:rsid w:val="006548A3"/>
    <w:rsid w:val="00654EED"/>
    <w:rsid w:val="00654F53"/>
    <w:rsid w:val="006559B0"/>
    <w:rsid w:val="00655E2F"/>
    <w:rsid w:val="00656394"/>
    <w:rsid w:val="00657C4F"/>
    <w:rsid w:val="006602E0"/>
    <w:rsid w:val="00660766"/>
    <w:rsid w:val="00660F1C"/>
    <w:rsid w:val="00661381"/>
    <w:rsid w:val="006628A1"/>
    <w:rsid w:val="00662F02"/>
    <w:rsid w:val="00663646"/>
    <w:rsid w:val="0066484B"/>
    <w:rsid w:val="006652AD"/>
    <w:rsid w:val="0066569E"/>
    <w:rsid w:val="0066574C"/>
    <w:rsid w:val="00666215"/>
    <w:rsid w:val="0066711F"/>
    <w:rsid w:val="0066763A"/>
    <w:rsid w:val="00670DE1"/>
    <w:rsid w:val="006723BA"/>
    <w:rsid w:val="006727F6"/>
    <w:rsid w:val="00673275"/>
    <w:rsid w:val="00674B04"/>
    <w:rsid w:val="00675DEE"/>
    <w:rsid w:val="006760DB"/>
    <w:rsid w:val="00676134"/>
    <w:rsid w:val="0067616C"/>
    <w:rsid w:val="006769DF"/>
    <w:rsid w:val="00677106"/>
    <w:rsid w:val="0067745C"/>
    <w:rsid w:val="00680BEF"/>
    <w:rsid w:val="00680EC3"/>
    <w:rsid w:val="00680EE7"/>
    <w:rsid w:val="006810B8"/>
    <w:rsid w:val="0068131B"/>
    <w:rsid w:val="00681531"/>
    <w:rsid w:val="006819A6"/>
    <w:rsid w:val="0068200B"/>
    <w:rsid w:val="00682681"/>
    <w:rsid w:val="0068275D"/>
    <w:rsid w:val="00682BF1"/>
    <w:rsid w:val="00683093"/>
    <w:rsid w:val="006833C5"/>
    <w:rsid w:val="0068393B"/>
    <w:rsid w:val="00684A7D"/>
    <w:rsid w:val="006859D4"/>
    <w:rsid w:val="00686227"/>
    <w:rsid w:val="00686BC9"/>
    <w:rsid w:val="00687839"/>
    <w:rsid w:val="00687DC4"/>
    <w:rsid w:val="006901CF"/>
    <w:rsid w:val="00690356"/>
    <w:rsid w:val="00690653"/>
    <w:rsid w:val="006915AC"/>
    <w:rsid w:val="0069179E"/>
    <w:rsid w:val="00691A65"/>
    <w:rsid w:val="00691FCC"/>
    <w:rsid w:val="00692F89"/>
    <w:rsid w:val="0069380C"/>
    <w:rsid w:val="00693B35"/>
    <w:rsid w:val="00693F69"/>
    <w:rsid w:val="00694D24"/>
    <w:rsid w:val="00694E1F"/>
    <w:rsid w:val="00695573"/>
    <w:rsid w:val="00695E56"/>
    <w:rsid w:val="00697C62"/>
    <w:rsid w:val="006A0F06"/>
    <w:rsid w:val="006A1275"/>
    <w:rsid w:val="006A1391"/>
    <w:rsid w:val="006A15E8"/>
    <w:rsid w:val="006A18F4"/>
    <w:rsid w:val="006A2286"/>
    <w:rsid w:val="006A2557"/>
    <w:rsid w:val="006A25B9"/>
    <w:rsid w:val="006A27AD"/>
    <w:rsid w:val="006A2B3D"/>
    <w:rsid w:val="006A32FC"/>
    <w:rsid w:val="006A360F"/>
    <w:rsid w:val="006A3AA7"/>
    <w:rsid w:val="006A416E"/>
    <w:rsid w:val="006A4EDA"/>
    <w:rsid w:val="006A55CE"/>
    <w:rsid w:val="006A564A"/>
    <w:rsid w:val="006B0218"/>
    <w:rsid w:val="006B1E72"/>
    <w:rsid w:val="006B2A85"/>
    <w:rsid w:val="006B2B02"/>
    <w:rsid w:val="006B2CA1"/>
    <w:rsid w:val="006B2F1D"/>
    <w:rsid w:val="006B31A7"/>
    <w:rsid w:val="006B31D6"/>
    <w:rsid w:val="006B375C"/>
    <w:rsid w:val="006B4020"/>
    <w:rsid w:val="006B42E5"/>
    <w:rsid w:val="006B53DA"/>
    <w:rsid w:val="006B5A4A"/>
    <w:rsid w:val="006B5A5F"/>
    <w:rsid w:val="006B5ACF"/>
    <w:rsid w:val="006B5C96"/>
    <w:rsid w:val="006B5E4E"/>
    <w:rsid w:val="006B62D1"/>
    <w:rsid w:val="006B630A"/>
    <w:rsid w:val="006B63BE"/>
    <w:rsid w:val="006B7B45"/>
    <w:rsid w:val="006C06DF"/>
    <w:rsid w:val="006C1E6F"/>
    <w:rsid w:val="006C1FCA"/>
    <w:rsid w:val="006C3505"/>
    <w:rsid w:val="006C394A"/>
    <w:rsid w:val="006C55E4"/>
    <w:rsid w:val="006C6063"/>
    <w:rsid w:val="006C60F1"/>
    <w:rsid w:val="006C6582"/>
    <w:rsid w:val="006C65B7"/>
    <w:rsid w:val="006C71C0"/>
    <w:rsid w:val="006C7530"/>
    <w:rsid w:val="006C758B"/>
    <w:rsid w:val="006C7716"/>
    <w:rsid w:val="006C7AFC"/>
    <w:rsid w:val="006D0F36"/>
    <w:rsid w:val="006D17C1"/>
    <w:rsid w:val="006D181E"/>
    <w:rsid w:val="006D30EE"/>
    <w:rsid w:val="006D330C"/>
    <w:rsid w:val="006D33D4"/>
    <w:rsid w:val="006D3699"/>
    <w:rsid w:val="006D37EC"/>
    <w:rsid w:val="006D3AFB"/>
    <w:rsid w:val="006D3CCA"/>
    <w:rsid w:val="006D4E66"/>
    <w:rsid w:val="006D5AC6"/>
    <w:rsid w:val="006E1BC1"/>
    <w:rsid w:val="006E2850"/>
    <w:rsid w:val="006E2CF9"/>
    <w:rsid w:val="006E2ED8"/>
    <w:rsid w:val="006E37A4"/>
    <w:rsid w:val="006E3AF2"/>
    <w:rsid w:val="006E3CC6"/>
    <w:rsid w:val="006E4D56"/>
    <w:rsid w:val="006E5E2C"/>
    <w:rsid w:val="006E7338"/>
    <w:rsid w:val="006F03E2"/>
    <w:rsid w:val="006F0F99"/>
    <w:rsid w:val="006F1AD4"/>
    <w:rsid w:val="006F20C4"/>
    <w:rsid w:val="006F239F"/>
    <w:rsid w:val="006F24BA"/>
    <w:rsid w:val="006F2A85"/>
    <w:rsid w:val="006F2E4A"/>
    <w:rsid w:val="006F327D"/>
    <w:rsid w:val="006F32FD"/>
    <w:rsid w:val="006F3E68"/>
    <w:rsid w:val="006F5148"/>
    <w:rsid w:val="006F58BA"/>
    <w:rsid w:val="006F597C"/>
    <w:rsid w:val="006F5DAD"/>
    <w:rsid w:val="006F5F92"/>
    <w:rsid w:val="006F6E12"/>
    <w:rsid w:val="006F71FA"/>
    <w:rsid w:val="00700099"/>
    <w:rsid w:val="0070069A"/>
    <w:rsid w:val="00700C9A"/>
    <w:rsid w:val="00701781"/>
    <w:rsid w:val="007022E5"/>
    <w:rsid w:val="00702D44"/>
    <w:rsid w:val="007034E2"/>
    <w:rsid w:val="007038D5"/>
    <w:rsid w:val="0070499C"/>
    <w:rsid w:val="00704A3B"/>
    <w:rsid w:val="00704DE9"/>
    <w:rsid w:val="0070519C"/>
    <w:rsid w:val="00706192"/>
    <w:rsid w:val="007071F8"/>
    <w:rsid w:val="007075EA"/>
    <w:rsid w:val="00707810"/>
    <w:rsid w:val="007079F0"/>
    <w:rsid w:val="00710214"/>
    <w:rsid w:val="00710666"/>
    <w:rsid w:val="007106CF"/>
    <w:rsid w:val="00710D56"/>
    <w:rsid w:val="007119D9"/>
    <w:rsid w:val="00711D99"/>
    <w:rsid w:val="00712329"/>
    <w:rsid w:val="007137A4"/>
    <w:rsid w:val="0071396B"/>
    <w:rsid w:val="00714076"/>
    <w:rsid w:val="007147FE"/>
    <w:rsid w:val="00714F54"/>
    <w:rsid w:val="00716DEE"/>
    <w:rsid w:val="007171EA"/>
    <w:rsid w:val="0071762A"/>
    <w:rsid w:val="00717981"/>
    <w:rsid w:val="00720242"/>
    <w:rsid w:val="0072030F"/>
    <w:rsid w:val="007204DF"/>
    <w:rsid w:val="00720D86"/>
    <w:rsid w:val="00721DB2"/>
    <w:rsid w:val="00722D11"/>
    <w:rsid w:val="00722F33"/>
    <w:rsid w:val="007230BD"/>
    <w:rsid w:val="00723E95"/>
    <w:rsid w:val="007243F8"/>
    <w:rsid w:val="00724C6C"/>
    <w:rsid w:val="00725564"/>
    <w:rsid w:val="00725E4B"/>
    <w:rsid w:val="00725F9D"/>
    <w:rsid w:val="00726F00"/>
    <w:rsid w:val="00727BDF"/>
    <w:rsid w:val="007301E3"/>
    <w:rsid w:val="0073021D"/>
    <w:rsid w:val="00730F55"/>
    <w:rsid w:val="007315E1"/>
    <w:rsid w:val="00731821"/>
    <w:rsid w:val="007318B0"/>
    <w:rsid w:val="00732323"/>
    <w:rsid w:val="00732B38"/>
    <w:rsid w:val="00732D2A"/>
    <w:rsid w:val="00733566"/>
    <w:rsid w:val="00733C36"/>
    <w:rsid w:val="007358A9"/>
    <w:rsid w:val="007360B5"/>
    <w:rsid w:val="0073629B"/>
    <w:rsid w:val="0073643D"/>
    <w:rsid w:val="0073693B"/>
    <w:rsid w:val="00736BC7"/>
    <w:rsid w:val="00736E35"/>
    <w:rsid w:val="00737365"/>
    <w:rsid w:val="00737677"/>
    <w:rsid w:val="007401BD"/>
    <w:rsid w:val="007408C3"/>
    <w:rsid w:val="00740980"/>
    <w:rsid w:val="0074267C"/>
    <w:rsid w:val="00742856"/>
    <w:rsid w:val="00742971"/>
    <w:rsid w:val="00744029"/>
    <w:rsid w:val="00744F11"/>
    <w:rsid w:val="00745950"/>
    <w:rsid w:val="00745ADA"/>
    <w:rsid w:val="00746DDB"/>
    <w:rsid w:val="00747584"/>
    <w:rsid w:val="00747B3C"/>
    <w:rsid w:val="00747FF9"/>
    <w:rsid w:val="0075009E"/>
    <w:rsid w:val="007504B3"/>
    <w:rsid w:val="00750AFD"/>
    <w:rsid w:val="007510E4"/>
    <w:rsid w:val="007516F1"/>
    <w:rsid w:val="00751CA0"/>
    <w:rsid w:val="00752314"/>
    <w:rsid w:val="00752F29"/>
    <w:rsid w:val="00752F3E"/>
    <w:rsid w:val="00753BFD"/>
    <w:rsid w:val="007546C1"/>
    <w:rsid w:val="00754D10"/>
    <w:rsid w:val="007555B1"/>
    <w:rsid w:val="0075621D"/>
    <w:rsid w:val="00756B85"/>
    <w:rsid w:val="0075748C"/>
    <w:rsid w:val="00757ABA"/>
    <w:rsid w:val="00757AEC"/>
    <w:rsid w:val="00757BF2"/>
    <w:rsid w:val="00757EF3"/>
    <w:rsid w:val="00761155"/>
    <w:rsid w:val="00761632"/>
    <w:rsid w:val="00762C14"/>
    <w:rsid w:val="007639BE"/>
    <w:rsid w:val="0076425A"/>
    <w:rsid w:val="00765342"/>
    <w:rsid w:val="0076551F"/>
    <w:rsid w:val="007661F2"/>
    <w:rsid w:val="00766607"/>
    <w:rsid w:val="0076695F"/>
    <w:rsid w:val="00766A7D"/>
    <w:rsid w:val="00766B57"/>
    <w:rsid w:val="00766FD1"/>
    <w:rsid w:val="007671B7"/>
    <w:rsid w:val="00767E16"/>
    <w:rsid w:val="007709D2"/>
    <w:rsid w:val="0077126F"/>
    <w:rsid w:val="00771559"/>
    <w:rsid w:val="00772079"/>
    <w:rsid w:val="00772501"/>
    <w:rsid w:val="0077253B"/>
    <w:rsid w:val="00772EF0"/>
    <w:rsid w:val="007732C6"/>
    <w:rsid w:val="00773D6C"/>
    <w:rsid w:val="007741A5"/>
    <w:rsid w:val="00775C8F"/>
    <w:rsid w:val="00775FAC"/>
    <w:rsid w:val="0077635F"/>
    <w:rsid w:val="00777572"/>
    <w:rsid w:val="00777D69"/>
    <w:rsid w:val="00777D7B"/>
    <w:rsid w:val="00780248"/>
    <w:rsid w:val="007807AA"/>
    <w:rsid w:val="00780C81"/>
    <w:rsid w:val="00780FE8"/>
    <w:rsid w:val="007818E3"/>
    <w:rsid w:val="007825DE"/>
    <w:rsid w:val="00782820"/>
    <w:rsid w:val="007829EF"/>
    <w:rsid w:val="007836C2"/>
    <w:rsid w:val="00783739"/>
    <w:rsid w:val="00783B33"/>
    <w:rsid w:val="00783D0D"/>
    <w:rsid w:val="00784D47"/>
    <w:rsid w:val="00784E7E"/>
    <w:rsid w:val="00785219"/>
    <w:rsid w:val="007869C7"/>
    <w:rsid w:val="00787C07"/>
    <w:rsid w:val="00787E62"/>
    <w:rsid w:val="00790C17"/>
    <w:rsid w:val="00790F54"/>
    <w:rsid w:val="0079149D"/>
    <w:rsid w:val="007915D7"/>
    <w:rsid w:val="007916F9"/>
    <w:rsid w:val="0079171D"/>
    <w:rsid w:val="0079214A"/>
    <w:rsid w:val="00792321"/>
    <w:rsid w:val="00794077"/>
    <w:rsid w:val="00794BBA"/>
    <w:rsid w:val="007955B6"/>
    <w:rsid w:val="00795CE8"/>
    <w:rsid w:val="0079640D"/>
    <w:rsid w:val="00796BCF"/>
    <w:rsid w:val="00796CCE"/>
    <w:rsid w:val="007973B9"/>
    <w:rsid w:val="007A05E0"/>
    <w:rsid w:val="007A0C65"/>
    <w:rsid w:val="007A0F6A"/>
    <w:rsid w:val="007A1764"/>
    <w:rsid w:val="007A268C"/>
    <w:rsid w:val="007A2883"/>
    <w:rsid w:val="007A341B"/>
    <w:rsid w:val="007A4251"/>
    <w:rsid w:val="007A4742"/>
    <w:rsid w:val="007A4776"/>
    <w:rsid w:val="007A5B3A"/>
    <w:rsid w:val="007A637B"/>
    <w:rsid w:val="007A6A69"/>
    <w:rsid w:val="007A6AAE"/>
    <w:rsid w:val="007A6B35"/>
    <w:rsid w:val="007A6C60"/>
    <w:rsid w:val="007A7571"/>
    <w:rsid w:val="007B0EEC"/>
    <w:rsid w:val="007B18C0"/>
    <w:rsid w:val="007B1931"/>
    <w:rsid w:val="007B2411"/>
    <w:rsid w:val="007B2844"/>
    <w:rsid w:val="007B3206"/>
    <w:rsid w:val="007B324C"/>
    <w:rsid w:val="007B340A"/>
    <w:rsid w:val="007B452A"/>
    <w:rsid w:val="007B5251"/>
    <w:rsid w:val="007B52DE"/>
    <w:rsid w:val="007B5ADA"/>
    <w:rsid w:val="007B6A9C"/>
    <w:rsid w:val="007B6F91"/>
    <w:rsid w:val="007B70C9"/>
    <w:rsid w:val="007B72A6"/>
    <w:rsid w:val="007B73D2"/>
    <w:rsid w:val="007B7D95"/>
    <w:rsid w:val="007C08B6"/>
    <w:rsid w:val="007C12A3"/>
    <w:rsid w:val="007C142B"/>
    <w:rsid w:val="007C16CA"/>
    <w:rsid w:val="007C1B01"/>
    <w:rsid w:val="007C263E"/>
    <w:rsid w:val="007C2D9E"/>
    <w:rsid w:val="007C3214"/>
    <w:rsid w:val="007C39F0"/>
    <w:rsid w:val="007C3A0F"/>
    <w:rsid w:val="007C3C96"/>
    <w:rsid w:val="007C4FF3"/>
    <w:rsid w:val="007C54F5"/>
    <w:rsid w:val="007C60AC"/>
    <w:rsid w:val="007C6346"/>
    <w:rsid w:val="007C656E"/>
    <w:rsid w:val="007C732B"/>
    <w:rsid w:val="007C7AB2"/>
    <w:rsid w:val="007C7C8A"/>
    <w:rsid w:val="007D04AE"/>
    <w:rsid w:val="007D071B"/>
    <w:rsid w:val="007D1146"/>
    <w:rsid w:val="007D135D"/>
    <w:rsid w:val="007D226C"/>
    <w:rsid w:val="007D2756"/>
    <w:rsid w:val="007D3ACA"/>
    <w:rsid w:val="007D4508"/>
    <w:rsid w:val="007D462A"/>
    <w:rsid w:val="007D49CB"/>
    <w:rsid w:val="007D63EC"/>
    <w:rsid w:val="007D780A"/>
    <w:rsid w:val="007E0CE8"/>
    <w:rsid w:val="007E21CB"/>
    <w:rsid w:val="007E23A2"/>
    <w:rsid w:val="007E5121"/>
    <w:rsid w:val="007E5125"/>
    <w:rsid w:val="007E56A7"/>
    <w:rsid w:val="007E6F8C"/>
    <w:rsid w:val="007E7B9F"/>
    <w:rsid w:val="007E7E7F"/>
    <w:rsid w:val="007E7EC5"/>
    <w:rsid w:val="007E7F8D"/>
    <w:rsid w:val="007F1152"/>
    <w:rsid w:val="007F1DCE"/>
    <w:rsid w:val="007F3BDB"/>
    <w:rsid w:val="007F3E52"/>
    <w:rsid w:val="007F466C"/>
    <w:rsid w:val="007F4766"/>
    <w:rsid w:val="007F5260"/>
    <w:rsid w:val="007F673A"/>
    <w:rsid w:val="007F68A1"/>
    <w:rsid w:val="007F6D03"/>
    <w:rsid w:val="007F73FC"/>
    <w:rsid w:val="007F76E9"/>
    <w:rsid w:val="007F7725"/>
    <w:rsid w:val="007F7C60"/>
    <w:rsid w:val="00801428"/>
    <w:rsid w:val="008023B0"/>
    <w:rsid w:val="0080280C"/>
    <w:rsid w:val="00802D32"/>
    <w:rsid w:val="00803745"/>
    <w:rsid w:val="008042CE"/>
    <w:rsid w:val="00804455"/>
    <w:rsid w:val="008055DB"/>
    <w:rsid w:val="00805977"/>
    <w:rsid w:val="00806725"/>
    <w:rsid w:val="00806B27"/>
    <w:rsid w:val="008070D0"/>
    <w:rsid w:val="008078EE"/>
    <w:rsid w:val="008106F2"/>
    <w:rsid w:val="008120AD"/>
    <w:rsid w:val="00812D4C"/>
    <w:rsid w:val="00813681"/>
    <w:rsid w:val="00813D21"/>
    <w:rsid w:val="0081409D"/>
    <w:rsid w:val="00814368"/>
    <w:rsid w:val="00814414"/>
    <w:rsid w:val="008145AA"/>
    <w:rsid w:val="0081576F"/>
    <w:rsid w:val="00815843"/>
    <w:rsid w:val="008162F8"/>
    <w:rsid w:val="008167EF"/>
    <w:rsid w:val="0082015B"/>
    <w:rsid w:val="0082104E"/>
    <w:rsid w:val="008211E9"/>
    <w:rsid w:val="00823184"/>
    <w:rsid w:val="00823D1D"/>
    <w:rsid w:val="00823FFF"/>
    <w:rsid w:val="0082432B"/>
    <w:rsid w:val="00825791"/>
    <w:rsid w:val="00826BEF"/>
    <w:rsid w:val="008271D8"/>
    <w:rsid w:val="00831728"/>
    <w:rsid w:val="00831FBE"/>
    <w:rsid w:val="0083271A"/>
    <w:rsid w:val="0083273F"/>
    <w:rsid w:val="0083301D"/>
    <w:rsid w:val="0083320D"/>
    <w:rsid w:val="00833A26"/>
    <w:rsid w:val="00833F81"/>
    <w:rsid w:val="00834424"/>
    <w:rsid w:val="00835489"/>
    <w:rsid w:val="00836590"/>
    <w:rsid w:val="008365BB"/>
    <w:rsid w:val="00836772"/>
    <w:rsid w:val="008374CC"/>
    <w:rsid w:val="00837659"/>
    <w:rsid w:val="00837DBC"/>
    <w:rsid w:val="00840303"/>
    <w:rsid w:val="00840313"/>
    <w:rsid w:val="0084051C"/>
    <w:rsid w:val="008406D8"/>
    <w:rsid w:val="00841BFD"/>
    <w:rsid w:val="00842367"/>
    <w:rsid w:val="008429CC"/>
    <w:rsid w:val="0084303F"/>
    <w:rsid w:val="0084314A"/>
    <w:rsid w:val="0084349B"/>
    <w:rsid w:val="00844029"/>
    <w:rsid w:val="00844AD2"/>
    <w:rsid w:val="00844D05"/>
    <w:rsid w:val="00845035"/>
    <w:rsid w:val="00845401"/>
    <w:rsid w:val="00845838"/>
    <w:rsid w:val="008458A3"/>
    <w:rsid w:val="00845B49"/>
    <w:rsid w:val="00846425"/>
    <w:rsid w:val="00846855"/>
    <w:rsid w:val="00846C6A"/>
    <w:rsid w:val="008474BD"/>
    <w:rsid w:val="008478C7"/>
    <w:rsid w:val="00847B33"/>
    <w:rsid w:val="00847C1E"/>
    <w:rsid w:val="0085099B"/>
    <w:rsid w:val="00850D3A"/>
    <w:rsid w:val="0085192B"/>
    <w:rsid w:val="00851B4E"/>
    <w:rsid w:val="00851CCA"/>
    <w:rsid w:val="0085211E"/>
    <w:rsid w:val="0085243B"/>
    <w:rsid w:val="008524D2"/>
    <w:rsid w:val="00852C2B"/>
    <w:rsid w:val="008537B4"/>
    <w:rsid w:val="00853A02"/>
    <w:rsid w:val="00855278"/>
    <w:rsid w:val="0085530E"/>
    <w:rsid w:val="00855531"/>
    <w:rsid w:val="0085567D"/>
    <w:rsid w:val="00855F81"/>
    <w:rsid w:val="008570A5"/>
    <w:rsid w:val="00857E51"/>
    <w:rsid w:val="00860624"/>
    <w:rsid w:val="008610E5"/>
    <w:rsid w:val="008611A5"/>
    <w:rsid w:val="0086190E"/>
    <w:rsid w:val="00861C5E"/>
    <w:rsid w:val="00862036"/>
    <w:rsid w:val="0086249E"/>
    <w:rsid w:val="008628AE"/>
    <w:rsid w:val="00863418"/>
    <w:rsid w:val="0086389F"/>
    <w:rsid w:val="00864182"/>
    <w:rsid w:val="008648BE"/>
    <w:rsid w:val="00864D39"/>
    <w:rsid w:val="0086529E"/>
    <w:rsid w:val="00866D6D"/>
    <w:rsid w:val="00867484"/>
    <w:rsid w:val="00867510"/>
    <w:rsid w:val="00867952"/>
    <w:rsid w:val="00867A51"/>
    <w:rsid w:val="00867EDD"/>
    <w:rsid w:val="0087053D"/>
    <w:rsid w:val="008725B4"/>
    <w:rsid w:val="00872F73"/>
    <w:rsid w:val="008736CB"/>
    <w:rsid w:val="00873A2D"/>
    <w:rsid w:val="00873C45"/>
    <w:rsid w:val="00874867"/>
    <w:rsid w:val="00876071"/>
    <w:rsid w:val="00876CAD"/>
    <w:rsid w:val="00876F19"/>
    <w:rsid w:val="00877720"/>
    <w:rsid w:val="008779CC"/>
    <w:rsid w:val="00880847"/>
    <w:rsid w:val="00880AC7"/>
    <w:rsid w:val="0088137B"/>
    <w:rsid w:val="00881BE1"/>
    <w:rsid w:val="008820AF"/>
    <w:rsid w:val="008826A9"/>
    <w:rsid w:val="00882917"/>
    <w:rsid w:val="0088301F"/>
    <w:rsid w:val="00883F2E"/>
    <w:rsid w:val="0088440E"/>
    <w:rsid w:val="0088665D"/>
    <w:rsid w:val="00886D70"/>
    <w:rsid w:val="008878A2"/>
    <w:rsid w:val="00887A6C"/>
    <w:rsid w:val="0089018F"/>
    <w:rsid w:val="008902B2"/>
    <w:rsid w:val="008913E8"/>
    <w:rsid w:val="00891501"/>
    <w:rsid w:val="008917AF"/>
    <w:rsid w:val="00892385"/>
    <w:rsid w:val="00892A0D"/>
    <w:rsid w:val="00892F8D"/>
    <w:rsid w:val="008943B3"/>
    <w:rsid w:val="00894A19"/>
    <w:rsid w:val="00895AE8"/>
    <w:rsid w:val="00896041"/>
    <w:rsid w:val="00896111"/>
    <w:rsid w:val="00896598"/>
    <w:rsid w:val="008966CD"/>
    <w:rsid w:val="00896843"/>
    <w:rsid w:val="00896F09"/>
    <w:rsid w:val="00896F0A"/>
    <w:rsid w:val="00897683"/>
    <w:rsid w:val="008A0AEC"/>
    <w:rsid w:val="008A0C8F"/>
    <w:rsid w:val="008A20BA"/>
    <w:rsid w:val="008A3DB3"/>
    <w:rsid w:val="008A5684"/>
    <w:rsid w:val="008A730B"/>
    <w:rsid w:val="008B0986"/>
    <w:rsid w:val="008B09D9"/>
    <w:rsid w:val="008B0AB1"/>
    <w:rsid w:val="008B0B0F"/>
    <w:rsid w:val="008B0F1A"/>
    <w:rsid w:val="008B203D"/>
    <w:rsid w:val="008B2527"/>
    <w:rsid w:val="008B25E1"/>
    <w:rsid w:val="008B27BC"/>
    <w:rsid w:val="008B2E47"/>
    <w:rsid w:val="008B36FD"/>
    <w:rsid w:val="008B3C7A"/>
    <w:rsid w:val="008B461D"/>
    <w:rsid w:val="008B49F7"/>
    <w:rsid w:val="008B4AC6"/>
    <w:rsid w:val="008B501C"/>
    <w:rsid w:val="008B5286"/>
    <w:rsid w:val="008B637D"/>
    <w:rsid w:val="008B6A1F"/>
    <w:rsid w:val="008B6E54"/>
    <w:rsid w:val="008B6EBA"/>
    <w:rsid w:val="008B70F1"/>
    <w:rsid w:val="008B7423"/>
    <w:rsid w:val="008B7881"/>
    <w:rsid w:val="008C0806"/>
    <w:rsid w:val="008C0EE8"/>
    <w:rsid w:val="008C0F81"/>
    <w:rsid w:val="008C122F"/>
    <w:rsid w:val="008C3EA4"/>
    <w:rsid w:val="008C3F4C"/>
    <w:rsid w:val="008C4F13"/>
    <w:rsid w:val="008C63C1"/>
    <w:rsid w:val="008C6C7B"/>
    <w:rsid w:val="008C756D"/>
    <w:rsid w:val="008C7595"/>
    <w:rsid w:val="008C7B0D"/>
    <w:rsid w:val="008D0BB2"/>
    <w:rsid w:val="008D10A3"/>
    <w:rsid w:val="008D13EC"/>
    <w:rsid w:val="008D264A"/>
    <w:rsid w:val="008D4059"/>
    <w:rsid w:val="008D4153"/>
    <w:rsid w:val="008D4CF3"/>
    <w:rsid w:val="008D4EBA"/>
    <w:rsid w:val="008D574C"/>
    <w:rsid w:val="008D67AA"/>
    <w:rsid w:val="008D78C3"/>
    <w:rsid w:val="008E0565"/>
    <w:rsid w:val="008E08C3"/>
    <w:rsid w:val="008E1868"/>
    <w:rsid w:val="008E1A6B"/>
    <w:rsid w:val="008E2D00"/>
    <w:rsid w:val="008E2D26"/>
    <w:rsid w:val="008E3901"/>
    <w:rsid w:val="008E40E0"/>
    <w:rsid w:val="008E4B58"/>
    <w:rsid w:val="008E52EA"/>
    <w:rsid w:val="008E53D2"/>
    <w:rsid w:val="008E550F"/>
    <w:rsid w:val="008E68E0"/>
    <w:rsid w:val="008E716A"/>
    <w:rsid w:val="008E73AE"/>
    <w:rsid w:val="008E75F7"/>
    <w:rsid w:val="008E79EB"/>
    <w:rsid w:val="008F15A1"/>
    <w:rsid w:val="008F1A92"/>
    <w:rsid w:val="008F2B41"/>
    <w:rsid w:val="008F2D0E"/>
    <w:rsid w:val="008F491D"/>
    <w:rsid w:val="008F4BBB"/>
    <w:rsid w:val="008F4C3B"/>
    <w:rsid w:val="008F5958"/>
    <w:rsid w:val="008F6112"/>
    <w:rsid w:val="009014F2"/>
    <w:rsid w:val="009015D9"/>
    <w:rsid w:val="00902B50"/>
    <w:rsid w:val="00903512"/>
    <w:rsid w:val="009035FF"/>
    <w:rsid w:val="00903C02"/>
    <w:rsid w:val="00903C97"/>
    <w:rsid w:val="00904E87"/>
    <w:rsid w:val="0090505F"/>
    <w:rsid w:val="00906A34"/>
    <w:rsid w:val="00906A71"/>
    <w:rsid w:val="00907C94"/>
    <w:rsid w:val="00910276"/>
    <w:rsid w:val="00910488"/>
    <w:rsid w:val="0091157E"/>
    <w:rsid w:val="009119FB"/>
    <w:rsid w:val="00912040"/>
    <w:rsid w:val="00912824"/>
    <w:rsid w:val="00912D95"/>
    <w:rsid w:val="00912DED"/>
    <w:rsid w:val="00913424"/>
    <w:rsid w:val="0091346E"/>
    <w:rsid w:val="0091347B"/>
    <w:rsid w:val="0091352D"/>
    <w:rsid w:val="00913CE9"/>
    <w:rsid w:val="00913F92"/>
    <w:rsid w:val="00914D95"/>
    <w:rsid w:val="0091525D"/>
    <w:rsid w:val="009161C3"/>
    <w:rsid w:val="00916399"/>
    <w:rsid w:val="00916787"/>
    <w:rsid w:val="00916C0C"/>
    <w:rsid w:val="009173A1"/>
    <w:rsid w:val="0091794D"/>
    <w:rsid w:val="0092021B"/>
    <w:rsid w:val="00920697"/>
    <w:rsid w:val="0092139C"/>
    <w:rsid w:val="00921614"/>
    <w:rsid w:val="0092324E"/>
    <w:rsid w:val="009232C4"/>
    <w:rsid w:val="0092413E"/>
    <w:rsid w:val="0092470A"/>
    <w:rsid w:val="00924D3D"/>
    <w:rsid w:val="00924F29"/>
    <w:rsid w:val="00925B80"/>
    <w:rsid w:val="009260E0"/>
    <w:rsid w:val="009263FE"/>
    <w:rsid w:val="00926563"/>
    <w:rsid w:val="00926C70"/>
    <w:rsid w:val="009272ED"/>
    <w:rsid w:val="00927922"/>
    <w:rsid w:val="0093077C"/>
    <w:rsid w:val="00930BE7"/>
    <w:rsid w:val="00930E90"/>
    <w:rsid w:val="00931DFC"/>
    <w:rsid w:val="00932326"/>
    <w:rsid w:val="0093251F"/>
    <w:rsid w:val="009326A0"/>
    <w:rsid w:val="00932B79"/>
    <w:rsid w:val="00932DB4"/>
    <w:rsid w:val="00933146"/>
    <w:rsid w:val="009338D7"/>
    <w:rsid w:val="0093420C"/>
    <w:rsid w:val="00934D3F"/>
    <w:rsid w:val="00934DCE"/>
    <w:rsid w:val="0093562C"/>
    <w:rsid w:val="00935BB1"/>
    <w:rsid w:val="00936714"/>
    <w:rsid w:val="0093686E"/>
    <w:rsid w:val="00936C50"/>
    <w:rsid w:val="00936DD7"/>
    <w:rsid w:val="00937254"/>
    <w:rsid w:val="00937CC3"/>
    <w:rsid w:val="009403DA"/>
    <w:rsid w:val="00940AB7"/>
    <w:rsid w:val="00940B52"/>
    <w:rsid w:val="00941314"/>
    <w:rsid w:val="00941907"/>
    <w:rsid w:val="00942BB2"/>
    <w:rsid w:val="00942BFF"/>
    <w:rsid w:val="009433C3"/>
    <w:rsid w:val="009439C5"/>
    <w:rsid w:val="00943B0A"/>
    <w:rsid w:val="0094407A"/>
    <w:rsid w:val="009445A6"/>
    <w:rsid w:val="009445FE"/>
    <w:rsid w:val="00944C0A"/>
    <w:rsid w:val="00946DD2"/>
    <w:rsid w:val="00946DD4"/>
    <w:rsid w:val="00946EAF"/>
    <w:rsid w:val="0094722B"/>
    <w:rsid w:val="00950847"/>
    <w:rsid w:val="00950F3D"/>
    <w:rsid w:val="009517E4"/>
    <w:rsid w:val="00951D0E"/>
    <w:rsid w:val="009521D9"/>
    <w:rsid w:val="00952680"/>
    <w:rsid w:val="00953221"/>
    <w:rsid w:val="00953544"/>
    <w:rsid w:val="009535A8"/>
    <w:rsid w:val="00953A2F"/>
    <w:rsid w:val="00953E52"/>
    <w:rsid w:val="0095431B"/>
    <w:rsid w:val="009552C4"/>
    <w:rsid w:val="00956DEB"/>
    <w:rsid w:val="0095754F"/>
    <w:rsid w:val="009576FD"/>
    <w:rsid w:val="00960039"/>
    <w:rsid w:val="009614A1"/>
    <w:rsid w:val="00961B2F"/>
    <w:rsid w:val="00961E9D"/>
    <w:rsid w:val="00961F61"/>
    <w:rsid w:val="00962185"/>
    <w:rsid w:val="009628EC"/>
    <w:rsid w:val="00962D7A"/>
    <w:rsid w:val="00962DC0"/>
    <w:rsid w:val="009636E0"/>
    <w:rsid w:val="009659E8"/>
    <w:rsid w:val="00965FEA"/>
    <w:rsid w:val="00966522"/>
    <w:rsid w:val="0096663A"/>
    <w:rsid w:val="00966F82"/>
    <w:rsid w:val="009671AD"/>
    <w:rsid w:val="00970369"/>
    <w:rsid w:val="00970CCB"/>
    <w:rsid w:val="00971036"/>
    <w:rsid w:val="009713D6"/>
    <w:rsid w:val="009722C9"/>
    <w:rsid w:val="009733CC"/>
    <w:rsid w:val="00973462"/>
    <w:rsid w:val="00973BB9"/>
    <w:rsid w:val="00974AEC"/>
    <w:rsid w:val="0097669F"/>
    <w:rsid w:val="00976739"/>
    <w:rsid w:val="00977E14"/>
    <w:rsid w:val="00980336"/>
    <w:rsid w:val="00981202"/>
    <w:rsid w:val="009812E5"/>
    <w:rsid w:val="009813C6"/>
    <w:rsid w:val="009813EE"/>
    <w:rsid w:val="00982F22"/>
    <w:rsid w:val="00983CAC"/>
    <w:rsid w:val="009844CC"/>
    <w:rsid w:val="009849AD"/>
    <w:rsid w:val="00984DB0"/>
    <w:rsid w:val="009859B5"/>
    <w:rsid w:val="009867DD"/>
    <w:rsid w:val="00987556"/>
    <w:rsid w:val="00987615"/>
    <w:rsid w:val="009879BD"/>
    <w:rsid w:val="00987E63"/>
    <w:rsid w:val="0099084D"/>
    <w:rsid w:val="00990934"/>
    <w:rsid w:val="009909AB"/>
    <w:rsid w:val="00990B08"/>
    <w:rsid w:val="00990C57"/>
    <w:rsid w:val="009931DB"/>
    <w:rsid w:val="00994995"/>
    <w:rsid w:val="00994DBC"/>
    <w:rsid w:val="009960CC"/>
    <w:rsid w:val="009960ED"/>
    <w:rsid w:val="00996D93"/>
    <w:rsid w:val="00997434"/>
    <w:rsid w:val="009979A8"/>
    <w:rsid w:val="009979AA"/>
    <w:rsid w:val="009A023C"/>
    <w:rsid w:val="009A0305"/>
    <w:rsid w:val="009A0FE3"/>
    <w:rsid w:val="009A1756"/>
    <w:rsid w:val="009A1EC3"/>
    <w:rsid w:val="009A28E7"/>
    <w:rsid w:val="009A32A3"/>
    <w:rsid w:val="009A3979"/>
    <w:rsid w:val="009A39B3"/>
    <w:rsid w:val="009A3E3D"/>
    <w:rsid w:val="009A50D2"/>
    <w:rsid w:val="009A55C1"/>
    <w:rsid w:val="009A64AD"/>
    <w:rsid w:val="009A68DF"/>
    <w:rsid w:val="009A7050"/>
    <w:rsid w:val="009A75E7"/>
    <w:rsid w:val="009A7634"/>
    <w:rsid w:val="009A78A4"/>
    <w:rsid w:val="009A7A97"/>
    <w:rsid w:val="009B0059"/>
    <w:rsid w:val="009B062E"/>
    <w:rsid w:val="009B06D6"/>
    <w:rsid w:val="009B0845"/>
    <w:rsid w:val="009B3BFF"/>
    <w:rsid w:val="009B455A"/>
    <w:rsid w:val="009B51E4"/>
    <w:rsid w:val="009B5CA6"/>
    <w:rsid w:val="009B6937"/>
    <w:rsid w:val="009B6952"/>
    <w:rsid w:val="009B6C19"/>
    <w:rsid w:val="009B6D06"/>
    <w:rsid w:val="009B728D"/>
    <w:rsid w:val="009B7870"/>
    <w:rsid w:val="009B78DE"/>
    <w:rsid w:val="009B7A4B"/>
    <w:rsid w:val="009B7CFE"/>
    <w:rsid w:val="009C043E"/>
    <w:rsid w:val="009C0E55"/>
    <w:rsid w:val="009C116B"/>
    <w:rsid w:val="009C141E"/>
    <w:rsid w:val="009C1C19"/>
    <w:rsid w:val="009C1D51"/>
    <w:rsid w:val="009C2CBF"/>
    <w:rsid w:val="009C2F68"/>
    <w:rsid w:val="009C36F3"/>
    <w:rsid w:val="009C3E24"/>
    <w:rsid w:val="009C43BC"/>
    <w:rsid w:val="009C465C"/>
    <w:rsid w:val="009C4A79"/>
    <w:rsid w:val="009C6A1C"/>
    <w:rsid w:val="009C6FE7"/>
    <w:rsid w:val="009D087B"/>
    <w:rsid w:val="009D0C97"/>
    <w:rsid w:val="009D0F2C"/>
    <w:rsid w:val="009D116C"/>
    <w:rsid w:val="009D2A04"/>
    <w:rsid w:val="009D326C"/>
    <w:rsid w:val="009D35F8"/>
    <w:rsid w:val="009D38C0"/>
    <w:rsid w:val="009D4012"/>
    <w:rsid w:val="009D44E1"/>
    <w:rsid w:val="009D464D"/>
    <w:rsid w:val="009D4754"/>
    <w:rsid w:val="009D50D8"/>
    <w:rsid w:val="009D535A"/>
    <w:rsid w:val="009D54A5"/>
    <w:rsid w:val="009D5C9D"/>
    <w:rsid w:val="009D6213"/>
    <w:rsid w:val="009D6334"/>
    <w:rsid w:val="009D7D30"/>
    <w:rsid w:val="009E0624"/>
    <w:rsid w:val="009E0B95"/>
    <w:rsid w:val="009E0C43"/>
    <w:rsid w:val="009E18DF"/>
    <w:rsid w:val="009E21BC"/>
    <w:rsid w:val="009E2755"/>
    <w:rsid w:val="009E308C"/>
    <w:rsid w:val="009E3612"/>
    <w:rsid w:val="009E3A75"/>
    <w:rsid w:val="009E5D56"/>
    <w:rsid w:val="009E6A7C"/>
    <w:rsid w:val="009E72E3"/>
    <w:rsid w:val="009E74C8"/>
    <w:rsid w:val="009F03D7"/>
    <w:rsid w:val="009F0489"/>
    <w:rsid w:val="009F0833"/>
    <w:rsid w:val="009F087E"/>
    <w:rsid w:val="009F14B4"/>
    <w:rsid w:val="009F2295"/>
    <w:rsid w:val="009F2333"/>
    <w:rsid w:val="009F2C4A"/>
    <w:rsid w:val="009F3309"/>
    <w:rsid w:val="009F34ED"/>
    <w:rsid w:val="009F3F1C"/>
    <w:rsid w:val="009F4A67"/>
    <w:rsid w:val="009F4C5D"/>
    <w:rsid w:val="009F51AE"/>
    <w:rsid w:val="009F54D5"/>
    <w:rsid w:val="009F5586"/>
    <w:rsid w:val="009F5A5E"/>
    <w:rsid w:val="009F6066"/>
    <w:rsid w:val="009F6083"/>
    <w:rsid w:val="009F6C1E"/>
    <w:rsid w:val="009F7DF8"/>
    <w:rsid w:val="00A000D7"/>
    <w:rsid w:val="00A00288"/>
    <w:rsid w:val="00A002E9"/>
    <w:rsid w:val="00A0071E"/>
    <w:rsid w:val="00A0074D"/>
    <w:rsid w:val="00A01EC2"/>
    <w:rsid w:val="00A01F9C"/>
    <w:rsid w:val="00A02825"/>
    <w:rsid w:val="00A02C52"/>
    <w:rsid w:val="00A02DFC"/>
    <w:rsid w:val="00A03D51"/>
    <w:rsid w:val="00A047AE"/>
    <w:rsid w:val="00A04B75"/>
    <w:rsid w:val="00A056A3"/>
    <w:rsid w:val="00A05B8C"/>
    <w:rsid w:val="00A05D21"/>
    <w:rsid w:val="00A06BE6"/>
    <w:rsid w:val="00A077CA"/>
    <w:rsid w:val="00A102AE"/>
    <w:rsid w:val="00A102B4"/>
    <w:rsid w:val="00A10CC9"/>
    <w:rsid w:val="00A1116B"/>
    <w:rsid w:val="00A113AC"/>
    <w:rsid w:val="00A12334"/>
    <w:rsid w:val="00A125AA"/>
    <w:rsid w:val="00A13421"/>
    <w:rsid w:val="00A13696"/>
    <w:rsid w:val="00A13755"/>
    <w:rsid w:val="00A152B3"/>
    <w:rsid w:val="00A160C3"/>
    <w:rsid w:val="00A16302"/>
    <w:rsid w:val="00A164D8"/>
    <w:rsid w:val="00A176E4"/>
    <w:rsid w:val="00A17D54"/>
    <w:rsid w:val="00A2028A"/>
    <w:rsid w:val="00A20BF7"/>
    <w:rsid w:val="00A211BA"/>
    <w:rsid w:val="00A21276"/>
    <w:rsid w:val="00A21990"/>
    <w:rsid w:val="00A22415"/>
    <w:rsid w:val="00A22599"/>
    <w:rsid w:val="00A226A2"/>
    <w:rsid w:val="00A23979"/>
    <w:rsid w:val="00A241C7"/>
    <w:rsid w:val="00A2526F"/>
    <w:rsid w:val="00A258C6"/>
    <w:rsid w:val="00A25A25"/>
    <w:rsid w:val="00A25BA5"/>
    <w:rsid w:val="00A26E42"/>
    <w:rsid w:val="00A272AE"/>
    <w:rsid w:val="00A272C0"/>
    <w:rsid w:val="00A27A54"/>
    <w:rsid w:val="00A301C0"/>
    <w:rsid w:val="00A302D1"/>
    <w:rsid w:val="00A305FE"/>
    <w:rsid w:val="00A30615"/>
    <w:rsid w:val="00A3096A"/>
    <w:rsid w:val="00A3105C"/>
    <w:rsid w:val="00A31654"/>
    <w:rsid w:val="00A31F24"/>
    <w:rsid w:val="00A329D8"/>
    <w:rsid w:val="00A32A1B"/>
    <w:rsid w:val="00A3344E"/>
    <w:rsid w:val="00A339AA"/>
    <w:rsid w:val="00A34BC8"/>
    <w:rsid w:val="00A3505D"/>
    <w:rsid w:val="00A356A2"/>
    <w:rsid w:val="00A35F38"/>
    <w:rsid w:val="00A3698B"/>
    <w:rsid w:val="00A370D0"/>
    <w:rsid w:val="00A379DC"/>
    <w:rsid w:val="00A37B88"/>
    <w:rsid w:val="00A37D8E"/>
    <w:rsid w:val="00A37EC0"/>
    <w:rsid w:val="00A400E2"/>
    <w:rsid w:val="00A40488"/>
    <w:rsid w:val="00A40979"/>
    <w:rsid w:val="00A40E61"/>
    <w:rsid w:val="00A40F7E"/>
    <w:rsid w:val="00A42011"/>
    <w:rsid w:val="00A42066"/>
    <w:rsid w:val="00A42768"/>
    <w:rsid w:val="00A42FC0"/>
    <w:rsid w:val="00A443E0"/>
    <w:rsid w:val="00A453F2"/>
    <w:rsid w:val="00A4540D"/>
    <w:rsid w:val="00A45E88"/>
    <w:rsid w:val="00A465EC"/>
    <w:rsid w:val="00A466CA"/>
    <w:rsid w:val="00A46DFE"/>
    <w:rsid w:val="00A50131"/>
    <w:rsid w:val="00A501D9"/>
    <w:rsid w:val="00A51B52"/>
    <w:rsid w:val="00A51DC2"/>
    <w:rsid w:val="00A52252"/>
    <w:rsid w:val="00A525DF"/>
    <w:rsid w:val="00A52CE1"/>
    <w:rsid w:val="00A5308B"/>
    <w:rsid w:val="00A5320E"/>
    <w:rsid w:val="00A536BC"/>
    <w:rsid w:val="00A54154"/>
    <w:rsid w:val="00A555C0"/>
    <w:rsid w:val="00A569AE"/>
    <w:rsid w:val="00A569D4"/>
    <w:rsid w:val="00A56DBD"/>
    <w:rsid w:val="00A57978"/>
    <w:rsid w:val="00A57A31"/>
    <w:rsid w:val="00A60064"/>
    <w:rsid w:val="00A609F9"/>
    <w:rsid w:val="00A61C62"/>
    <w:rsid w:val="00A61EC6"/>
    <w:rsid w:val="00A62633"/>
    <w:rsid w:val="00A627EF"/>
    <w:rsid w:val="00A629A8"/>
    <w:rsid w:val="00A64C3A"/>
    <w:rsid w:val="00A652C6"/>
    <w:rsid w:val="00A65C16"/>
    <w:rsid w:val="00A66196"/>
    <w:rsid w:val="00A669C1"/>
    <w:rsid w:val="00A672B3"/>
    <w:rsid w:val="00A672C3"/>
    <w:rsid w:val="00A70B80"/>
    <w:rsid w:val="00A70FD7"/>
    <w:rsid w:val="00A71326"/>
    <w:rsid w:val="00A71E22"/>
    <w:rsid w:val="00A72844"/>
    <w:rsid w:val="00A72C43"/>
    <w:rsid w:val="00A735CC"/>
    <w:rsid w:val="00A747EC"/>
    <w:rsid w:val="00A74A31"/>
    <w:rsid w:val="00A751CA"/>
    <w:rsid w:val="00A75315"/>
    <w:rsid w:val="00A7564A"/>
    <w:rsid w:val="00A757FD"/>
    <w:rsid w:val="00A759A1"/>
    <w:rsid w:val="00A75B92"/>
    <w:rsid w:val="00A75CCF"/>
    <w:rsid w:val="00A75E47"/>
    <w:rsid w:val="00A76B04"/>
    <w:rsid w:val="00A77A01"/>
    <w:rsid w:val="00A803B1"/>
    <w:rsid w:val="00A8063E"/>
    <w:rsid w:val="00A8070C"/>
    <w:rsid w:val="00A80849"/>
    <w:rsid w:val="00A816A6"/>
    <w:rsid w:val="00A821D9"/>
    <w:rsid w:val="00A836E8"/>
    <w:rsid w:val="00A84B6C"/>
    <w:rsid w:val="00A8534F"/>
    <w:rsid w:val="00A857BC"/>
    <w:rsid w:val="00A86E59"/>
    <w:rsid w:val="00A872CE"/>
    <w:rsid w:val="00A87FC0"/>
    <w:rsid w:val="00A90685"/>
    <w:rsid w:val="00A911F8"/>
    <w:rsid w:val="00A9120C"/>
    <w:rsid w:val="00A913E0"/>
    <w:rsid w:val="00A915F4"/>
    <w:rsid w:val="00A91B4A"/>
    <w:rsid w:val="00A92078"/>
    <w:rsid w:val="00A921F4"/>
    <w:rsid w:val="00A934B7"/>
    <w:rsid w:val="00A93CC8"/>
    <w:rsid w:val="00A93F82"/>
    <w:rsid w:val="00A949FB"/>
    <w:rsid w:val="00A94CED"/>
    <w:rsid w:val="00A9599A"/>
    <w:rsid w:val="00A95F80"/>
    <w:rsid w:val="00A96035"/>
    <w:rsid w:val="00A96060"/>
    <w:rsid w:val="00A96255"/>
    <w:rsid w:val="00A96C1F"/>
    <w:rsid w:val="00A96CC7"/>
    <w:rsid w:val="00AA0D25"/>
    <w:rsid w:val="00AA262D"/>
    <w:rsid w:val="00AA28A2"/>
    <w:rsid w:val="00AA292F"/>
    <w:rsid w:val="00AA2DB7"/>
    <w:rsid w:val="00AA34BD"/>
    <w:rsid w:val="00AA4200"/>
    <w:rsid w:val="00AA4895"/>
    <w:rsid w:val="00AA4F8F"/>
    <w:rsid w:val="00AA7661"/>
    <w:rsid w:val="00AB0F3C"/>
    <w:rsid w:val="00AB16C7"/>
    <w:rsid w:val="00AB1732"/>
    <w:rsid w:val="00AB1945"/>
    <w:rsid w:val="00AB1A6E"/>
    <w:rsid w:val="00AB1D81"/>
    <w:rsid w:val="00AB29AA"/>
    <w:rsid w:val="00AB3990"/>
    <w:rsid w:val="00AB3CC8"/>
    <w:rsid w:val="00AB4767"/>
    <w:rsid w:val="00AB5DF2"/>
    <w:rsid w:val="00AB6C6D"/>
    <w:rsid w:val="00AB6FAE"/>
    <w:rsid w:val="00AB7C6D"/>
    <w:rsid w:val="00AB7E9E"/>
    <w:rsid w:val="00AC05EA"/>
    <w:rsid w:val="00AC0A62"/>
    <w:rsid w:val="00AC1D3D"/>
    <w:rsid w:val="00AC21FB"/>
    <w:rsid w:val="00AC399C"/>
    <w:rsid w:val="00AC4500"/>
    <w:rsid w:val="00AC4783"/>
    <w:rsid w:val="00AC4A4F"/>
    <w:rsid w:val="00AC4ABA"/>
    <w:rsid w:val="00AC51F2"/>
    <w:rsid w:val="00AC54A5"/>
    <w:rsid w:val="00AC5574"/>
    <w:rsid w:val="00AC5596"/>
    <w:rsid w:val="00AC5FB2"/>
    <w:rsid w:val="00AC5FB8"/>
    <w:rsid w:val="00AC66D2"/>
    <w:rsid w:val="00AC6918"/>
    <w:rsid w:val="00AC7349"/>
    <w:rsid w:val="00AD072A"/>
    <w:rsid w:val="00AD321C"/>
    <w:rsid w:val="00AD42F3"/>
    <w:rsid w:val="00AD563B"/>
    <w:rsid w:val="00AD58C0"/>
    <w:rsid w:val="00AD5AEB"/>
    <w:rsid w:val="00AD5E26"/>
    <w:rsid w:val="00AD6B60"/>
    <w:rsid w:val="00AD7A90"/>
    <w:rsid w:val="00AE01CC"/>
    <w:rsid w:val="00AE0E99"/>
    <w:rsid w:val="00AE166F"/>
    <w:rsid w:val="00AE3ED3"/>
    <w:rsid w:val="00AE3EDD"/>
    <w:rsid w:val="00AE3FC6"/>
    <w:rsid w:val="00AE4D6F"/>
    <w:rsid w:val="00AE531B"/>
    <w:rsid w:val="00AE622D"/>
    <w:rsid w:val="00AE6AA1"/>
    <w:rsid w:val="00AE6AA5"/>
    <w:rsid w:val="00AE718A"/>
    <w:rsid w:val="00AE72E7"/>
    <w:rsid w:val="00AE7E03"/>
    <w:rsid w:val="00AF03A9"/>
    <w:rsid w:val="00AF066A"/>
    <w:rsid w:val="00AF0A86"/>
    <w:rsid w:val="00AF0F06"/>
    <w:rsid w:val="00AF2399"/>
    <w:rsid w:val="00AF2AA4"/>
    <w:rsid w:val="00AF2DFB"/>
    <w:rsid w:val="00AF4527"/>
    <w:rsid w:val="00AF4A40"/>
    <w:rsid w:val="00AF4D03"/>
    <w:rsid w:val="00AF5497"/>
    <w:rsid w:val="00AF5745"/>
    <w:rsid w:val="00AF7CC3"/>
    <w:rsid w:val="00B0057A"/>
    <w:rsid w:val="00B0072A"/>
    <w:rsid w:val="00B00CBC"/>
    <w:rsid w:val="00B00EE4"/>
    <w:rsid w:val="00B010A8"/>
    <w:rsid w:val="00B010D9"/>
    <w:rsid w:val="00B01517"/>
    <w:rsid w:val="00B01DDE"/>
    <w:rsid w:val="00B020EA"/>
    <w:rsid w:val="00B03047"/>
    <w:rsid w:val="00B065AD"/>
    <w:rsid w:val="00B0695E"/>
    <w:rsid w:val="00B06CCC"/>
    <w:rsid w:val="00B06E1E"/>
    <w:rsid w:val="00B078B4"/>
    <w:rsid w:val="00B078E1"/>
    <w:rsid w:val="00B10096"/>
    <w:rsid w:val="00B10427"/>
    <w:rsid w:val="00B10A3F"/>
    <w:rsid w:val="00B10CDB"/>
    <w:rsid w:val="00B11C63"/>
    <w:rsid w:val="00B13225"/>
    <w:rsid w:val="00B139F1"/>
    <w:rsid w:val="00B13AF9"/>
    <w:rsid w:val="00B13B80"/>
    <w:rsid w:val="00B14ADC"/>
    <w:rsid w:val="00B15338"/>
    <w:rsid w:val="00B153E0"/>
    <w:rsid w:val="00B1634D"/>
    <w:rsid w:val="00B16869"/>
    <w:rsid w:val="00B16DA8"/>
    <w:rsid w:val="00B1767D"/>
    <w:rsid w:val="00B20748"/>
    <w:rsid w:val="00B207EA"/>
    <w:rsid w:val="00B20DF3"/>
    <w:rsid w:val="00B21143"/>
    <w:rsid w:val="00B2142D"/>
    <w:rsid w:val="00B218C2"/>
    <w:rsid w:val="00B219F5"/>
    <w:rsid w:val="00B225BF"/>
    <w:rsid w:val="00B22918"/>
    <w:rsid w:val="00B22A0F"/>
    <w:rsid w:val="00B23531"/>
    <w:rsid w:val="00B23F23"/>
    <w:rsid w:val="00B25EFC"/>
    <w:rsid w:val="00B2600C"/>
    <w:rsid w:val="00B26A14"/>
    <w:rsid w:val="00B272D7"/>
    <w:rsid w:val="00B27923"/>
    <w:rsid w:val="00B27E1E"/>
    <w:rsid w:val="00B27FC5"/>
    <w:rsid w:val="00B30707"/>
    <w:rsid w:val="00B30E8C"/>
    <w:rsid w:val="00B3173A"/>
    <w:rsid w:val="00B31A01"/>
    <w:rsid w:val="00B32A3B"/>
    <w:rsid w:val="00B32B23"/>
    <w:rsid w:val="00B338FD"/>
    <w:rsid w:val="00B33B79"/>
    <w:rsid w:val="00B34609"/>
    <w:rsid w:val="00B3465E"/>
    <w:rsid w:val="00B3610D"/>
    <w:rsid w:val="00B36E13"/>
    <w:rsid w:val="00B3782F"/>
    <w:rsid w:val="00B37950"/>
    <w:rsid w:val="00B37B34"/>
    <w:rsid w:val="00B37F09"/>
    <w:rsid w:val="00B404CB"/>
    <w:rsid w:val="00B40982"/>
    <w:rsid w:val="00B40B5E"/>
    <w:rsid w:val="00B40BDE"/>
    <w:rsid w:val="00B41A85"/>
    <w:rsid w:val="00B428C8"/>
    <w:rsid w:val="00B42955"/>
    <w:rsid w:val="00B44FB9"/>
    <w:rsid w:val="00B450EF"/>
    <w:rsid w:val="00B453C5"/>
    <w:rsid w:val="00B45FA8"/>
    <w:rsid w:val="00B47F02"/>
    <w:rsid w:val="00B50081"/>
    <w:rsid w:val="00B50F60"/>
    <w:rsid w:val="00B51016"/>
    <w:rsid w:val="00B52249"/>
    <w:rsid w:val="00B524B1"/>
    <w:rsid w:val="00B5251E"/>
    <w:rsid w:val="00B52A5A"/>
    <w:rsid w:val="00B5306A"/>
    <w:rsid w:val="00B534A5"/>
    <w:rsid w:val="00B54456"/>
    <w:rsid w:val="00B55819"/>
    <w:rsid w:val="00B56262"/>
    <w:rsid w:val="00B56282"/>
    <w:rsid w:val="00B56550"/>
    <w:rsid w:val="00B603EC"/>
    <w:rsid w:val="00B617F9"/>
    <w:rsid w:val="00B61D56"/>
    <w:rsid w:val="00B61DC9"/>
    <w:rsid w:val="00B63C3D"/>
    <w:rsid w:val="00B64FF6"/>
    <w:rsid w:val="00B65FD3"/>
    <w:rsid w:val="00B669A3"/>
    <w:rsid w:val="00B671DF"/>
    <w:rsid w:val="00B71104"/>
    <w:rsid w:val="00B7148C"/>
    <w:rsid w:val="00B720D2"/>
    <w:rsid w:val="00B72D35"/>
    <w:rsid w:val="00B734B0"/>
    <w:rsid w:val="00B7371B"/>
    <w:rsid w:val="00B73EBC"/>
    <w:rsid w:val="00B73F21"/>
    <w:rsid w:val="00B74154"/>
    <w:rsid w:val="00B747C1"/>
    <w:rsid w:val="00B74F0D"/>
    <w:rsid w:val="00B7656C"/>
    <w:rsid w:val="00B76CB7"/>
    <w:rsid w:val="00B76D8B"/>
    <w:rsid w:val="00B77139"/>
    <w:rsid w:val="00B81908"/>
    <w:rsid w:val="00B82BFB"/>
    <w:rsid w:val="00B82D5A"/>
    <w:rsid w:val="00B82F2B"/>
    <w:rsid w:val="00B83676"/>
    <w:rsid w:val="00B84274"/>
    <w:rsid w:val="00B84637"/>
    <w:rsid w:val="00B850F8"/>
    <w:rsid w:val="00B86A99"/>
    <w:rsid w:val="00B8762E"/>
    <w:rsid w:val="00B87D63"/>
    <w:rsid w:val="00B90155"/>
    <w:rsid w:val="00B91421"/>
    <w:rsid w:val="00B91727"/>
    <w:rsid w:val="00B9317D"/>
    <w:rsid w:val="00B93577"/>
    <w:rsid w:val="00B93762"/>
    <w:rsid w:val="00B938A0"/>
    <w:rsid w:val="00B94014"/>
    <w:rsid w:val="00B944BE"/>
    <w:rsid w:val="00B94C71"/>
    <w:rsid w:val="00B95798"/>
    <w:rsid w:val="00B95C5A"/>
    <w:rsid w:val="00B963C6"/>
    <w:rsid w:val="00B966CD"/>
    <w:rsid w:val="00B96739"/>
    <w:rsid w:val="00BA12E5"/>
    <w:rsid w:val="00BA14B5"/>
    <w:rsid w:val="00BA17CC"/>
    <w:rsid w:val="00BA22F1"/>
    <w:rsid w:val="00BA23DC"/>
    <w:rsid w:val="00BA29CE"/>
    <w:rsid w:val="00BA36D0"/>
    <w:rsid w:val="00BA3DE3"/>
    <w:rsid w:val="00BA4A27"/>
    <w:rsid w:val="00BA5563"/>
    <w:rsid w:val="00BA57F6"/>
    <w:rsid w:val="00BA600B"/>
    <w:rsid w:val="00BA622F"/>
    <w:rsid w:val="00BA645F"/>
    <w:rsid w:val="00BA6741"/>
    <w:rsid w:val="00BB274F"/>
    <w:rsid w:val="00BB32AE"/>
    <w:rsid w:val="00BB3595"/>
    <w:rsid w:val="00BB3A4B"/>
    <w:rsid w:val="00BB4089"/>
    <w:rsid w:val="00BB5B14"/>
    <w:rsid w:val="00BB5DF4"/>
    <w:rsid w:val="00BB6C3D"/>
    <w:rsid w:val="00BB7F13"/>
    <w:rsid w:val="00BC06FB"/>
    <w:rsid w:val="00BC09A9"/>
    <w:rsid w:val="00BC0D68"/>
    <w:rsid w:val="00BC1116"/>
    <w:rsid w:val="00BC11C2"/>
    <w:rsid w:val="00BC15E3"/>
    <w:rsid w:val="00BC17D6"/>
    <w:rsid w:val="00BC2A12"/>
    <w:rsid w:val="00BC33F9"/>
    <w:rsid w:val="00BC37E5"/>
    <w:rsid w:val="00BC3FAE"/>
    <w:rsid w:val="00BC4959"/>
    <w:rsid w:val="00BC4992"/>
    <w:rsid w:val="00BC5390"/>
    <w:rsid w:val="00BC6083"/>
    <w:rsid w:val="00BC64F1"/>
    <w:rsid w:val="00BC6667"/>
    <w:rsid w:val="00BC7922"/>
    <w:rsid w:val="00BC7D45"/>
    <w:rsid w:val="00BD0302"/>
    <w:rsid w:val="00BD199A"/>
    <w:rsid w:val="00BD1FF8"/>
    <w:rsid w:val="00BD2930"/>
    <w:rsid w:val="00BD3D5D"/>
    <w:rsid w:val="00BD476B"/>
    <w:rsid w:val="00BD7663"/>
    <w:rsid w:val="00BD7B62"/>
    <w:rsid w:val="00BD7D6B"/>
    <w:rsid w:val="00BD7FC8"/>
    <w:rsid w:val="00BE0440"/>
    <w:rsid w:val="00BE0913"/>
    <w:rsid w:val="00BE0977"/>
    <w:rsid w:val="00BE0DDE"/>
    <w:rsid w:val="00BE3322"/>
    <w:rsid w:val="00BE3462"/>
    <w:rsid w:val="00BE3BF1"/>
    <w:rsid w:val="00BE4AA5"/>
    <w:rsid w:val="00BE5206"/>
    <w:rsid w:val="00BE667A"/>
    <w:rsid w:val="00BE699C"/>
    <w:rsid w:val="00BE6E4E"/>
    <w:rsid w:val="00BE7E23"/>
    <w:rsid w:val="00BF18F6"/>
    <w:rsid w:val="00BF1C8E"/>
    <w:rsid w:val="00BF3D16"/>
    <w:rsid w:val="00BF47BB"/>
    <w:rsid w:val="00BF4E38"/>
    <w:rsid w:val="00BF4FE0"/>
    <w:rsid w:val="00BF5524"/>
    <w:rsid w:val="00BF5D30"/>
    <w:rsid w:val="00BF67BB"/>
    <w:rsid w:val="00BF68DF"/>
    <w:rsid w:val="00BF71CB"/>
    <w:rsid w:val="00BF7298"/>
    <w:rsid w:val="00BF7D51"/>
    <w:rsid w:val="00C007FC"/>
    <w:rsid w:val="00C00E61"/>
    <w:rsid w:val="00C02243"/>
    <w:rsid w:val="00C02469"/>
    <w:rsid w:val="00C02686"/>
    <w:rsid w:val="00C02821"/>
    <w:rsid w:val="00C029CD"/>
    <w:rsid w:val="00C03055"/>
    <w:rsid w:val="00C0356A"/>
    <w:rsid w:val="00C03C7B"/>
    <w:rsid w:val="00C04912"/>
    <w:rsid w:val="00C06AEA"/>
    <w:rsid w:val="00C06B49"/>
    <w:rsid w:val="00C07057"/>
    <w:rsid w:val="00C075EA"/>
    <w:rsid w:val="00C1023F"/>
    <w:rsid w:val="00C10366"/>
    <w:rsid w:val="00C1084C"/>
    <w:rsid w:val="00C10D77"/>
    <w:rsid w:val="00C11163"/>
    <w:rsid w:val="00C11541"/>
    <w:rsid w:val="00C11604"/>
    <w:rsid w:val="00C1302C"/>
    <w:rsid w:val="00C133E2"/>
    <w:rsid w:val="00C148FA"/>
    <w:rsid w:val="00C15167"/>
    <w:rsid w:val="00C15269"/>
    <w:rsid w:val="00C15AF4"/>
    <w:rsid w:val="00C16581"/>
    <w:rsid w:val="00C171D1"/>
    <w:rsid w:val="00C17B09"/>
    <w:rsid w:val="00C17B41"/>
    <w:rsid w:val="00C200F5"/>
    <w:rsid w:val="00C20133"/>
    <w:rsid w:val="00C204D2"/>
    <w:rsid w:val="00C205D6"/>
    <w:rsid w:val="00C20BFD"/>
    <w:rsid w:val="00C21120"/>
    <w:rsid w:val="00C21322"/>
    <w:rsid w:val="00C21AAB"/>
    <w:rsid w:val="00C225A9"/>
    <w:rsid w:val="00C229BA"/>
    <w:rsid w:val="00C22A90"/>
    <w:rsid w:val="00C22D67"/>
    <w:rsid w:val="00C23012"/>
    <w:rsid w:val="00C2316B"/>
    <w:rsid w:val="00C23207"/>
    <w:rsid w:val="00C238EE"/>
    <w:rsid w:val="00C239F0"/>
    <w:rsid w:val="00C2407F"/>
    <w:rsid w:val="00C24A05"/>
    <w:rsid w:val="00C25F41"/>
    <w:rsid w:val="00C2673D"/>
    <w:rsid w:val="00C27117"/>
    <w:rsid w:val="00C27203"/>
    <w:rsid w:val="00C27D01"/>
    <w:rsid w:val="00C27DB3"/>
    <w:rsid w:val="00C309D4"/>
    <w:rsid w:val="00C30B30"/>
    <w:rsid w:val="00C3206B"/>
    <w:rsid w:val="00C324BD"/>
    <w:rsid w:val="00C3265F"/>
    <w:rsid w:val="00C33015"/>
    <w:rsid w:val="00C333A8"/>
    <w:rsid w:val="00C33739"/>
    <w:rsid w:val="00C35B86"/>
    <w:rsid w:val="00C35D19"/>
    <w:rsid w:val="00C35D4B"/>
    <w:rsid w:val="00C36E30"/>
    <w:rsid w:val="00C37991"/>
    <w:rsid w:val="00C40D30"/>
    <w:rsid w:val="00C40F9E"/>
    <w:rsid w:val="00C43D4E"/>
    <w:rsid w:val="00C446DE"/>
    <w:rsid w:val="00C452EE"/>
    <w:rsid w:val="00C45472"/>
    <w:rsid w:val="00C45899"/>
    <w:rsid w:val="00C4699F"/>
    <w:rsid w:val="00C4795F"/>
    <w:rsid w:val="00C47CD1"/>
    <w:rsid w:val="00C47E7D"/>
    <w:rsid w:val="00C47FD9"/>
    <w:rsid w:val="00C500D7"/>
    <w:rsid w:val="00C517B5"/>
    <w:rsid w:val="00C52BBC"/>
    <w:rsid w:val="00C530B2"/>
    <w:rsid w:val="00C535AC"/>
    <w:rsid w:val="00C53B8D"/>
    <w:rsid w:val="00C55112"/>
    <w:rsid w:val="00C56635"/>
    <w:rsid w:val="00C570E1"/>
    <w:rsid w:val="00C60066"/>
    <w:rsid w:val="00C60698"/>
    <w:rsid w:val="00C60F6F"/>
    <w:rsid w:val="00C612C1"/>
    <w:rsid w:val="00C612DF"/>
    <w:rsid w:val="00C617AB"/>
    <w:rsid w:val="00C622B2"/>
    <w:rsid w:val="00C62600"/>
    <w:rsid w:val="00C635DB"/>
    <w:rsid w:val="00C63896"/>
    <w:rsid w:val="00C64230"/>
    <w:rsid w:val="00C64791"/>
    <w:rsid w:val="00C6490F"/>
    <w:rsid w:val="00C650A6"/>
    <w:rsid w:val="00C655F4"/>
    <w:rsid w:val="00C65A12"/>
    <w:rsid w:val="00C65C7B"/>
    <w:rsid w:val="00C65D4C"/>
    <w:rsid w:val="00C678E2"/>
    <w:rsid w:val="00C67B30"/>
    <w:rsid w:val="00C67FFE"/>
    <w:rsid w:val="00C70000"/>
    <w:rsid w:val="00C70B43"/>
    <w:rsid w:val="00C70B69"/>
    <w:rsid w:val="00C72880"/>
    <w:rsid w:val="00C72D2A"/>
    <w:rsid w:val="00C736A7"/>
    <w:rsid w:val="00C742F0"/>
    <w:rsid w:val="00C767B9"/>
    <w:rsid w:val="00C7703F"/>
    <w:rsid w:val="00C770B2"/>
    <w:rsid w:val="00C7720E"/>
    <w:rsid w:val="00C7729A"/>
    <w:rsid w:val="00C80928"/>
    <w:rsid w:val="00C812F5"/>
    <w:rsid w:val="00C813FA"/>
    <w:rsid w:val="00C82197"/>
    <w:rsid w:val="00C822C8"/>
    <w:rsid w:val="00C8271B"/>
    <w:rsid w:val="00C82C44"/>
    <w:rsid w:val="00C83092"/>
    <w:rsid w:val="00C8457C"/>
    <w:rsid w:val="00C85FE8"/>
    <w:rsid w:val="00C86066"/>
    <w:rsid w:val="00C8660C"/>
    <w:rsid w:val="00C874AC"/>
    <w:rsid w:val="00C875B7"/>
    <w:rsid w:val="00C90954"/>
    <w:rsid w:val="00C90E08"/>
    <w:rsid w:val="00C91398"/>
    <w:rsid w:val="00C91993"/>
    <w:rsid w:val="00C925DF"/>
    <w:rsid w:val="00C92A29"/>
    <w:rsid w:val="00C92BB5"/>
    <w:rsid w:val="00C93396"/>
    <w:rsid w:val="00C939BC"/>
    <w:rsid w:val="00C93A0D"/>
    <w:rsid w:val="00C947D5"/>
    <w:rsid w:val="00C94839"/>
    <w:rsid w:val="00C94A2D"/>
    <w:rsid w:val="00C94C77"/>
    <w:rsid w:val="00C955BE"/>
    <w:rsid w:val="00C95A38"/>
    <w:rsid w:val="00C96520"/>
    <w:rsid w:val="00C96EA8"/>
    <w:rsid w:val="00C971BA"/>
    <w:rsid w:val="00C97841"/>
    <w:rsid w:val="00CA0129"/>
    <w:rsid w:val="00CA0B6D"/>
    <w:rsid w:val="00CA4A57"/>
    <w:rsid w:val="00CA4BF1"/>
    <w:rsid w:val="00CA62DC"/>
    <w:rsid w:val="00CA64CF"/>
    <w:rsid w:val="00CA6FFA"/>
    <w:rsid w:val="00CA724F"/>
    <w:rsid w:val="00CA74FF"/>
    <w:rsid w:val="00CA7E13"/>
    <w:rsid w:val="00CA7F47"/>
    <w:rsid w:val="00CB05FE"/>
    <w:rsid w:val="00CB0972"/>
    <w:rsid w:val="00CB0BB7"/>
    <w:rsid w:val="00CB10B6"/>
    <w:rsid w:val="00CB1DF3"/>
    <w:rsid w:val="00CB1E74"/>
    <w:rsid w:val="00CB26D2"/>
    <w:rsid w:val="00CB2742"/>
    <w:rsid w:val="00CB2932"/>
    <w:rsid w:val="00CB2FFE"/>
    <w:rsid w:val="00CB3CA5"/>
    <w:rsid w:val="00CB5C60"/>
    <w:rsid w:val="00CB6265"/>
    <w:rsid w:val="00CB7475"/>
    <w:rsid w:val="00CB764C"/>
    <w:rsid w:val="00CC1B1A"/>
    <w:rsid w:val="00CC346B"/>
    <w:rsid w:val="00CC41E9"/>
    <w:rsid w:val="00CC4F29"/>
    <w:rsid w:val="00CC5151"/>
    <w:rsid w:val="00CC5D76"/>
    <w:rsid w:val="00CC5D9A"/>
    <w:rsid w:val="00CC5E0A"/>
    <w:rsid w:val="00CC5F30"/>
    <w:rsid w:val="00CC6353"/>
    <w:rsid w:val="00CC65DB"/>
    <w:rsid w:val="00CC772C"/>
    <w:rsid w:val="00CC7F2C"/>
    <w:rsid w:val="00CD02A3"/>
    <w:rsid w:val="00CD07CE"/>
    <w:rsid w:val="00CD09C0"/>
    <w:rsid w:val="00CD1141"/>
    <w:rsid w:val="00CD1D80"/>
    <w:rsid w:val="00CD1E21"/>
    <w:rsid w:val="00CD206B"/>
    <w:rsid w:val="00CD21F0"/>
    <w:rsid w:val="00CD33D9"/>
    <w:rsid w:val="00CD39D0"/>
    <w:rsid w:val="00CD453B"/>
    <w:rsid w:val="00CD4628"/>
    <w:rsid w:val="00CD47AB"/>
    <w:rsid w:val="00CD4F7E"/>
    <w:rsid w:val="00CD53BB"/>
    <w:rsid w:val="00CD54FD"/>
    <w:rsid w:val="00CD55E1"/>
    <w:rsid w:val="00CD6857"/>
    <w:rsid w:val="00CD6E47"/>
    <w:rsid w:val="00CE1448"/>
    <w:rsid w:val="00CE184D"/>
    <w:rsid w:val="00CE1CA9"/>
    <w:rsid w:val="00CE1CEC"/>
    <w:rsid w:val="00CE2726"/>
    <w:rsid w:val="00CE3884"/>
    <w:rsid w:val="00CE3E45"/>
    <w:rsid w:val="00CE4048"/>
    <w:rsid w:val="00CE4E2B"/>
    <w:rsid w:val="00CE525E"/>
    <w:rsid w:val="00CE5374"/>
    <w:rsid w:val="00CE5672"/>
    <w:rsid w:val="00CE626E"/>
    <w:rsid w:val="00CE6958"/>
    <w:rsid w:val="00CE6A1B"/>
    <w:rsid w:val="00CE6DBB"/>
    <w:rsid w:val="00CF06FD"/>
    <w:rsid w:val="00CF1177"/>
    <w:rsid w:val="00CF11B7"/>
    <w:rsid w:val="00CF1498"/>
    <w:rsid w:val="00CF1E5E"/>
    <w:rsid w:val="00CF2370"/>
    <w:rsid w:val="00CF375B"/>
    <w:rsid w:val="00CF4146"/>
    <w:rsid w:val="00CF4A09"/>
    <w:rsid w:val="00CF4A52"/>
    <w:rsid w:val="00CF55A4"/>
    <w:rsid w:val="00CF592D"/>
    <w:rsid w:val="00CF5BA4"/>
    <w:rsid w:val="00CF655A"/>
    <w:rsid w:val="00CF6669"/>
    <w:rsid w:val="00CF6D82"/>
    <w:rsid w:val="00CF705D"/>
    <w:rsid w:val="00CF71F6"/>
    <w:rsid w:val="00CF7604"/>
    <w:rsid w:val="00D003BC"/>
    <w:rsid w:val="00D00904"/>
    <w:rsid w:val="00D01527"/>
    <w:rsid w:val="00D017ED"/>
    <w:rsid w:val="00D01945"/>
    <w:rsid w:val="00D02662"/>
    <w:rsid w:val="00D02ADF"/>
    <w:rsid w:val="00D02C67"/>
    <w:rsid w:val="00D02FDA"/>
    <w:rsid w:val="00D03AFB"/>
    <w:rsid w:val="00D03CE4"/>
    <w:rsid w:val="00D041C9"/>
    <w:rsid w:val="00D057A6"/>
    <w:rsid w:val="00D05B36"/>
    <w:rsid w:val="00D05CAD"/>
    <w:rsid w:val="00D05D06"/>
    <w:rsid w:val="00D05FC5"/>
    <w:rsid w:val="00D0626C"/>
    <w:rsid w:val="00D06C93"/>
    <w:rsid w:val="00D10689"/>
    <w:rsid w:val="00D10959"/>
    <w:rsid w:val="00D109CE"/>
    <w:rsid w:val="00D10DE2"/>
    <w:rsid w:val="00D10E1F"/>
    <w:rsid w:val="00D10E27"/>
    <w:rsid w:val="00D110D5"/>
    <w:rsid w:val="00D13712"/>
    <w:rsid w:val="00D14456"/>
    <w:rsid w:val="00D14772"/>
    <w:rsid w:val="00D14DEC"/>
    <w:rsid w:val="00D14FDF"/>
    <w:rsid w:val="00D1508C"/>
    <w:rsid w:val="00D164F2"/>
    <w:rsid w:val="00D16C37"/>
    <w:rsid w:val="00D201ED"/>
    <w:rsid w:val="00D205A7"/>
    <w:rsid w:val="00D211BF"/>
    <w:rsid w:val="00D2202B"/>
    <w:rsid w:val="00D22F71"/>
    <w:rsid w:val="00D23055"/>
    <w:rsid w:val="00D23EAA"/>
    <w:rsid w:val="00D240FA"/>
    <w:rsid w:val="00D24310"/>
    <w:rsid w:val="00D2485F"/>
    <w:rsid w:val="00D24E8F"/>
    <w:rsid w:val="00D24F6E"/>
    <w:rsid w:val="00D27DA3"/>
    <w:rsid w:val="00D301D5"/>
    <w:rsid w:val="00D30232"/>
    <w:rsid w:val="00D30720"/>
    <w:rsid w:val="00D30D9B"/>
    <w:rsid w:val="00D30DA4"/>
    <w:rsid w:val="00D311A2"/>
    <w:rsid w:val="00D312D3"/>
    <w:rsid w:val="00D31454"/>
    <w:rsid w:val="00D3223A"/>
    <w:rsid w:val="00D3303A"/>
    <w:rsid w:val="00D33320"/>
    <w:rsid w:val="00D33EA5"/>
    <w:rsid w:val="00D34689"/>
    <w:rsid w:val="00D35920"/>
    <w:rsid w:val="00D362B6"/>
    <w:rsid w:val="00D36F7D"/>
    <w:rsid w:val="00D37202"/>
    <w:rsid w:val="00D3774B"/>
    <w:rsid w:val="00D37ADC"/>
    <w:rsid w:val="00D405A6"/>
    <w:rsid w:val="00D40C36"/>
    <w:rsid w:val="00D415D9"/>
    <w:rsid w:val="00D417AD"/>
    <w:rsid w:val="00D41E01"/>
    <w:rsid w:val="00D41FE4"/>
    <w:rsid w:val="00D42FE0"/>
    <w:rsid w:val="00D43D77"/>
    <w:rsid w:val="00D43EF9"/>
    <w:rsid w:val="00D43F6B"/>
    <w:rsid w:val="00D444FA"/>
    <w:rsid w:val="00D45291"/>
    <w:rsid w:val="00D453D0"/>
    <w:rsid w:val="00D45594"/>
    <w:rsid w:val="00D46260"/>
    <w:rsid w:val="00D46F83"/>
    <w:rsid w:val="00D473B0"/>
    <w:rsid w:val="00D5030A"/>
    <w:rsid w:val="00D5228D"/>
    <w:rsid w:val="00D53767"/>
    <w:rsid w:val="00D5396D"/>
    <w:rsid w:val="00D53AA6"/>
    <w:rsid w:val="00D5450B"/>
    <w:rsid w:val="00D55312"/>
    <w:rsid w:val="00D5546A"/>
    <w:rsid w:val="00D559AF"/>
    <w:rsid w:val="00D57020"/>
    <w:rsid w:val="00D61360"/>
    <w:rsid w:val="00D61764"/>
    <w:rsid w:val="00D62762"/>
    <w:rsid w:val="00D62931"/>
    <w:rsid w:val="00D62966"/>
    <w:rsid w:val="00D62F11"/>
    <w:rsid w:val="00D643D2"/>
    <w:rsid w:val="00D647A6"/>
    <w:rsid w:val="00D6550D"/>
    <w:rsid w:val="00D65ED1"/>
    <w:rsid w:val="00D660F8"/>
    <w:rsid w:val="00D672E6"/>
    <w:rsid w:val="00D674BF"/>
    <w:rsid w:val="00D70879"/>
    <w:rsid w:val="00D715C8"/>
    <w:rsid w:val="00D71649"/>
    <w:rsid w:val="00D71C88"/>
    <w:rsid w:val="00D730FE"/>
    <w:rsid w:val="00D73D09"/>
    <w:rsid w:val="00D743EA"/>
    <w:rsid w:val="00D74B91"/>
    <w:rsid w:val="00D7564D"/>
    <w:rsid w:val="00D75674"/>
    <w:rsid w:val="00D77FF4"/>
    <w:rsid w:val="00D80669"/>
    <w:rsid w:val="00D80734"/>
    <w:rsid w:val="00D80F4D"/>
    <w:rsid w:val="00D8110F"/>
    <w:rsid w:val="00D814E0"/>
    <w:rsid w:val="00D816F0"/>
    <w:rsid w:val="00D81BDC"/>
    <w:rsid w:val="00D83516"/>
    <w:rsid w:val="00D841F5"/>
    <w:rsid w:val="00D84493"/>
    <w:rsid w:val="00D8456A"/>
    <w:rsid w:val="00D84F31"/>
    <w:rsid w:val="00D85DF4"/>
    <w:rsid w:val="00D86522"/>
    <w:rsid w:val="00D86DF1"/>
    <w:rsid w:val="00D879AB"/>
    <w:rsid w:val="00D87E8E"/>
    <w:rsid w:val="00D9069E"/>
    <w:rsid w:val="00D909A3"/>
    <w:rsid w:val="00D90FC7"/>
    <w:rsid w:val="00D935C9"/>
    <w:rsid w:val="00D95657"/>
    <w:rsid w:val="00D96546"/>
    <w:rsid w:val="00D96643"/>
    <w:rsid w:val="00D96DCD"/>
    <w:rsid w:val="00D96EAB"/>
    <w:rsid w:val="00D97BAF"/>
    <w:rsid w:val="00DA1796"/>
    <w:rsid w:val="00DA1A38"/>
    <w:rsid w:val="00DA2ACC"/>
    <w:rsid w:val="00DA31C9"/>
    <w:rsid w:val="00DA4126"/>
    <w:rsid w:val="00DA4135"/>
    <w:rsid w:val="00DA4597"/>
    <w:rsid w:val="00DA4A11"/>
    <w:rsid w:val="00DA4E5A"/>
    <w:rsid w:val="00DA562D"/>
    <w:rsid w:val="00DA5798"/>
    <w:rsid w:val="00DA5C70"/>
    <w:rsid w:val="00DA5DEF"/>
    <w:rsid w:val="00DA7713"/>
    <w:rsid w:val="00DB014D"/>
    <w:rsid w:val="00DB091F"/>
    <w:rsid w:val="00DB134F"/>
    <w:rsid w:val="00DB137E"/>
    <w:rsid w:val="00DB2A29"/>
    <w:rsid w:val="00DB2E7C"/>
    <w:rsid w:val="00DB44D8"/>
    <w:rsid w:val="00DB5153"/>
    <w:rsid w:val="00DB5A99"/>
    <w:rsid w:val="00DB6485"/>
    <w:rsid w:val="00DB6F4D"/>
    <w:rsid w:val="00DB7370"/>
    <w:rsid w:val="00DC0699"/>
    <w:rsid w:val="00DC0AA4"/>
    <w:rsid w:val="00DC1405"/>
    <w:rsid w:val="00DC2747"/>
    <w:rsid w:val="00DC2853"/>
    <w:rsid w:val="00DC29C1"/>
    <w:rsid w:val="00DC2B24"/>
    <w:rsid w:val="00DC32B4"/>
    <w:rsid w:val="00DC3F84"/>
    <w:rsid w:val="00DC3FFA"/>
    <w:rsid w:val="00DC40C1"/>
    <w:rsid w:val="00DC4F12"/>
    <w:rsid w:val="00DC5CA5"/>
    <w:rsid w:val="00DC6658"/>
    <w:rsid w:val="00DC69BA"/>
    <w:rsid w:val="00DC6A3D"/>
    <w:rsid w:val="00DC6BD0"/>
    <w:rsid w:val="00DC6FFB"/>
    <w:rsid w:val="00DC71E9"/>
    <w:rsid w:val="00DC75C1"/>
    <w:rsid w:val="00DC793B"/>
    <w:rsid w:val="00DC7DD8"/>
    <w:rsid w:val="00DD24F2"/>
    <w:rsid w:val="00DD25B7"/>
    <w:rsid w:val="00DD2DDC"/>
    <w:rsid w:val="00DD2F48"/>
    <w:rsid w:val="00DD324F"/>
    <w:rsid w:val="00DD345A"/>
    <w:rsid w:val="00DD36EA"/>
    <w:rsid w:val="00DD381F"/>
    <w:rsid w:val="00DD3B22"/>
    <w:rsid w:val="00DD4460"/>
    <w:rsid w:val="00DD5A07"/>
    <w:rsid w:val="00DD5AFF"/>
    <w:rsid w:val="00DD6822"/>
    <w:rsid w:val="00DD6B07"/>
    <w:rsid w:val="00DD6B2D"/>
    <w:rsid w:val="00DD6BF7"/>
    <w:rsid w:val="00DD6C2F"/>
    <w:rsid w:val="00DD710A"/>
    <w:rsid w:val="00DD7B03"/>
    <w:rsid w:val="00DE0017"/>
    <w:rsid w:val="00DE046A"/>
    <w:rsid w:val="00DE05D5"/>
    <w:rsid w:val="00DE0669"/>
    <w:rsid w:val="00DE12BA"/>
    <w:rsid w:val="00DE2C8C"/>
    <w:rsid w:val="00DE3067"/>
    <w:rsid w:val="00DE3590"/>
    <w:rsid w:val="00DE3D66"/>
    <w:rsid w:val="00DE457E"/>
    <w:rsid w:val="00DE489B"/>
    <w:rsid w:val="00DE4A1C"/>
    <w:rsid w:val="00DE50AA"/>
    <w:rsid w:val="00DE5C70"/>
    <w:rsid w:val="00DE630B"/>
    <w:rsid w:val="00DE764C"/>
    <w:rsid w:val="00DE77C3"/>
    <w:rsid w:val="00DF3DEC"/>
    <w:rsid w:val="00DF4301"/>
    <w:rsid w:val="00DF621A"/>
    <w:rsid w:val="00DF71C8"/>
    <w:rsid w:val="00DF7D3E"/>
    <w:rsid w:val="00E00CA0"/>
    <w:rsid w:val="00E02208"/>
    <w:rsid w:val="00E02769"/>
    <w:rsid w:val="00E02971"/>
    <w:rsid w:val="00E02B39"/>
    <w:rsid w:val="00E02CD8"/>
    <w:rsid w:val="00E02E4E"/>
    <w:rsid w:val="00E03400"/>
    <w:rsid w:val="00E03682"/>
    <w:rsid w:val="00E043DE"/>
    <w:rsid w:val="00E04891"/>
    <w:rsid w:val="00E0660D"/>
    <w:rsid w:val="00E0697E"/>
    <w:rsid w:val="00E06BB7"/>
    <w:rsid w:val="00E1031F"/>
    <w:rsid w:val="00E106FF"/>
    <w:rsid w:val="00E10A9F"/>
    <w:rsid w:val="00E11FDB"/>
    <w:rsid w:val="00E12B0F"/>
    <w:rsid w:val="00E1300E"/>
    <w:rsid w:val="00E132DF"/>
    <w:rsid w:val="00E13AE2"/>
    <w:rsid w:val="00E148B7"/>
    <w:rsid w:val="00E1596B"/>
    <w:rsid w:val="00E15CAB"/>
    <w:rsid w:val="00E16451"/>
    <w:rsid w:val="00E1656C"/>
    <w:rsid w:val="00E16BFF"/>
    <w:rsid w:val="00E1785F"/>
    <w:rsid w:val="00E17E5F"/>
    <w:rsid w:val="00E20834"/>
    <w:rsid w:val="00E2155D"/>
    <w:rsid w:val="00E224A2"/>
    <w:rsid w:val="00E22743"/>
    <w:rsid w:val="00E23385"/>
    <w:rsid w:val="00E236A9"/>
    <w:rsid w:val="00E2462E"/>
    <w:rsid w:val="00E24788"/>
    <w:rsid w:val="00E24EB6"/>
    <w:rsid w:val="00E25599"/>
    <w:rsid w:val="00E25727"/>
    <w:rsid w:val="00E2583A"/>
    <w:rsid w:val="00E25987"/>
    <w:rsid w:val="00E25A7E"/>
    <w:rsid w:val="00E25EF4"/>
    <w:rsid w:val="00E26096"/>
    <w:rsid w:val="00E260C7"/>
    <w:rsid w:val="00E2623F"/>
    <w:rsid w:val="00E264E1"/>
    <w:rsid w:val="00E26A5F"/>
    <w:rsid w:val="00E27399"/>
    <w:rsid w:val="00E27C0F"/>
    <w:rsid w:val="00E27E3B"/>
    <w:rsid w:val="00E30632"/>
    <w:rsid w:val="00E317F5"/>
    <w:rsid w:val="00E31E4D"/>
    <w:rsid w:val="00E321B5"/>
    <w:rsid w:val="00E321F3"/>
    <w:rsid w:val="00E3226C"/>
    <w:rsid w:val="00E32432"/>
    <w:rsid w:val="00E32B22"/>
    <w:rsid w:val="00E33822"/>
    <w:rsid w:val="00E33925"/>
    <w:rsid w:val="00E33978"/>
    <w:rsid w:val="00E34ABD"/>
    <w:rsid w:val="00E35905"/>
    <w:rsid w:val="00E35B31"/>
    <w:rsid w:val="00E35C3F"/>
    <w:rsid w:val="00E35C5E"/>
    <w:rsid w:val="00E36199"/>
    <w:rsid w:val="00E36582"/>
    <w:rsid w:val="00E36CE2"/>
    <w:rsid w:val="00E40559"/>
    <w:rsid w:val="00E406F3"/>
    <w:rsid w:val="00E40B9A"/>
    <w:rsid w:val="00E40F22"/>
    <w:rsid w:val="00E41D68"/>
    <w:rsid w:val="00E41F89"/>
    <w:rsid w:val="00E42608"/>
    <w:rsid w:val="00E43658"/>
    <w:rsid w:val="00E448A9"/>
    <w:rsid w:val="00E46D79"/>
    <w:rsid w:val="00E50806"/>
    <w:rsid w:val="00E51A20"/>
    <w:rsid w:val="00E524ED"/>
    <w:rsid w:val="00E53B50"/>
    <w:rsid w:val="00E53B81"/>
    <w:rsid w:val="00E5499B"/>
    <w:rsid w:val="00E54B88"/>
    <w:rsid w:val="00E54B94"/>
    <w:rsid w:val="00E54DC5"/>
    <w:rsid w:val="00E54EA6"/>
    <w:rsid w:val="00E553FB"/>
    <w:rsid w:val="00E556A6"/>
    <w:rsid w:val="00E559BC"/>
    <w:rsid w:val="00E56422"/>
    <w:rsid w:val="00E565F2"/>
    <w:rsid w:val="00E57B89"/>
    <w:rsid w:val="00E600DF"/>
    <w:rsid w:val="00E60575"/>
    <w:rsid w:val="00E60ADA"/>
    <w:rsid w:val="00E61398"/>
    <w:rsid w:val="00E61A30"/>
    <w:rsid w:val="00E62C55"/>
    <w:rsid w:val="00E62E14"/>
    <w:rsid w:val="00E62F86"/>
    <w:rsid w:val="00E633DA"/>
    <w:rsid w:val="00E642FC"/>
    <w:rsid w:val="00E64D22"/>
    <w:rsid w:val="00E664D6"/>
    <w:rsid w:val="00E66746"/>
    <w:rsid w:val="00E673A2"/>
    <w:rsid w:val="00E676E7"/>
    <w:rsid w:val="00E67A16"/>
    <w:rsid w:val="00E70097"/>
    <w:rsid w:val="00E70B66"/>
    <w:rsid w:val="00E70E01"/>
    <w:rsid w:val="00E71490"/>
    <w:rsid w:val="00E71A2D"/>
    <w:rsid w:val="00E724BB"/>
    <w:rsid w:val="00E728FE"/>
    <w:rsid w:val="00E7297E"/>
    <w:rsid w:val="00E72DD4"/>
    <w:rsid w:val="00E73131"/>
    <w:rsid w:val="00E7328A"/>
    <w:rsid w:val="00E7377F"/>
    <w:rsid w:val="00E73F41"/>
    <w:rsid w:val="00E74EA3"/>
    <w:rsid w:val="00E752A5"/>
    <w:rsid w:val="00E7545B"/>
    <w:rsid w:val="00E75BD7"/>
    <w:rsid w:val="00E75EB5"/>
    <w:rsid w:val="00E762D1"/>
    <w:rsid w:val="00E80200"/>
    <w:rsid w:val="00E83AFA"/>
    <w:rsid w:val="00E84E39"/>
    <w:rsid w:val="00E850D3"/>
    <w:rsid w:val="00E85935"/>
    <w:rsid w:val="00E860DB"/>
    <w:rsid w:val="00E87F8A"/>
    <w:rsid w:val="00E90A14"/>
    <w:rsid w:val="00E90AAB"/>
    <w:rsid w:val="00E9154C"/>
    <w:rsid w:val="00E91F45"/>
    <w:rsid w:val="00E92D1F"/>
    <w:rsid w:val="00E932E7"/>
    <w:rsid w:val="00E94395"/>
    <w:rsid w:val="00E945F7"/>
    <w:rsid w:val="00E9492F"/>
    <w:rsid w:val="00E952AB"/>
    <w:rsid w:val="00E95CFB"/>
    <w:rsid w:val="00E97415"/>
    <w:rsid w:val="00E97D96"/>
    <w:rsid w:val="00EA04BC"/>
    <w:rsid w:val="00EA1394"/>
    <w:rsid w:val="00EA190A"/>
    <w:rsid w:val="00EA1FB7"/>
    <w:rsid w:val="00EA2A24"/>
    <w:rsid w:val="00EA2D07"/>
    <w:rsid w:val="00EA3443"/>
    <w:rsid w:val="00EA3BAE"/>
    <w:rsid w:val="00EA3CE1"/>
    <w:rsid w:val="00EA3DD8"/>
    <w:rsid w:val="00EA4073"/>
    <w:rsid w:val="00EA42C2"/>
    <w:rsid w:val="00EA4C2C"/>
    <w:rsid w:val="00EA50DD"/>
    <w:rsid w:val="00EA590A"/>
    <w:rsid w:val="00EA5C94"/>
    <w:rsid w:val="00EA752A"/>
    <w:rsid w:val="00EA7D05"/>
    <w:rsid w:val="00EB07F4"/>
    <w:rsid w:val="00EB14D5"/>
    <w:rsid w:val="00EB2032"/>
    <w:rsid w:val="00EB3DF0"/>
    <w:rsid w:val="00EB42CC"/>
    <w:rsid w:val="00EB4F7E"/>
    <w:rsid w:val="00EB4F8F"/>
    <w:rsid w:val="00EB56D7"/>
    <w:rsid w:val="00EB679A"/>
    <w:rsid w:val="00EB6FED"/>
    <w:rsid w:val="00EB72CE"/>
    <w:rsid w:val="00EC0104"/>
    <w:rsid w:val="00EC019A"/>
    <w:rsid w:val="00EC01CE"/>
    <w:rsid w:val="00EC11E9"/>
    <w:rsid w:val="00EC1A50"/>
    <w:rsid w:val="00EC1E31"/>
    <w:rsid w:val="00EC2D0C"/>
    <w:rsid w:val="00EC3B36"/>
    <w:rsid w:val="00EC462D"/>
    <w:rsid w:val="00EC4655"/>
    <w:rsid w:val="00EC46D6"/>
    <w:rsid w:val="00EC5602"/>
    <w:rsid w:val="00EC56D2"/>
    <w:rsid w:val="00EC5937"/>
    <w:rsid w:val="00EC63AC"/>
    <w:rsid w:val="00EC66BA"/>
    <w:rsid w:val="00EC73CD"/>
    <w:rsid w:val="00EC7F8D"/>
    <w:rsid w:val="00ED033B"/>
    <w:rsid w:val="00ED0F3D"/>
    <w:rsid w:val="00ED1AF7"/>
    <w:rsid w:val="00ED22EA"/>
    <w:rsid w:val="00ED2454"/>
    <w:rsid w:val="00ED28FC"/>
    <w:rsid w:val="00ED318F"/>
    <w:rsid w:val="00ED39ED"/>
    <w:rsid w:val="00ED3A5D"/>
    <w:rsid w:val="00ED3BAC"/>
    <w:rsid w:val="00ED3C5D"/>
    <w:rsid w:val="00ED411E"/>
    <w:rsid w:val="00ED4B9D"/>
    <w:rsid w:val="00ED4C9B"/>
    <w:rsid w:val="00ED5872"/>
    <w:rsid w:val="00ED5BDC"/>
    <w:rsid w:val="00ED6B61"/>
    <w:rsid w:val="00ED6C67"/>
    <w:rsid w:val="00ED6ED2"/>
    <w:rsid w:val="00ED6F85"/>
    <w:rsid w:val="00ED6F90"/>
    <w:rsid w:val="00ED7DE6"/>
    <w:rsid w:val="00EE03BA"/>
    <w:rsid w:val="00EE1949"/>
    <w:rsid w:val="00EE208B"/>
    <w:rsid w:val="00EE22A1"/>
    <w:rsid w:val="00EE37B4"/>
    <w:rsid w:val="00EE399D"/>
    <w:rsid w:val="00EE39F1"/>
    <w:rsid w:val="00EE45CA"/>
    <w:rsid w:val="00EE4BF8"/>
    <w:rsid w:val="00EE4F67"/>
    <w:rsid w:val="00EE512E"/>
    <w:rsid w:val="00EE533B"/>
    <w:rsid w:val="00EE61A8"/>
    <w:rsid w:val="00EE6B5A"/>
    <w:rsid w:val="00EE7592"/>
    <w:rsid w:val="00EE761F"/>
    <w:rsid w:val="00EE77D4"/>
    <w:rsid w:val="00EE787D"/>
    <w:rsid w:val="00EF01CD"/>
    <w:rsid w:val="00EF0305"/>
    <w:rsid w:val="00EF054B"/>
    <w:rsid w:val="00EF07FD"/>
    <w:rsid w:val="00EF0824"/>
    <w:rsid w:val="00EF0C33"/>
    <w:rsid w:val="00EF0ED2"/>
    <w:rsid w:val="00EF1CF6"/>
    <w:rsid w:val="00EF27B6"/>
    <w:rsid w:val="00EF2ED1"/>
    <w:rsid w:val="00EF31AF"/>
    <w:rsid w:val="00EF4041"/>
    <w:rsid w:val="00EF492F"/>
    <w:rsid w:val="00EF572B"/>
    <w:rsid w:val="00EF6170"/>
    <w:rsid w:val="00EF6266"/>
    <w:rsid w:val="00EF6B6C"/>
    <w:rsid w:val="00EF7B93"/>
    <w:rsid w:val="00EF7F3B"/>
    <w:rsid w:val="00F00662"/>
    <w:rsid w:val="00F02437"/>
    <w:rsid w:val="00F03761"/>
    <w:rsid w:val="00F03D0B"/>
    <w:rsid w:val="00F03D43"/>
    <w:rsid w:val="00F03DD0"/>
    <w:rsid w:val="00F0484D"/>
    <w:rsid w:val="00F04FB5"/>
    <w:rsid w:val="00F0536E"/>
    <w:rsid w:val="00F06004"/>
    <w:rsid w:val="00F06976"/>
    <w:rsid w:val="00F07555"/>
    <w:rsid w:val="00F07849"/>
    <w:rsid w:val="00F10835"/>
    <w:rsid w:val="00F10EE9"/>
    <w:rsid w:val="00F114C1"/>
    <w:rsid w:val="00F11FF8"/>
    <w:rsid w:val="00F1210A"/>
    <w:rsid w:val="00F124C4"/>
    <w:rsid w:val="00F128CF"/>
    <w:rsid w:val="00F12B30"/>
    <w:rsid w:val="00F1392D"/>
    <w:rsid w:val="00F14338"/>
    <w:rsid w:val="00F1455F"/>
    <w:rsid w:val="00F14780"/>
    <w:rsid w:val="00F16344"/>
    <w:rsid w:val="00F16439"/>
    <w:rsid w:val="00F16E4A"/>
    <w:rsid w:val="00F17409"/>
    <w:rsid w:val="00F17DFB"/>
    <w:rsid w:val="00F17E61"/>
    <w:rsid w:val="00F21428"/>
    <w:rsid w:val="00F21504"/>
    <w:rsid w:val="00F21F75"/>
    <w:rsid w:val="00F220F1"/>
    <w:rsid w:val="00F23427"/>
    <w:rsid w:val="00F24868"/>
    <w:rsid w:val="00F266AC"/>
    <w:rsid w:val="00F2746B"/>
    <w:rsid w:val="00F278FD"/>
    <w:rsid w:val="00F30644"/>
    <w:rsid w:val="00F30FF0"/>
    <w:rsid w:val="00F3158E"/>
    <w:rsid w:val="00F3192F"/>
    <w:rsid w:val="00F31CD0"/>
    <w:rsid w:val="00F31F95"/>
    <w:rsid w:val="00F328F8"/>
    <w:rsid w:val="00F32A2A"/>
    <w:rsid w:val="00F336AC"/>
    <w:rsid w:val="00F33A15"/>
    <w:rsid w:val="00F33B6F"/>
    <w:rsid w:val="00F33DAB"/>
    <w:rsid w:val="00F33EAF"/>
    <w:rsid w:val="00F3402D"/>
    <w:rsid w:val="00F34370"/>
    <w:rsid w:val="00F353E9"/>
    <w:rsid w:val="00F3549E"/>
    <w:rsid w:val="00F36596"/>
    <w:rsid w:val="00F369AA"/>
    <w:rsid w:val="00F37E4F"/>
    <w:rsid w:val="00F420A7"/>
    <w:rsid w:val="00F4247A"/>
    <w:rsid w:val="00F42489"/>
    <w:rsid w:val="00F42E35"/>
    <w:rsid w:val="00F4363B"/>
    <w:rsid w:val="00F43767"/>
    <w:rsid w:val="00F43855"/>
    <w:rsid w:val="00F43DF5"/>
    <w:rsid w:val="00F43F7F"/>
    <w:rsid w:val="00F445C9"/>
    <w:rsid w:val="00F44F65"/>
    <w:rsid w:val="00F45DE1"/>
    <w:rsid w:val="00F461BA"/>
    <w:rsid w:val="00F46539"/>
    <w:rsid w:val="00F46753"/>
    <w:rsid w:val="00F47630"/>
    <w:rsid w:val="00F50315"/>
    <w:rsid w:val="00F504D1"/>
    <w:rsid w:val="00F508AE"/>
    <w:rsid w:val="00F50A6A"/>
    <w:rsid w:val="00F50E43"/>
    <w:rsid w:val="00F5149B"/>
    <w:rsid w:val="00F51FDF"/>
    <w:rsid w:val="00F53ACF"/>
    <w:rsid w:val="00F54D30"/>
    <w:rsid w:val="00F54D36"/>
    <w:rsid w:val="00F5517F"/>
    <w:rsid w:val="00F553DE"/>
    <w:rsid w:val="00F559EE"/>
    <w:rsid w:val="00F5771C"/>
    <w:rsid w:val="00F60134"/>
    <w:rsid w:val="00F60594"/>
    <w:rsid w:val="00F60EE0"/>
    <w:rsid w:val="00F6107B"/>
    <w:rsid w:val="00F612AD"/>
    <w:rsid w:val="00F612C5"/>
    <w:rsid w:val="00F621BD"/>
    <w:rsid w:val="00F62C73"/>
    <w:rsid w:val="00F62D38"/>
    <w:rsid w:val="00F630CB"/>
    <w:rsid w:val="00F6365D"/>
    <w:rsid w:val="00F65583"/>
    <w:rsid w:val="00F65A71"/>
    <w:rsid w:val="00F65B1B"/>
    <w:rsid w:val="00F66AA2"/>
    <w:rsid w:val="00F66ABC"/>
    <w:rsid w:val="00F67014"/>
    <w:rsid w:val="00F7062B"/>
    <w:rsid w:val="00F70A56"/>
    <w:rsid w:val="00F71189"/>
    <w:rsid w:val="00F71200"/>
    <w:rsid w:val="00F71B7D"/>
    <w:rsid w:val="00F71E73"/>
    <w:rsid w:val="00F71EA3"/>
    <w:rsid w:val="00F72041"/>
    <w:rsid w:val="00F72209"/>
    <w:rsid w:val="00F72A54"/>
    <w:rsid w:val="00F732FA"/>
    <w:rsid w:val="00F735F7"/>
    <w:rsid w:val="00F75ABD"/>
    <w:rsid w:val="00F76447"/>
    <w:rsid w:val="00F76597"/>
    <w:rsid w:val="00F7687D"/>
    <w:rsid w:val="00F76914"/>
    <w:rsid w:val="00F769D5"/>
    <w:rsid w:val="00F77D61"/>
    <w:rsid w:val="00F80287"/>
    <w:rsid w:val="00F80812"/>
    <w:rsid w:val="00F81D82"/>
    <w:rsid w:val="00F82602"/>
    <w:rsid w:val="00F848E2"/>
    <w:rsid w:val="00F85049"/>
    <w:rsid w:val="00F85EA1"/>
    <w:rsid w:val="00F8627C"/>
    <w:rsid w:val="00F877DA"/>
    <w:rsid w:val="00F9061C"/>
    <w:rsid w:val="00F9110E"/>
    <w:rsid w:val="00F91A88"/>
    <w:rsid w:val="00F92F50"/>
    <w:rsid w:val="00F9301A"/>
    <w:rsid w:val="00F931B1"/>
    <w:rsid w:val="00F93810"/>
    <w:rsid w:val="00F94507"/>
    <w:rsid w:val="00F94956"/>
    <w:rsid w:val="00F95075"/>
    <w:rsid w:val="00F9607B"/>
    <w:rsid w:val="00F97548"/>
    <w:rsid w:val="00F97777"/>
    <w:rsid w:val="00FA0225"/>
    <w:rsid w:val="00FA02B2"/>
    <w:rsid w:val="00FA1265"/>
    <w:rsid w:val="00FA2600"/>
    <w:rsid w:val="00FA2D81"/>
    <w:rsid w:val="00FA3255"/>
    <w:rsid w:val="00FA3C07"/>
    <w:rsid w:val="00FA4261"/>
    <w:rsid w:val="00FA4430"/>
    <w:rsid w:val="00FA4AE2"/>
    <w:rsid w:val="00FA4DC8"/>
    <w:rsid w:val="00FA5123"/>
    <w:rsid w:val="00FA6A75"/>
    <w:rsid w:val="00FA765A"/>
    <w:rsid w:val="00FA7F4C"/>
    <w:rsid w:val="00FB014A"/>
    <w:rsid w:val="00FB0220"/>
    <w:rsid w:val="00FB1277"/>
    <w:rsid w:val="00FB1F6C"/>
    <w:rsid w:val="00FB26C2"/>
    <w:rsid w:val="00FB2EDC"/>
    <w:rsid w:val="00FB321F"/>
    <w:rsid w:val="00FB3A2B"/>
    <w:rsid w:val="00FB4A75"/>
    <w:rsid w:val="00FB4E15"/>
    <w:rsid w:val="00FB5386"/>
    <w:rsid w:val="00FB5388"/>
    <w:rsid w:val="00FB5FFD"/>
    <w:rsid w:val="00FB61F5"/>
    <w:rsid w:val="00FB6285"/>
    <w:rsid w:val="00FB68E4"/>
    <w:rsid w:val="00FB7F01"/>
    <w:rsid w:val="00FC01F2"/>
    <w:rsid w:val="00FC0D9D"/>
    <w:rsid w:val="00FC0F49"/>
    <w:rsid w:val="00FC330A"/>
    <w:rsid w:val="00FC3DA8"/>
    <w:rsid w:val="00FC4EDA"/>
    <w:rsid w:val="00FC5A09"/>
    <w:rsid w:val="00FC6A9F"/>
    <w:rsid w:val="00FD062F"/>
    <w:rsid w:val="00FD11FA"/>
    <w:rsid w:val="00FD23B5"/>
    <w:rsid w:val="00FD25BF"/>
    <w:rsid w:val="00FD2AB7"/>
    <w:rsid w:val="00FD3554"/>
    <w:rsid w:val="00FD3D6D"/>
    <w:rsid w:val="00FD582F"/>
    <w:rsid w:val="00FD5B93"/>
    <w:rsid w:val="00FD693B"/>
    <w:rsid w:val="00FD6B52"/>
    <w:rsid w:val="00FD6CEB"/>
    <w:rsid w:val="00FD6E5F"/>
    <w:rsid w:val="00FD7A4B"/>
    <w:rsid w:val="00FE0F45"/>
    <w:rsid w:val="00FE0FFF"/>
    <w:rsid w:val="00FE1289"/>
    <w:rsid w:val="00FE2273"/>
    <w:rsid w:val="00FE32AF"/>
    <w:rsid w:val="00FE378B"/>
    <w:rsid w:val="00FE3857"/>
    <w:rsid w:val="00FE4209"/>
    <w:rsid w:val="00FE43B4"/>
    <w:rsid w:val="00FE4725"/>
    <w:rsid w:val="00FE5808"/>
    <w:rsid w:val="00FE5FD5"/>
    <w:rsid w:val="00FE6079"/>
    <w:rsid w:val="00FE7191"/>
    <w:rsid w:val="00FE7C92"/>
    <w:rsid w:val="00FF00F2"/>
    <w:rsid w:val="00FF0EAA"/>
    <w:rsid w:val="00FF1237"/>
    <w:rsid w:val="00FF1563"/>
    <w:rsid w:val="00FF3BF1"/>
    <w:rsid w:val="00FF3E3C"/>
    <w:rsid w:val="00FF48AA"/>
    <w:rsid w:val="00FF4AD4"/>
    <w:rsid w:val="00FF4DD9"/>
    <w:rsid w:val="00FF65AE"/>
    <w:rsid w:val="00FF6948"/>
    <w:rsid w:val="00FF6C1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CCBB5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1"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57252F"/>
    <w:pPr>
      <w:spacing w:line="360" w:lineRule="auto"/>
    </w:pPr>
    <w:rPr>
      <w:rFonts w:ascii="Arial" w:hAnsi="Arial"/>
    </w:rPr>
  </w:style>
  <w:style w:type="paragraph" w:styleId="Nadpis1">
    <w:name w:val="heading 1"/>
    <w:basedOn w:val="Normln"/>
    <w:next w:val="Normln"/>
    <w:link w:val="Nadpis1Char"/>
    <w:uiPriority w:val="9"/>
    <w:qFormat/>
    <w:rsid w:val="009909AB"/>
    <w:pPr>
      <w:keepNext/>
      <w:keepLines/>
      <w:numPr>
        <w:numId w:val="7"/>
      </w:numPr>
      <w:spacing w:before="480" w:after="0"/>
      <w:jc w:val="center"/>
      <w:outlineLvl w:val="0"/>
    </w:pPr>
    <w:rPr>
      <w:rFonts w:asciiTheme="majorHAnsi" w:eastAsiaTheme="majorEastAsia" w:hAnsiTheme="majorHAnsi" w:cstheme="majorBidi"/>
      <w:b/>
      <w:bCs/>
      <w:sz w:val="28"/>
      <w:szCs w:val="28"/>
    </w:rPr>
  </w:style>
  <w:style w:type="paragraph" w:styleId="Nadpis2">
    <w:name w:val="heading 2"/>
    <w:basedOn w:val="Normln"/>
    <w:next w:val="Normln"/>
    <w:link w:val="Nadpis2Char"/>
    <w:uiPriority w:val="1"/>
    <w:unhideWhenUsed/>
    <w:qFormat/>
    <w:rsid w:val="00AC05EA"/>
    <w:pPr>
      <w:keepNext/>
      <w:keepLines/>
      <w:numPr>
        <w:ilvl w:val="1"/>
        <w:numId w:val="7"/>
      </w:numPr>
      <w:spacing w:before="200" w:after="0"/>
      <w:outlineLvl w:val="1"/>
    </w:pPr>
    <w:rPr>
      <w:rFonts w:eastAsiaTheme="majorEastAsia" w:cstheme="majorBidi"/>
      <w:bCs/>
      <w:szCs w:val="26"/>
    </w:rPr>
  </w:style>
  <w:style w:type="paragraph" w:styleId="Nadpis3">
    <w:name w:val="heading 3"/>
    <w:basedOn w:val="Normln"/>
    <w:next w:val="Normln"/>
    <w:link w:val="Nadpis3Char"/>
    <w:uiPriority w:val="1"/>
    <w:unhideWhenUsed/>
    <w:qFormat/>
    <w:rsid w:val="00E27E3B"/>
    <w:pPr>
      <w:keepNext/>
      <w:keepLines/>
      <w:numPr>
        <w:ilvl w:val="2"/>
        <w:numId w:val="7"/>
      </w:numPr>
      <w:spacing w:before="200" w:after="0"/>
      <w:outlineLvl w:val="2"/>
    </w:pPr>
    <w:rPr>
      <w:rFonts w:eastAsiaTheme="majorEastAsia" w:cstheme="majorBidi"/>
      <w:bCs/>
    </w:rPr>
  </w:style>
  <w:style w:type="paragraph" w:styleId="Nadpis4">
    <w:name w:val="heading 4"/>
    <w:basedOn w:val="Normln"/>
    <w:next w:val="Normln"/>
    <w:link w:val="Nadpis4Char"/>
    <w:uiPriority w:val="9"/>
    <w:unhideWhenUsed/>
    <w:qFormat/>
    <w:rsid w:val="00D03AFB"/>
    <w:pPr>
      <w:keepNext/>
      <w:numPr>
        <w:ilvl w:val="3"/>
        <w:numId w:val="7"/>
      </w:numPr>
      <w:spacing w:before="120" w:after="0"/>
      <w:outlineLvl w:val="3"/>
    </w:pPr>
    <w:rPr>
      <w:rFonts w:eastAsia="Times New Roman" w:cs="Times New Roman"/>
      <w:szCs w:val="20"/>
      <w:lang w:eastAsia="cs-CZ"/>
    </w:rPr>
  </w:style>
  <w:style w:type="paragraph" w:styleId="Nadpis5">
    <w:name w:val="heading 5"/>
    <w:basedOn w:val="Normln"/>
    <w:next w:val="Normln"/>
    <w:link w:val="Nadpis5Char"/>
    <w:uiPriority w:val="9"/>
    <w:unhideWhenUsed/>
    <w:qFormat/>
    <w:rsid w:val="001A7128"/>
    <w:pPr>
      <w:keepNext/>
      <w:keepLines/>
      <w:numPr>
        <w:ilvl w:val="4"/>
        <w:numId w:val="7"/>
      </w:numPr>
      <w:spacing w:before="200" w:after="0"/>
      <w:outlineLvl w:val="4"/>
    </w:pPr>
    <w:rPr>
      <w:rFonts w:asciiTheme="majorHAnsi" w:eastAsiaTheme="majorEastAsia" w:hAnsiTheme="majorHAnsi" w:cstheme="majorBidi"/>
    </w:rPr>
  </w:style>
  <w:style w:type="paragraph" w:styleId="Nadpis6">
    <w:name w:val="heading 6"/>
    <w:basedOn w:val="Normln"/>
    <w:next w:val="Normln"/>
    <w:link w:val="Nadpis6Char"/>
    <w:uiPriority w:val="9"/>
    <w:unhideWhenUsed/>
    <w:qFormat/>
    <w:rsid w:val="000E2B52"/>
    <w:pPr>
      <w:keepNext/>
      <w:keepLines/>
      <w:numPr>
        <w:ilvl w:val="5"/>
        <w:numId w:val="7"/>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0E2B52"/>
    <w:pPr>
      <w:keepNext/>
      <w:keepLines/>
      <w:numPr>
        <w:ilvl w:val="6"/>
        <w:numId w:val="7"/>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0E2B52"/>
    <w:pPr>
      <w:keepNext/>
      <w:keepLines/>
      <w:numPr>
        <w:ilvl w:val="7"/>
        <w:numId w:val="7"/>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0E2B52"/>
    <w:pPr>
      <w:keepNext/>
      <w:keepLines/>
      <w:numPr>
        <w:ilvl w:val="8"/>
        <w:numId w:val="7"/>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unhideWhenUsed/>
    <w:rsid w:val="000E2B52"/>
    <w:rPr>
      <w:color w:val="0000FF"/>
      <w:u w:val="single"/>
    </w:rPr>
  </w:style>
  <w:style w:type="paragraph" w:customStyle="1" w:styleId="slovan">
    <w:name w:val="Číslovaný"/>
    <w:basedOn w:val="Normln"/>
    <w:rsid w:val="000E2B52"/>
    <w:pPr>
      <w:numPr>
        <w:numId w:val="1"/>
      </w:numPr>
      <w:spacing w:before="60" w:after="0" w:line="240" w:lineRule="auto"/>
      <w:jc w:val="both"/>
    </w:pPr>
    <w:rPr>
      <w:rFonts w:eastAsia="Times New Roman" w:cs="Times New Roman"/>
      <w:szCs w:val="20"/>
      <w:lang w:eastAsia="cs-CZ"/>
    </w:rPr>
  </w:style>
  <w:style w:type="paragraph" w:styleId="slovanseznam">
    <w:name w:val="List Number"/>
    <w:basedOn w:val="Normln"/>
    <w:unhideWhenUsed/>
    <w:rsid w:val="000E2B52"/>
    <w:pPr>
      <w:numPr>
        <w:ilvl w:val="1"/>
        <w:numId w:val="2"/>
      </w:numPr>
      <w:spacing w:before="60" w:after="0" w:line="240" w:lineRule="auto"/>
      <w:jc w:val="both"/>
    </w:pPr>
    <w:rPr>
      <w:rFonts w:eastAsia="Times New Roman" w:cs="Times New Roman"/>
      <w:szCs w:val="20"/>
      <w:lang w:eastAsia="cs-CZ"/>
    </w:rPr>
  </w:style>
  <w:style w:type="paragraph" w:styleId="Zkladntext2">
    <w:name w:val="Body Text 2"/>
    <w:basedOn w:val="Normln"/>
    <w:link w:val="Zkladntext2Char"/>
    <w:unhideWhenUsed/>
    <w:rsid w:val="000E2B52"/>
    <w:pPr>
      <w:spacing w:before="120" w:after="0" w:line="240" w:lineRule="atLeast"/>
      <w:jc w:val="center"/>
    </w:pPr>
    <w:rPr>
      <w:rFonts w:ascii="CG Times" w:eastAsia="Times New Roman" w:hAnsi="CG Times" w:cs="Times New Roman"/>
      <w:b/>
      <w:szCs w:val="20"/>
      <w:lang w:eastAsia="cs-CZ"/>
    </w:rPr>
  </w:style>
  <w:style w:type="character" w:customStyle="1" w:styleId="Zkladntext2Char">
    <w:name w:val="Základní text 2 Char"/>
    <w:basedOn w:val="Standardnpsmoodstavce"/>
    <w:link w:val="Zkladntext2"/>
    <w:rsid w:val="000E2B52"/>
    <w:rPr>
      <w:rFonts w:ascii="CG Times" w:eastAsia="Times New Roman" w:hAnsi="CG Times" w:cs="Times New Roman"/>
      <w:b/>
      <w:szCs w:val="20"/>
      <w:lang w:eastAsia="cs-CZ"/>
    </w:rPr>
  </w:style>
  <w:style w:type="paragraph" w:customStyle="1" w:styleId="Norml2">
    <w:name w:val="Normál2"/>
    <w:basedOn w:val="Normln"/>
    <w:next w:val="Nadpis3"/>
    <w:rsid w:val="000E2B52"/>
    <w:pPr>
      <w:spacing w:after="0" w:line="240" w:lineRule="auto"/>
      <w:ind w:left="1134"/>
      <w:jc w:val="both"/>
    </w:pPr>
    <w:rPr>
      <w:rFonts w:eastAsia="Times New Roman" w:cs="Times New Roman"/>
      <w:sz w:val="20"/>
      <w:szCs w:val="20"/>
      <w:lang w:val="en-GB" w:eastAsia="cs-CZ"/>
    </w:rPr>
  </w:style>
  <w:style w:type="character" w:customStyle="1" w:styleId="Nadpis3Char">
    <w:name w:val="Nadpis 3 Char"/>
    <w:basedOn w:val="Standardnpsmoodstavce"/>
    <w:link w:val="Nadpis3"/>
    <w:uiPriority w:val="1"/>
    <w:rsid w:val="00E27E3B"/>
    <w:rPr>
      <w:rFonts w:ascii="Arial" w:eastAsiaTheme="majorEastAsia" w:hAnsi="Arial" w:cstheme="majorBidi"/>
      <w:bCs/>
    </w:rPr>
  </w:style>
  <w:style w:type="paragraph" w:styleId="Zkladntext3">
    <w:name w:val="Body Text 3"/>
    <w:basedOn w:val="Normln"/>
    <w:link w:val="Zkladntext3Char"/>
    <w:uiPriority w:val="99"/>
    <w:semiHidden/>
    <w:unhideWhenUsed/>
    <w:rsid w:val="000E2B52"/>
    <w:pPr>
      <w:spacing w:after="120"/>
    </w:pPr>
    <w:rPr>
      <w:sz w:val="16"/>
      <w:szCs w:val="16"/>
    </w:rPr>
  </w:style>
  <w:style w:type="character" w:customStyle="1" w:styleId="Zkladntext3Char">
    <w:name w:val="Základní text 3 Char"/>
    <w:basedOn w:val="Standardnpsmoodstavce"/>
    <w:link w:val="Zkladntext3"/>
    <w:uiPriority w:val="99"/>
    <w:semiHidden/>
    <w:rsid w:val="000E2B52"/>
    <w:rPr>
      <w:sz w:val="16"/>
      <w:szCs w:val="16"/>
    </w:rPr>
  </w:style>
  <w:style w:type="character" w:customStyle="1" w:styleId="Nadpis4Char">
    <w:name w:val="Nadpis 4 Char"/>
    <w:basedOn w:val="Standardnpsmoodstavce"/>
    <w:link w:val="Nadpis4"/>
    <w:uiPriority w:val="9"/>
    <w:rsid w:val="00D03AFB"/>
    <w:rPr>
      <w:rFonts w:ascii="Arial" w:eastAsia="Times New Roman" w:hAnsi="Arial" w:cs="Times New Roman"/>
      <w:szCs w:val="20"/>
      <w:lang w:eastAsia="cs-CZ"/>
    </w:rPr>
  </w:style>
  <w:style w:type="paragraph" w:customStyle="1" w:styleId="O2">
    <w:name w:val="O2"/>
    <w:basedOn w:val="Normln"/>
    <w:link w:val="O2Char"/>
    <w:rsid w:val="000E2B52"/>
    <w:pPr>
      <w:spacing w:after="120" w:line="240" w:lineRule="auto"/>
    </w:pPr>
    <w:rPr>
      <w:rFonts w:ascii="Times New Roman" w:eastAsia="Calibri" w:hAnsi="Times New Roman" w:cs="Times New Roman"/>
    </w:rPr>
  </w:style>
  <w:style w:type="character" w:customStyle="1" w:styleId="O2Char">
    <w:name w:val="O2 Char"/>
    <w:basedOn w:val="Standardnpsmoodstavce"/>
    <w:link w:val="O2"/>
    <w:rsid w:val="000E2B52"/>
    <w:rPr>
      <w:rFonts w:ascii="Times New Roman" w:eastAsia="Calibri" w:hAnsi="Times New Roman" w:cs="Times New Roman"/>
    </w:rPr>
  </w:style>
  <w:style w:type="character" w:styleId="Odkaznakoment">
    <w:name w:val="annotation reference"/>
    <w:basedOn w:val="Standardnpsmoodstavce"/>
    <w:uiPriority w:val="99"/>
    <w:unhideWhenUsed/>
    <w:rsid w:val="000E2B52"/>
    <w:rPr>
      <w:sz w:val="16"/>
      <w:szCs w:val="16"/>
    </w:rPr>
  </w:style>
  <w:style w:type="paragraph" w:styleId="Textkomente">
    <w:name w:val="annotation text"/>
    <w:basedOn w:val="Normln"/>
    <w:link w:val="TextkomenteChar"/>
    <w:uiPriority w:val="99"/>
    <w:unhideWhenUsed/>
    <w:rsid w:val="000E2B52"/>
    <w:pPr>
      <w:spacing w:line="240" w:lineRule="auto"/>
    </w:pPr>
    <w:rPr>
      <w:rFonts w:asciiTheme="majorHAnsi" w:hAnsiTheme="majorHAnsi" w:cstheme="majorBidi"/>
      <w:sz w:val="20"/>
      <w:szCs w:val="20"/>
      <w:lang w:val="en-US" w:bidi="en-US"/>
    </w:rPr>
  </w:style>
  <w:style w:type="character" w:customStyle="1" w:styleId="TextkomenteChar">
    <w:name w:val="Text komentáře Char"/>
    <w:basedOn w:val="Standardnpsmoodstavce"/>
    <w:link w:val="Textkomente"/>
    <w:uiPriority w:val="99"/>
    <w:rsid w:val="000E2B52"/>
    <w:rPr>
      <w:rFonts w:asciiTheme="majorHAnsi" w:hAnsiTheme="majorHAnsi" w:cstheme="majorBidi"/>
      <w:sz w:val="20"/>
      <w:szCs w:val="20"/>
      <w:lang w:val="en-US" w:bidi="en-US"/>
    </w:rPr>
  </w:style>
  <w:style w:type="paragraph" w:styleId="Textbubliny">
    <w:name w:val="Balloon Text"/>
    <w:basedOn w:val="Normln"/>
    <w:link w:val="TextbublinyChar"/>
    <w:uiPriority w:val="99"/>
    <w:unhideWhenUsed/>
    <w:rsid w:val="000E2B5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rsid w:val="000E2B52"/>
    <w:rPr>
      <w:rFonts w:ascii="Tahoma" w:hAnsi="Tahoma" w:cs="Tahoma"/>
      <w:sz w:val="16"/>
      <w:szCs w:val="16"/>
    </w:rPr>
  </w:style>
  <w:style w:type="character" w:customStyle="1" w:styleId="Nadpis1Char">
    <w:name w:val="Nadpis 1 Char"/>
    <w:basedOn w:val="Standardnpsmoodstavce"/>
    <w:link w:val="Nadpis1"/>
    <w:uiPriority w:val="9"/>
    <w:rsid w:val="009909AB"/>
    <w:rPr>
      <w:rFonts w:asciiTheme="majorHAnsi" w:eastAsiaTheme="majorEastAsia" w:hAnsiTheme="majorHAnsi" w:cstheme="majorBidi"/>
      <w:b/>
      <w:bCs/>
      <w:sz w:val="28"/>
      <w:szCs w:val="28"/>
    </w:rPr>
  </w:style>
  <w:style w:type="character" w:customStyle="1" w:styleId="Nadpis2Char">
    <w:name w:val="Nadpis 2 Char"/>
    <w:basedOn w:val="Standardnpsmoodstavce"/>
    <w:link w:val="Nadpis2"/>
    <w:uiPriority w:val="1"/>
    <w:rsid w:val="00AC05EA"/>
    <w:rPr>
      <w:rFonts w:ascii="Arial" w:eastAsiaTheme="majorEastAsia" w:hAnsi="Arial" w:cstheme="majorBidi"/>
      <w:bCs/>
      <w:szCs w:val="26"/>
    </w:rPr>
  </w:style>
  <w:style w:type="character" w:customStyle="1" w:styleId="Nadpis5Char">
    <w:name w:val="Nadpis 5 Char"/>
    <w:basedOn w:val="Standardnpsmoodstavce"/>
    <w:link w:val="Nadpis5"/>
    <w:uiPriority w:val="9"/>
    <w:rsid w:val="001A7128"/>
    <w:rPr>
      <w:rFonts w:asciiTheme="majorHAnsi" w:eastAsiaTheme="majorEastAsia" w:hAnsiTheme="majorHAnsi" w:cstheme="majorBidi"/>
    </w:rPr>
  </w:style>
  <w:style w:type="character" w:customStyle="1" w:styleId="Nadpis6Char">
    <w:name w:val="Nadpis 6 Char"/>
    <w:basedOn w:val="Standardnpsmoodstavce"/>
    <w:link w:val="Nadpis6"/>
    <w:uiPriority w:val="9"/>
    <w:rsid w:val="000E2B5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0E2B5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0E2B5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0E2B52"/>
    <w:rPr>
      <w:rFonts w:asciiTheme="majorHAnsi" w:eastAsiaTheme="majorEastAsia" w:hAnsiTheme="majorHAnsi" w:cstheme="majorBidi"/>
      <w:i/>
      <w:iCs/>
      <w:color w:val="404040" w:themeColor="text1" w:themeTint="BF"/>
      <w:sz w:val="20"/>
      <w:szCs w:val="20"/>
    </w:rPr>
  </w:style>
  <w:style w:type="paragraph" w:styleId="Odstavecseseznamem">
    <w:name w:val="List Paragraph"/>
    <w:basedOn w:val="Normln"/>
    <w:uiPriority w:val="34"/>
    <w:qFormat/>
    <w:rsid w:val="00342A62"/>
    <w:pPr>
      <w:ind w:left="720"/>
      <w:contextualSpacing/>
    </w:pPr>
  </w:style>
  <w:style w:type="paragraph" w:styleId="Pedmtkomente">
    <w:name w:val="annotation subject"/>
    <w:basedOn w:val="Textkomente"/>
    <w:next w:val="Textkomente"/>
    <w:link w:val="PedmtkomenteChar"/>
    <w:uiPriority w:val="99"/>
    <w:semiHidden/>
    <w:unhideWhenUsed/>
    <w:rsid w:val="00FE7191"/>
    <w:rPr>
      <w:rFonts w:asciiTheme="minorHAnsi" w:hAnsiTheme="minorHAnsi" w:cstheme="minorBidi"/>
      <w:b/>
      <w:bCs/>
      <w:lang w:val="cs-CZ" w:bidi="ar-SA"/>
    </w:rPr>
  </w:style>
  <w:style w:type="character" w:customStyle="1" w:styleId="PedmtkomenteChar">
    <w:name w:val="Předmět komentáře Char"/>
    <w:basedOn w:val="TextkomenteChar"/>
    <w:link w:val="Pedmtkomente"/>
    <w:uiPriority w:val="99"/>
    <w:semiHidden/>
    <w:rsid w:val="00FE7191"/>
    <w:rPr>
      <w:rFonts w:asciiTheme="majorHAnsi" w:hAnsiTheme="majorHAnsi" w:cstheme="majorBidi"/>
      <w:b/>
      <w:bCs/>
      <w:sz w:val="20"/>
      <w:szCs w:val="20"/>
      <w:lang w:val="en-US" w:bidi="en-US"/>
    </w:rPr>
  </w:style>
  <w:style w:type="paragraph" w:customStyle="1" w:styleId="Default">
    <w:name w:val="Default"/>
    <w:rsid w:val="00DE12BA"/>
    <w:pPr>
      <w:autoSpaceDE w:val="0"/>
      <w:autoSpaceDN w:val="0"/>
      <w:adjustRightInd w:val="0"/>
      <w:spacing w:after="0" w:line="240" w:lineRule="auto"/>
    </w:pPr>
    <w:rPr>
      <w:rFonts w:ascii="Arial" w:hAnsi="Arial" w:cs="Arial"/>
      <w:color w:val="000000"/>
      <w:sz w:val="24"/>
      <w:szCs w:val="24"/>
    </w:rPr>
  </w:style>
  <w:style w:type="paragraph" w:customStyle="1" w:styleId="O5">
    <w:name w:val="O5"/>
    <w:basedOn w:val="O2"/>
    <w:link w:val="O5Char"/>
    <w:rsid w:val="0080280C"/>
    <w:pPr>
      <w:numPr>
        <w:numId w:val="3"/>
      </w:numPr>
    </w:pPr>
    <w:rPr>
      <w:rFonts w:ascii="Cambria" w:hAnsi="Cambria"/>
    </w:rPr>
  </w:style>
  <w:style w:type="character" w:customStyle="1" w:styleId="O5Char">
    <w:name w:val="O5 Char"/>
    <w:basedOn w:val="O2Char"/>
    <w:link w:val="O5"/>
    <w:rsid w:val="0080280C"/>
    <w:rPr>
      <w:rFonts w:ascii="Cambria" w:eastAsia="Calibri" w:hAnsi="Cambria" w:cs="Times New Roman"/>
    </w:rPr>
  </w:style>
  <w:style w:type="paragraph" w:customStyle="1" w:styleId="N1">
    <w:name w:val="N1"/>
    <w:basedOn w:val="N3"/>
    <w:link w:val="N1Char"/>
    <w:rsid w:val="00513A79"/>
    <w:pPr>
      <w:spacing w:before="240" w:after="240"/>
    </w:pPr>
    <w:rPr>
      <w:szCs w:val="22"/>
    </w:rPr>
  </w:style>
  <w:style w:type="character" w:customStyle="1" w:styleId="N1Char">
    <w:name w:val="N1 Char"/>
    <w:basedOn w:val="Standardnpsmoodstavce"/>
    <w:link w:val="N1"/>
    <w:rsid w:val="00513A79"/>
    <w:rPr>
      <w:rFonts w:ascii="Times New Roman" w:eastAsia="Times New Roman" w:hAnsi="Times New Roman" w:cs="Times New Roman"/>
      <w:b/>
      <w:sz w:val="24"/>
      <w:lang w:eastAsia="cs-CZ"/>
    </w:rPr>
  </w:style>
  <w:style w:type="paragraph" w:customStyle="1" w:styleId="N2">
    <w:name w:val="N2"/>
    <w:basedOn w:val="Odstavecseseznamem"/>
    <w:rsid w:val="00513A79"/>
    <w:pPr>
      <w:keepNext/>
      <w:numPr>
        <w:numId w:val="4"/>
      </w:numPr>
      <w:overflowPunct w:val="0"/>
      <w:autoSpaceDE w:val="0"/>
      <w:autoSpaceDN w:val="0"/>
      <w:adjustRightInd w:val="0"/>
      <w:spacing w:before="240" w:after="240" w:line="240" w:lineRule="auto"/>
      <w:ind w:left="357" w:hanging="357"/>
      <w:textAlignment w:val="baseline"/>
      <w:outlineLvl w:val="0"/>
    </w:pPr>
    <w:rPr>
      <w:rFonts w:eastAsia="Times New Roman" w:cs="Times New Roman"/>
      <w:b/>
      <w:kern w:val="28"/>
      <w:sz w:val="24"/>
      <w:szCs w:val="20"/>
      <w:lang w:eastAsia="cs-CZ"/>
    </w:rPr>
  </w:style>
  <w:style w:type="paragraph" w:customStyle="1" w:styleId="N3">
    <w:name w:val="N3"/>
    <w:basedOn w:val="Odstavecseseznamem"/>
    <w:rsid w:val="00513A79"/>
    <w:pPr>
      <w:numPr>
        <w:ilvl w:val="1"/>
        <w:numId w:val="4"/>
      </w:numPr>
      <w:overflowPunct w:val="0"/>
      <w:autoSpaceDE w:val="0"/>
      <w:autoSpaceDN w:val="0"/>
      <w:adjustRightInd w:val="0"/>
      <w:spacing w:before="120" w:after="120" w:line="240" w:lineRule="auto"/>
      <w:ind w:left="788" w:hanging="431"/>
      <w:textAlignment w:val="baseline"/>
      <w:outlineLvl w:val="1"/>
    </w:pPr>
    <w:rPr>
      <w:rFonts w:ascii="Times New Roman" w:eastAsia="Times New Roman" w:hAnsi="Times New Roman" w:cs="Times New Roman"/>
      <w:b/>
      <w:sz w:val="24"/>
      <w:szCs w:val="20"/>
      <w:lang w:eastAsia="cs-CZ"/>
    </w:rPr>
  </w:style>
  <w:style w:type="paragraph" w:styleId="Bezmezer">
    <w:name w:val="No Spacing"/>
    <w:basedOn w:val="Nadpis2"/>
    <w:link w:val="BezmezerChar"/>
    <w:uiPriority w:val="1"/>
    <w:rsid w:val="007358A9"/>
    <w:pPr>
      <w:keepNext w:val="0"/>
      <w:keepLines w:val="0"/>
      <w:numPr>
        <w:ilvl w:val="0"/>
        <w:numId w:val="0"/>
      </w:numPr>
      <w:spacing w:after="120"/>
      <w:jc w:val="both"/>
    </w:pPr>
    <w:rPr>
      <w:rFonts w:eastAsia="Times New Roman" w:cs="Times New Roman"/>
      <w:b/>
      <w:bCs w:val="0"/>
      <w:sz w:val="24"/>
      <w:szCs w:val="20"/>
      <w:lang w:eastAsia="cs-CZ"/>
    </w:rPr>
  </w:style>
  <w:style w:type="character" w:customStyle="1" w:styleId="BezmezerChar">
    <w:name w:val="Bez mezer Char"/>
    <w:link w:val="Bezmezer"/>
    <w:uiPriority w:val="1"/>
    <w:rsid w:val="007358A9"/>
    <w:rPr>
      <w:rFonts w:ascii="Arial" w:eastAsia="Times New Roman" w:hAnsi="Arial" w:cs="Times New Roman"/>
      <w:sz w:val="24"/>
      <w:szCs w:val="20"/>
      <w:lang w:eastAsia="cs-CZ"/>
    </w:rPr>
  </w:style>
  <w:style w:type="character" w:customStyle="1" w:styleId="st1">
    <w:name w:val="st1"/>
    <w:basedOn w:val="Standardnpsmoodstavce"/>
    <w:rsid w:val="007358A9"/>
  </w:style>
  <w:style w:type="character" w:styleId="Siln">
    <w:name w:val="Strong"/>
    <w:rsid w:val="00B453C5"/>
    <w:rPr>
      <w:rFonts w:ascii="Arial" w:hAnsi="Arial"/>
      <w:b w:val="0"/>
      <w:bCs/>
      <w:sz w:val="24"/>
    </w:rPr>
  </w:style>
  <w:style w:type="paragraph" w:customStyle="1" w:styleId="texty">
    <w:name w:val="texty"/>
    <w:basedOn w:val="Bezmezer"/>
    <w:link w:val="textyChar"/>
    <w:qFormat/>
    <w:rsid w:val="00413104"/>
  </w:style>
  <w:style w:type="character" w:customStyle="1" w:styleId="textyChar">
    <w:name w:val="texty Char"/>
    <w:basedOn w:val="BezmezerChar"/>
    <w:link w:val="texty"/>
    <w:rsid w:val="00413104"/>
    <w:rPr>
      <w:rFonts w:ascii="Arial" w:eastAsia="Times New Roman" w:hAnsi="Arial" w:cs="Times New Roman"/>
      <w:sz w:val="24"/>
      <w:szCs w:val="20"/>
      <w:lang w:eastAsia="cs-CZ"/>
    </w:rPr>
  </w:style>
  <w:style w:type="paragraph" w:customStyle="1" w:styleId="Styl1">
    <w:name w:val="Styl1"/>
    <w:basedOn w:val="Normln"/>
    <w:link w:val="Styl1Char"/>
    <w:qFormat/>
    <w:rsid w:val="00413104"/>
    <w:pPr>
      <w:numPr>
        <w:numId w:val="5"/>
      </w:numPr>
      <w:spacing w:before="240" w:after="240" w:line="240" w:lineRule="auto"/>
      <w:ind w:left="432"/>
      <w:jc w:val="both"/>
      <w:outlineLvl w:val="0"/>
    </w:pPr>
    <w:rPr>
      <w:rFonts w:eastAsia="Times New Roman" w:cs="Times New Roman"/>
      <w:b/>
      <w:bCs/>
      <w:kern w:val="28"/>
      <w:sz w:val="32"/>
      <w:szCs w:val="32"/>
      <w:lang w:eastAsia="cs-CZ"/>
    </w:rPr>
  </w:style>
  <w:style w:type="character" w:customStyle="1" w:styleId="Styl1Char">
    <w:name w:val="Styl1 Char"/>
    <w:basedOn w:val="Standardnpsmoodstavce"/>
    <w:link w:val="Styl1"/>
    <w:rsid w:val="00413104"/>
    <w:rPr>
      <w:rFonts w:ascii="Arial" w:eastAsia="Times New Roman" w:hAnsi="Arial" w:cs="Times New Roman"/>
      <w:b/>
      <w:bCs/>
      <w:kern w:val="28"/>
      <w:sz w:val="32"/>
      <w:szCs w:val="32"/>
      <w:lang w:eastAsia="cs-CZ"/>
    </w:rPr>
  </w:style>
  <w:style w:type="numbering" w:customStyle="1" w:styleId="Styl2">
    <w:name w:val="Styl2"/>
    <w:uiPriority w:val="99"/>
    <w:rsid w:val="00EE399D"/>
    <w:pPr>
      <w:numPr>
        <w:numId w:val="6"/>
      </w:numPr>
    </w:pPr>
  </w:style>
  <w:style w:type="paragraph" w:customStyle="1" w:styleId="ab">
    <w:name w:val="a)b)"/>
    <w:basedOn w:val="texty"/>
    <w:link w:val="abChar"/>
    <w:qFormat/>
    <w:rsid w:val="00A872CE"/>
    <w:pPr>
      <w:ind w:left="510"/>
    </w:pPr>
    <w:rPr>
      <w:b w:val="0"/>
      <w:sz w:val="22"/>
    </w:rPr>
  </w:style>
  <w:style w:type="character" w:customStyle="1" w:styleId="abChar">
    <w:name w:val="a)b) Char"/>
    <w:basedOn w:val="textyChar"/>
    <w:link w:val="ab"/>
    <w:rsid w:val="00A872CE"/>
    <w:rPr>
      <w:rFonts w:ascii="Arial" w:eastAsia="Times New Roman" w:hAnsi="Arial" w:cs="Times New Roman"/>
      <w:sz w:val="24"/>
      <w:szCs w:val="20"/>
      <w:lang w:eastAsia="cs-CZ"/>
    </w:rPr>
  </w:style>
  <w:style w:type="paragraph" w:styleId="Zkladntext">
    <w:name w:val="Body Text"/>
    <w:basedOn w:val="Normln"/>
    <w:link w:val="ZkladntextChar"/>
    <w:uiPriority w:val="99"/>
    <w:unhideWhenUsed/>
    <w:rsid w:val="00D715C8"/>
    <w:pPr>
      <w:spacing w:after="120"/>
    </w:pPr>
  </w:style>
  <w:style w:type="character" w:customStyle="1" w:styleId="ZkladntextChar">
    <w:name w:val="Základní text Char"/>
    <w:basedOn w:val="Standardnpsmoodstavce"/>
    <w:link w:val="Zkladntext"/>
    <w:uiPriority w:val="99"/>
    <w:rsid w:val="00D715C8"/>
    <w:rPr>
      <w:rFonts w:ascii="Arial" w:hAnsi="Arial"/>
    </w:rPr>
  </w:style>
  <w:style w:type="paragraph" w:styleId="Textpoznpodarou">
    <w:name w:val="footnote text"/>
    <w:basedOn w:val="Normln"/>
    <w:link w:val="TextpoznpodarouChar"/>
    <w:rsid w:val="00D23055"/>
    <w:pPr>
      <w:spacing w:after="0" w:line="240" w:lineRule="auto"/>
      <w:jc w:val="both"/>
    </w:pPr>
    <w:rPr>
      <w:rFonts w:eastAsia="Times New Roman" w:cs="Times New Roman"/>
      <w:sz w:val="20"/>
      <w:szCs w:val="20"/>
      <w:lang w:eastAsia="cs-CZ"/>
    </w:rPr>
  </w:style>
  <w:style w:type="character" w:customStyle="1" w:styleId="TextpoznpodarouChar">
    <w:name w:val="Text pozn. pod čarou Char"/>
    <w:basedOn w:val="Standardnpsmoodstavce"/>
    <w:link w:val="Textpoznpodarou"/>
    <w:rsid w:val="00D23055"/>
    <w:rPr>
      <w:rFonts w:ascii="Arial" w:eastAsia="Times New Roman" w:hAnsi="Arial" w:cs="Times New Roman"/>
      <w:sz w:val="20"/>
      <w:szCs w:val="20"/>
      <w:lang w:eastAsia="cs-CZ"/>
    </w:rPr>
  </w:style>
  <w:style w:type="character" w:styleId="Znakapoznpodarou">
    <w:name w:val="footnote reference"/>
    <w:rsid w:val="00D23055"/>
    <w:rPr>
      <w:vertAlign w:val="superscript"/>
    </w:rPr>
  </w:style>
  <w:style w:type="paragraph" w:styleId="Zhlav">
    <w:name w:val="header"/>
    <w:basedOn w:val="Normln"/>
    <w:link w:val="ZhlavChar"/>
    <w:uiPriority w:val="99"/>
    <w:unhideWhenUsed/>
    <w:rsid w:val="0089611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6111"/>
    <w:rPr>
      <w:rFonts w:ascii="Arial" w:hAnsi="Arial"/>
    </w:rPr>
  </w:style>
  <w:style w:type="paragraph" w:styleId="Zpat">
    <w:name w:val="footer"/>
    <w:basedOn w:val="Normln"/>
    <w:link w:val="ZpatChar"/>
    <w:uiPriority w:val="99"/>
    <w:unhideWhenUsed/>
    <w:rsid w:val="00896111"/>
    <w:pPr>
      <w:tabs>
        <w:tab w:val="center" w:pos="4536"/>
        <w:tab w:val="right" w:pos="9072"/>
      </w:tabs>
      <w:spacing w:after="0" w:line="240" w:lineRule="auto"/>
    </w:pPr>
  </w:style>
  <w:style w:type="character" w:customStyle="1" w:styleId="ZpatChar">
    <w:name w:val="Zápatí Char"/>
    <w:basedOn w:val="Standardnpsmoodstavce"/>
    <w:link w:val="Zpat"/>
    <w:uiPriority w:val="99"/>
    <w:rsid w:val="00896111"/>
    <w:rPr>
      <w:rFonts w:ascii="Arial" w:hAnsi="Arial"/>
    </w:rPr>
  </w:style>
  <w:style w:type="character" w:styleId="Sledovanodkaz">
    <w:name w:val="FollowedHyperlink"/>
    <w:basedOn w:val="Standardnpsmoodstavce"/>
    <w:uiPriority w:val="99"/>
    <w:semiHidden/>
    <w:unhideWhenUsed/>
    <w:rsid w:val="00CA724F"/>
    <w:rPr>
      <w:color w:val="800080" w:themeColor="followedHyperlink"/>
      <w:u w:val="single"/>
    </w:rPr>
  </w:style>
  <w:style w:type="paragraph" w:customStyle="1" w:styleId="Textodstavec">
    <w:name w:val="Text_odstavec"/>
    <w:basedOn w:val="Normln"/>
    <w:link w:val="TextodstavecChar"/>
    <w:uiPriority w:val="99"/>
    <w:qFormat/>
    <w:rsid w:val="009C0E55"/>
    <w:pPr>
      <w:spacing w:before="60" w:after="20" w:line="240" w:lineRule="auto"/>
      <w:jc w:val="both"/>
    </w:pPr>
    <w:rPr>
      <w:rFonts w:eastAsia="Times New Roman" w:cs="Arial"/>
      <w:sz w:val="20"/>
      <w:szCs w:val="20"/>
      <w:lang w:eastAsia="cs-CZ"/>
    </w:rPr>
  </w:style>
  <w:style w:type="character" w:customStyle="1" w:styleId="TextodstavecChar">
    <w:name w:val="Text_odstavec Char"/>
    <w:basedOn w:val="Standardnpsmoodstavce"/>
    <w:link w:val="Textodstavec"/>
    <w:uiPriority w:val="99"/>
    <w:rsid w:val="009C0E55"/>
    <w:rPr>
      <w:rFonts w:ascii="Arial" w:eastAsia="Times New Roman" w:hAnsi="Arial" w:cs="Arial"/>
      <w:sz w:val="20"/>
      <w:szCs w:val="20"/>
      <w:lang w:eastAsia="cs-CZ"/>
    </w:rPr>
  </w:style>
  <w:style w:type="table" w:styleId="Mkatabulky">
    <w:name w:val="Table Grid"/>
    <w:basedOn w:val="Normlntabulka"/>
    <w:uiPriority w:val="59"/>
    <w:rsid w:val="009A1EC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2">
    <w:name w:val="Normal 2"/>
    <w:basedOn w:val="Normln"/>
    <w:rsid w:val="004954DE"/>
    <w:pPr>
      <w:spacing w:after="120" w:line="240" w:lineRule="auto"/>
      <w:ind w:left="851" w:hanging="851"/>
      <w:jc w:val="both"/>
    </w:pPr>
    <w:rPr>
      <w:rFonts w:ascii="Times New Roman" w:eastAsia="Times New Roman" w:hAnsi="Times New Roman" w:cs="Times New Roman"/>
      <w:szCs w:val="20"/>
    </w:rPr>
  </w:style>
  <w:style w:type="character" w:customStyle="1" w:styleId="Styl2Char">
    <w:name w:val="Styl2 Char"/>
    <w:basedOn w:val="textyChar"/>
    <w:rsid w:val="007C7C8A"/>
    <w:rPr>
      <w:rFonts w:ascii="Times New Roman" w:eastAsia="Times New Roman" w:hAnsi="Times New Roman" w:cs="Times New Roman"/>
      <w:sz w:val="24"/>
      <w:szCs w:val="20"/>
      <w:lang w:eastAsia="cs-CZ"/>
    </w:rPr>
  </w:style>
  <w:style w:type="paragraph" w:customStyle="1" w:styleId="Styl3">
    <w:name w:val="Styl3"/>
    <w:qFormat/>
    <w:rsid w:val="007C7C8A"/>
    <w:pPr>
      <w:spacing w:before="200" w:after="120"/>
      <w:ind w:left="720" w:hanging="720"/>
      <w:jc w:val="both"/>
      <w:outlineLvl w:val="1"/>
    </w:pPr>
    <w:rPr>
      <w:rFonts w:ascii="Times New Roman" w:hAnsi="Times New Roman"/>
      <w:sz w:val="24"/>
      <w:u w:val="single"/>
      <w:lang w:eastAsia="cs-CZ"/>
    </w:rPr>
  </w:style>
  <w:style w:type="character" w:customStyle="1" w:styleId="reference-text">
    <w:name w:val="reference-text"/>
    <w:basedOn w:val="Standardnpsmoodstavce"/>
    <w:rsid w:val="00A569D4"/>
  </w:style>
  <w:style w:type="paragraph" w:customStyle="1" w:styleId="RLnzevsmlouvy">
    <w:name w:val="RL název smlouvy"/>
    <w:basedOn w:val="Normln"/>
    <w:next w:val="Normln"/>
    <w:rsid w:val="00A609F9"/>
    <w:pPr>
      <w:spacing w:before="120" w:after="1200" w:line="240" w:lineRule="auto"/>
      <w:jc w:val="center"/>
    </w:pPr>
    <w:rPr>
      <w:rFonts w:ascii="Calibri" w:eastAsia="Times New Roman" w:hAnsi="Calibri" w:cs="Arial"/>
      <w:b/>
      <w:bCs/>
      <w:caps/>
      <w:spacing w:val="40"/>
      <w:kern w:val="28"/>
      <w:sz w:val="32"/>
      <w:szCs w:val="32"/>
      <w:lang w:eastAsia="cs-CZ"/>
    </w:rPr>
  </w:style>
  <w:style w:type="paragraph" w:customStyle="1" w:styleId="RLdajeosmluvnstran">
    <w:name w:val="RL  údaje o smluvní straně"/>
    <w:basedOn w:val="Normln"/>
    <w:rsid w:val="00A609F9"/>
    <w:pPr>
      <w:spacing w:after="120" w:line="280" w:lineRule="exact"/>
      <w:jc w:val="center"/>
    </w:pPr>
    <w:rPr>
      <w:rFonts w:ascii="Calibri" w:eastAsia="Times New Roman" w:hAnsi="Calibri" w:cs="Times New Roman"/>
      <w:szCs w:val="24"/>
    </w:rPr>
  </w:style>
  <w:style w:type="paragraph" w:customStyle="1" w:styleId="RLProhlensmluvnchstran">
    <w:name w:val="RL Prohlášení smluvních stran"/>
    <w:basedOn w:val="Normln"/>
    <w:link w:val="RLProhlensmluvnchstranChar"/>
    <w:rsid w:val="00A609F9"/>
    <w:pPr>
      <w:spacing w:after="120" w:line="280" w:lineRule="exact"/>
      <w:jc w:val="center"/>
    </w:pPr>
    <w:rPr>
      <w:rFonts w:ascii="Calibri" w:eastAsia="Times New Roman" w:hAnsi="Calibri" w:cs="Times New Roman"/>
      <w:b/>
      <w:szCs w:val="24"/>
      <w:lang w:eastAsia="cs-CZ"/>
    </w:rPr>
  </w:style>
  <w:style w:type="character" w:customStyle="1" w:styleId="RLProhlensmluvnchstranChar">
    <w:name w:val="RL Prohlášení smluvních stran Char"/>
    <w:link w:val="RLProhlensmluvnchstran"/>
    <w:rsid w:val="00A609F9"/>
    <w:rPr>
      <w:rFonts w:ascii="Calibri" w:eastAsia="Times New Roman" w:hAnsi="Calibri" w:cs="Times New Roman"/>
      <w:b/>
      <w:szCs w:val="24"/>
      <w:lang w:eastAsia="cs-CZ"/>
    </w:rPr>
  </w:style>
  <w:style w:type="character" w:customStyle="1" w:styleId="Kurzva">
    <w:name w:val="Kurzíva"/>
    <w:rsid w:val="00A609F9"/>
    <w:rPr>
      <w:i/>
    </w:rPr>
  </w:style>
  <w:style w:type="paragraph" w:customStyle="1" w:styleId="RLlneksmlouvy">
    <w:name w:val="RL Článek smlouvy"/>
    <w:basedOn w:val="Normln"/>
    <w:next w:val="Normln"/>
    <w:link w:val="RLlneksmlouvyChar"/>
    <w:qFormat/>
    <w:rsid w:val="002942C6"/>
    <w:pPr>
      <w:keepNext/>
      <w:suppressAutoHyphens/>
      <w:spacing w:before="360" w:after="120" w:line="280" w:lineRule="exact"/>
      <w:jc w:val="both"/>
      <w:outlineLvl w:val="0"/>
    </w:pPr>
    <w:rPr>
      <w:rFonts w:ascii="Calibri" w:eastAsia="Times New Roman" w:hAnsi="Calibri" w:cs="Times New Roman"/>
      <w:b/>
      <w:szCs w:val="24"/>
    </w:rPr>
  </w:style>
  <w:style w:type="character" w:customStyle="1" w:styleId="RLlneksmlouvyChar">
    <w:name w:val="RL Článek smlouvy Char"/>
    <w:link w:val="RLlneksmlouvy"/>
    <w:rsid w:val="002942C6"/>
    <w:rPr>
      <w:rFonts w:ascii="Calibri" w:eastAsia="Times New Roman" w:hAnsi="Calibri" w:cs="Times New Roman"/>
      <w:b/>
      <w:szCs w:val="24"/>
    </w:rPr>
  </w:style>
  <w:style w:type="paragraph" w:customStyle="1" w:styleId="RLTextlnkuslovan">
    <w:name w:val="RL Text článku číslovaný"/>
    <w:basedOn w:val="Normln"/>
    <w:link w:val="RLTextlnkuslovanChar"/>
    <w:qFormat/>
    <w:rsid w:val="002942C6"/>
    <w:pPr>
      <w:tabs>
        <w:tab w:val="num" w:pos="1474"/>
      </w:tabs>
      <w:spacing w:after="120" w:line="280" w:lineRule="exact"/>
      <w:ind w:left="1474" w:hanging="737"/>
      <w:jc w:val="both"/>
    </w:pPr>
    <w:rPr>
      <w:rFonts w:ascii="Calibri" w:eastAsia="Times New Roman" w:hAnsi="Calibri" w:cs="Times New Roman"/>
      <w:szCs w:val="24"/>
      <w:lang w:eastAsia="cs-CZ"/>
    </w:rPr>
  </w:style>
  <w:style w:type="character" w:customStyle="1" w:styleId="RLTextlnkuslovanChar">
    <w:name w:val="RL Text článku číslovaný Char"/>
    <w:link w:val="RLTextlnkuslovan"/>
    <w:rsid w:val="002942C6"/>
    <w:rPr>
      <w:rFonts w:ascii="Calibri" w:eastAsia="Times New Roman" w:hAnsi="Calibri" w:cs="Times New Roman"/>
      <w:szCs w:val="24"/>
      <w:lang w:eastAsia="cs-CZ"/>
    </w:rPr>
  </w:style>
  <w:style w:type="paragraph" w:styleId="Revize">
    <w:name w:val="Revision"/>
    <w:hidden/>
    <w:uiPriority w:val="99"/>
    <w:semiHidden/>
    <w:rsid w:val="004E55BD"/>
    <w:pPr>
      <w:spacing w:after="0" w:line="240" w:lineRule="auto"/>
    </w:pPr>
    <w:rPr>
      <w:rFonts w:ascii="Arial" w:hAnsi="Arial"/>
    </w:rPr>
  </w:style>
  <w:style w:type="paragraph" w:customStyle="1" w:styleId="dopis">
    <w:name w:val="dopis"/>
    <w:basedOn w:val="Normln"/>
    <w:uiPriority w:val="99"/>
    <w:rsid w:val="00313C32"/>
    <w:pPr>
      <w:spacing w:after="0" w:line="240" w:lineRule="auto"/>
      <w:ind w:firstLine="284"/>
      <w:jc w:val="both"/>
    </w:pPr>
    <w:rPr>
      <w:rFonts w:eastAsia="Times New Roman" w:cs="Times New Roman"/>
      <w:sz w:val="20"/>
      <w:szCs w:val="20"/>
      <w:lang w:eastAsia="cs-CZ"/>
    </w:rPr>
  </w:style>
  <w:style w:type="paragraph" w:styleId="FormtovanvHTML">
    <w:name w:val="HTML Preformatted"/>
    <w:basedOn w:val="Normln"/>
    <w:link w:val="FormtovanvHTMLChar"/>
    <w:uiPriority w:val="99"/>
    <w:semiHidden/>
    <w:unhideWhenUsed/>
    <w:rsid w:val="00AB5D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cs-CZ"/>
    </w:rPr>
  </w:style>
  <w:style w:type="character" w:customStyle="1" w:styleId="FormtovanvHTMLChar">
    <w:name w:val="Formátovaný v HTML Char"/>
    <w:basedOn w:val="Standardnpsmoodstavce"/>
    <w:link w:val="FormtovanvHTML"/>
    <w:uiPriority w:val="99"/>
    <w:semiHidden/>
    <w:rsid w:val="00AB5DF2"/>
    <w:rPr>
      <w:rFonts w:ascii="Courier New" w:eastAsia="Times New Roman" w:hAnsi="Courier New" w:cs="Courier New"/>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24284">
      <w:bodyDiv w:val="1"/>
      <w:marLeft w:val="0"/>
      <w:marRight w:val="0"/>
      <w:marTop w:val="0"/>
      <w:marBottom w:val="0"/>
      <w:divBdr>
        <w:top w:val="none" w:sz="0" w:space="0" w:color="auto"/>
        <w:left w:val="none" w:sz="0" w:space="0" w:color="auto"/>
        <w:bottom w:val="none" w:sz="0" w:space="0" w:color="auto"/>
        <w:right w:val="none" w:sz="0" w:space="0" w:color="auto"/>
      </w:divBdr>
    </w:div>
    <w:div w:id="59790129">
      <w:bodyDiv w:val="1"/>
      <w:marLeft w:val="0"/>
      <w:marRight w:val="0"/>
      <w:marTop w:val="0"/>
      <w:marBottom w:val="0"/>
      <w:divBdr>
        <w:top w:val="none" w:sz="0" w:space="0" w:color="auto"/>
        <w:left w:val="none" w:sz="0" w:space="0" w:color="auto"/>
        <w:bottom w:val="none" w:sz="0" w:space="0" w:color="auto"/>
        <w:right w:val="none" w:sz="0" w:space="0" w:color="auto"/>
      </w:divBdr>
    </w:div>
    <w:div w:id="66271866">
      <w:bodyDiv w:val="1"/>
      <w:marLeft w:val="0"/>
      <w:marRight w:val="0"/>
      <w:marTop w:val="0"/>
      <w:marBottom w:val="0"/>
      <w:divBdr>
        <w:top w:val="none" w:sz="0" w:space="0" w:color="auto"/>
        <w:left w:val="none" w:sz="0" w:space="0" w:color="auto"/>
        <w:bottom w:val="none" w:sz="0" w:space="0" w:color="auto"/>
        <w:right w:val="none" w:sz="0" w:space="0" w:color="auto"/>
      </w:divBdr>
    </w:div>
    <w:div w:id="115564665">
      <w:bodyDiv w:val="1"/>
      <w:marLeft w:val="0"/>
      <w:marRight w:val="0"/>
      <w:marTop w:val="0"/>
      <w:marBottom w:val="0"/>
      <w:divBdr>
        <w:top w:val="none" w:sz="0" w:space="0" w:color="auto"/>
        <w:left w:val="none" w:sz="0" w:space="0" w:color="auto"/>
        <w:bottom w:val="none" w:sz="0" w:space="0" w:color="auto"/>
        <w:right w:val="none" w:sz="0" w:space="0" w:color="auto"/>
      </w:divBdr>
    </w:div>
    <w:div w:id="125240359">
      <w:bodyDiv w:val="1"/>
      <w:marLeft w:val="0"/>
      <w:marRight w:val="0"/>
      <w:marTop w:val="0"/>
      <w:marBottom w:val="0"/>
      <w:divBdr>
        <w:top w:val="none" w:sz="0" w:space="0" w:color="auto"/>
        <w:left w:val="none" w:sz="0" w:space="0" w:color="auto"/>
        <w:bottom w:val="none" w:sz="0" w:space="0" w:color="auto"/>
        <w:right w:val="none" w:sz="0" w:space="0" w:color="auto"/>
      </w:divBdr>
    </w:div>
    <w:div w:id="203906373">
      <w:bodyDiv w:val="1"/>
      <w:marLeft w:val="0"/>
      <w:marRight w:val="0"/>
      <w:marTop w:val="0"/>
      <w:marBottom w:val="0"/>
      <w:divBdr>
        <w:top w:val="none" w:sz="0" w:space="0" w:color="auto"/>
        <w:left w:val="none" w:sz="0" w:space="0" w:color="auto"/>
        <w:bottom w:val="none" w:sz="0" w:space="0" w:color="auto"/>
        <w:right w:val="none" w:sz="0" w:space="0" w:color="auto"/>
      </w:divBdr>
    </w:div>
    <w:div w:id="258488418">
      <w:bodyDiv w:val="1"/>
      <w:marLeft w:val="0"/>
      <w:marRight w:val="0"/>
      <w:marTop w:val="0"/>
      <w:marBottom w:val="0"/>
      <w:divBdr>
        <w:top w:val="none" w:sz="0" w:space="0" w:color="auto"/>
        <w:left w:val="none" w:sz="0" w:space="0" w:color="auto"/>
        <w:bottom w:val="none" w:sz="0" w:space="0" w:color="auto"/>
        <w:right w:val="none" w:sz="0" w:space="0" w:color="auto"/>
      </w:divBdr>
    </w:div>
    <w:div w:id="263458924">
      <w:bodyDiv w:val="1"/>
      <w:marLeft w:val="0"/>
      <w:marRight w:val="0"/>
      <w:marTop w:val="0"/>
      <w:marBottom w:val="0"/>
      <w:divBdr>
        <w:top w:val="none" w:sz="0" w:space="0" w:color="auto"/>
        <w:left w:val="none" w:sz="0" w:space="0" w:color="auto"/>
        <w:bottom w:val="none" w:sz="0" w:space="0" w:color="auto"/>
        <w:right w:val="none" w:sz="0" w:space="0" w:color="auto"/>
      </w:divBdr>
    </w:div>
    <w:div w:id="268465820">
      <w:bodyDiv w:val="1"/>
      <w:marLeft w:val="0"/>
      <w:marRight w:val="0"/>
      <w:marTop w:val="0"/>
      <w:marBottom w:val="0"/>
      <w:divBdr>
        <w:top w:val="none" w:sz="0" w:space="0" w:color="auto"/>
        <w:left w:val="none" w:sz="0" w:space="0" w:color="auto"/>
        <w:bottom w:val="none" w:sz="0" w:space="0" w:color="auto"/>
        <w:right w:val="none" w:sz="0" w:space="0" w:color="auto"/>
      </w:divBdr>
    </w:div>
    <w:div w:id="296878843">
      <w:bodyDiv w:val="1"/>
      <w:marLeft w:val="0"/>
      <w:marRight w:val="0"/>
      <w:marTop w:val="0"/>
      <w:marBottom w:val="0"/>
      <w:divBdr>
        <w:top w:val="none" w:sz="0" w:space="0" w:color="auto"/>
        <w:left w:val="none" w:sz="0" w:space="0" w:color="auto"/>
        <w:bottom w:val="none" w:sz="0" w:space="0" w:color="auto"/>
        <w:right w:val="none" w:sz="0" w:space="0" w:color="auto"/>
      </w:divBdr>
    </w:div>
    <w:div w:id="308441713">
      <w:bodyDiv w:val="1"/>
      <w:marLeft w:val="0"/>
      <w:marRight w:val="0"/>
      <w:marTop w:val="0"/>
      <w:marBottom w:val="0"/>
      <w:divBdr>
        <w:top w:val="none" w:sz="0" w:space="0" w:color="auto"/>
        <w:left w:val="none" w:sz="0" w:space="0" w:color="auto"/>
        <w:bottom w:val="none" w:sz="0" w:space="0" w:color="auto"/>
        <w:right w:val="none" w:sz="0" w:space="0" w:color="auto"/>
      </w:divBdr>
    </w:div>
    <w:div w:id="380180837">
      <w:bodyDiv w:val="1"/>
      <w:marLeft w:val="0"/>
      <w:marRight w:val="0"/>
      <w:marTop w:val="0"/>
      <w:marBottom w:val="0"/>
      <w:divBdr>
        <w:top w:val="none" w:sz="0" w:space="0" w:color="auto"/>
        <w:left w:val="none" w:sz="0" w:space="0" w:color="auto"/>
        <w:bottom w:val="none" w:sz="0" w:space="0" w:color="auto"/>
        <w:right w:val="none" w:sz="0" w:space="0" w:color="auto"/>
      </w:divBdr>
    </w:div>
    <w:div w:id="441386002">
      <w:bodyDiv w:val="1"/>
      <w:marLeft w:val="0"/>
      <w:marRight w:val="0"/>
      <w:marTop w:val="0"/>
      <w:marBottom w:val="0"/>
      <w:divBdr>
        <w:top w:val="none" w:sz="0" w:space="0" w:color="auto"/>
        <w:left w:val="none" w:sz="0" w:space="0" w:color="auto"/>
        <w:bottom w:val="none" w:sz="0" w:space="0" w:color="auto"/>
        <w:right w:val="none" w:sz="0" w:space="0" w:color="auto"/>
      </w:divBdr>
    </w:div>
    <w:div w:id="479352467">
      <w:bodyDiv w:val="1"/>
      <w:marLeft w:val="0"/>
      <w:marRight w:val="0"/>
      <w:marTop w:val="0"/>
      <w:marBottom w:val="0"/>
      <w:divBdr>
        <w:top w:val="none" w:sz="0" w:space="0" w:color="auto"/>
        <w:left w:val="none" w:sz="0" w:space="0" w:color="auto"/>
        <w:bottom w:val="none" w:sz="0" w:space="0" w:color="auto"/>
        <w:right w:val="none" w:sz="0" w:space="0" w:color="auto"/>
      </w:divBdr>
    </w:div>
    <w:div w:id="517549120">
      <w:bodyDiv w:val="1"/>
      <w:marLeft w:val="0"/>
      <w:marRight w:val="0"/>
      <w:marTop w:val="0"/>
      <w:marBottom w:val="0"/>
      <w:divBdr>
        <w:top w:val="none" w:sz="0" w:space="0" w:color="auto"/>
        <w:left w:val="none" w:sz="0" w:space="0" w:color="auto"/>
        <w:bottom w:val="none" w:sz="0" w:space="0" w:color="auto"/>
        <w:right w:val="none" w:sz="0" w:space="0" w:color="auto"/>
      </w:divBdr>
    </w:div>
    <w:div w:id="537818789">
      <w:bodyDiv w:val="1"/>
      <w:marLeft w:val="0"/>
      <w:marRight w:val="0"/>
      <w:marTop w:val="0"/>
      <w:marBottom w:val="0"/>
      <w:divBdr>
        <w:top w:val="none" w:sz="0" w:space="0" w:color="auto"/>
        <w:left w:val="none" w:sz="0" w:space="0" w:color="auto"/>
        <w:bottom w:val="none" w:sz="0" w:space="0" w:color="auto"/>
        <w:right w:val="none" w:sz="0" w:space="0" w:color="auto"/>
      </w:divBdr>
    </w:div>
    <w:div w:id="594367210">
      <w:bodyDiv w:val="1"/>
      <w:marLeft w:val="0"/>
      <w:marRight w:val="0"/>
      <w:marTop w:val="0"/>
      <w:marBottom w:val="0"/>
      <w:divBdr>
        <w:top w:val="none" w:sz="0" w:space="0" w:color="auto"/>
        <w:left w:val="none" w:sz="0" w:space="0" w:color="auto"/>
        <w:bottom w:val="none" w:sz="0" w:space="0" w:color="auto"/>
        <w:right w:val="none" w:sz="0" w:space="0" w:color="auto"/>
      </w:divBdr>
    </w:div>
    <w:div w:id="624316768">
      <w:bodyDiv w:val="1"/>
      <w:marLeft w:val="0"/>
      <w:marRight w:val="0"/>
      <w:marTop w:val="0"/>
      <w:marBottom w:val="0"/>
      <w:divBdr>
        <w:top w:val="none" w:sz="0" w:space="0" w:color="auto"/>
        <w:left w:val="none" w:sz="0" w:space="0" w:color="auto"/>
        <w:bottom w:val="none" w:sz="0" w:space="0" w:color="auto"/>
        <w:right w:val="none" w:sz="0" w:space="0" w:color="auto"/>
      </w:divBdr>
    </w:div>
    <w:div w:id="666832588">
      <w:bodyDiv w:val="1"/>
      <w:marLeft w:val="0"/>
      <w:marRight w:val="0"/>
      <w:marTop w:val="0"/>
      <w:marBottom w:val="0"/>
      <w:divBdr>
        <w:top w:val="none" w:sz="0" w:space="0" w:color="auto"/>
        <w:left w:val="none" w:sz="0" w:space="0" w:color="auto"/>
        <w:bottom w:val="none" w:sz="0" w:space="0" w:color="auto"/>
        <w:right w:val="none" w:sz="0" w:space="0" w:color="auto"/>
      </w:divBdr>
    </w:div>
    <w:div w:id="672800659">
      <w:bodyDiv w:val="1"/>
      <w:marLeft w:val="0"/>
      <w:marRight w:val="0"/>
      <w:marTop w:val="0"/>
      <w:marBottom w:val="0"/>
      <w:divBdr>
        <w:top w:val="none" w:sz="0" w:space="0" w:color="auto"/>
        <w:left w:val="none" w:sz="0" w:space="0" w:color="auto"/>
        <w:bottom w:val="none" w:sz="0" w:space="0" w:color="auto"/>
        <w:right w:val="none" w:sz="0" w:space="0" w:color="auto"/>
      </w:divBdr>
    </w:div>
    <w:div w:id="676926822">
      <w:bodyDiv w:val="1"/>
      <w:marLeft w:val="0"/>
      <w:marRight w:val="0"/>
      <w:marTop w:val="0"/>
      <w:marBottom w:val="0"/>
      <w:divBdr>
        <w:top w:val="none" w:sz="0" w:space="0" w:color="auto"/>
        <w:left w:val="none" w:sz="0" w:space="0" w:color="auto"/>
        <w:bottom w:val="none" w:sz="0" w:space="0" w:color="auto"/>
        <w:right w:val="none" w:sz="0" w:space="0" w:color="auto"/>
      </w:divBdr>
    </w:div>
    <w:div w:id="795757728">
      <w:bodyDiv w:val="1"/>
      <w:marLeft w:val="0"/>
      <w:marRight w:val="0"/>
      <w:marTop w:val="0"/>
      <w:marBottom w:val="0"/>
      <w:divBdr>
        <w:top w:val="none" w:sz="0" w:space="0" w:color="auto"/>
        <w:left w:val="none" w:sz="0" w:space="0" w:color="auto"/>
        <w:bottom w:val="none" w:sz="0" w:space="0" w:color="auto"/>
        <w:right w:val="none" w:sz="0" w:space="0" w:color="auto"/>
      </w:divBdr>
    </w:div>
    <w:div w:id="839154083">
      <w:bodyDiv w:val="1"/>
      <w:marLeft w:val="0"/>
      <w:marRight w:val="0"/>
      <w:marTop w:val="0"/>
      <w:marBottom w:val="0"/>
      <w:divBdr>
        <w:top w:val="none" w:sz="0" w:space="0" w:color="auto"/>
        <w:left w:val="none" w:sz="0" w:space="0" w:color="auto"/>
        <w:bottom w:val="none" w:sz="0" w:space="0" w:color="auto"/>
        <w:right w:val="none" w:sz="0" w:space="0" w:color="auto"/>
      </w:divBdr>
    </w:div>
    <w:div w:id="915020728">
      <w:bodyDiv w:val="1"/>
      <w:marLeft w:val="0"/>
      <w:marRight w:val="0"/>
      <w:marTop w:val="0"/>
      <w:marBottom w:val="0"/>
      <w:divBdr>
        <w:top w:val="none" w:sz="0" w:space="0" w:color="auto"/>
        <w:left w:val="none" w:sz="0" w:space="0" w:color="auto"/>
        <w:bottom w:val="none" w:sz="0" w:space="0" w:color="auto"/>
        <w:right w:val="none" w:sz="0" w:space="0" w:color="auto"/>
      </w:divBdr>
    </w:div>
    <w:div w:id="928586193">
      <w:bodyDiv w:val="1"/>
      <w:marLeft w:val="0"/>
      <w:marRight w:val="0"/>
      <w:marTop w:val="0"/>
      <w:marBottom w:val="0"/>
      <w:divBdr>
        <w:top w:val="none" w:sz="0" w:space="0" w:color="auto"/>
        <w:left w:val="none" w:sz="0" w:space="0" w:color="auto"/>
        <w:bottom w:val="none" w:sz="0" w:space="0" w:color="auto"/>
        <w:right w:val="none" w:sz="0" w:space="0" w:color="auto"/>
      </w:divBdr>
    </w:div>
    <w:div w:id="964893780">
      <w:bodyDiv w:val="1"/>
      <w:marLeft w:val="0"/>
      <w:marRight w:val="0"/>
      <w:marTop w:val="0"/>
      <w:marBottom w:val="0"/>
      <w:divBdr>
        <w:top w:val="none" w:sz="0" w:space="0" w:color="auto"/>
        <w:left w:val="none" w:sz="0" w:space="0" w:color="auto"/>
        <w:bottom w:val="none" w:sz="0" w:space="0" w:color="auto"/>
        <w:right w:val="none" w:sz="0" w:space="0" w:color="auto"/>
      </w:divBdr>
    </w:div>
    <w:div w:id="1003778675">
      <w:bodyDiv w:val="1"/>
      <w:marLeft w:val="0"/>
      <w:marRight w:val="0"/>
      <w:marTop w:val="0"/>
      <w:marBottom w:val="0"/>
      <w:divBdr>
        <w:top w:val="none" w:sz="0" w:space="0" w:color="auto"/>
        <w:left w:val="none" w:sz="0" w:space="0" w:color="auto"/>
        <w:bottom w:val="none" w:sz="0" w:space="0" w:color="auto"/>
        <w:right w:val="none" w:sz="0" w:space="0" w:color="auto"/>
      </w:divBdr>
    </w:div>
    <w:div w:id="1005475725">
      <w:bodyDiv w:val="1"/>
      <w:marLeft w:val="0"/>
      <w:marRight w:val="0"/>
      <w:marTop w:val="0"/>
      <w:marBottom w:val="0"/>
      <w:divBdr>
        <w:top w:val="none" w:sz="0" w:space="0" w:color="auto"/>
        <w:left w:val="none" w:sz="0" w:space="0" w:color="auto"/>
        <w:bottom w:val="none" w:sz="0" w:space="0" w:color="auto"/>
        <w:right w:val="none" w:sz="0" w:space="0" w:color="auto"/>
      </w:divBdr>
    </w:div>
    <w:div w:id="1011300665">
      <w:bodyDiv w:val="1"/>
      <w:marLeft w:val="0"/>
      <w:marRight w:val="0"/>
      <w:marTop w:val="0"/>
      <w:marBottom w:val="0"/>
      <w:divBdr>
        <w:top w:val="none" w:sz="0" w:space="0" w:color="auto"/>
        <w:left w:val="none" w:sz="0" w:space="0" w:color="auto"/>
        <w:bottom w:val="none" w:sz="0" w:space="0" w:color="auto"/>
        <w:right w:val="none" w:sz="0" w:space="0" w:color="auto"/>
      </w:divBdr>
    </w:div>
    <w:div w:id="1057821976">
      <w:bodyDiv w:val="1"/>
      <w:marLeft w:val="0"/>
      <w:marRight w:val="0"/>
      <w:marTop w:val="0"/>
      <w:marBottom w:val="0"/>
      <w:divBdr>
        <w:top w:val="none" w:sz="0" w:space="0" w:color="auto"/>
        <w:left w:val="none" w:sz="0" w:space="0" w:color="auto"/>
        <w:bottom w:val="none" w:sz="0" w:space="0" w:color="auto"/>
        <w:right w:val="none" w:sz="0" w:space="0" w:color="auto"/>
      </w:divBdr>
    </w:div>
    <w:div w:id="1122655558">
      <w:bodyDiv w:val="1"/>
      <w:marLeft w:val="0"/>
      <w:marRight w:val="0"/>
      <w:marTop w:val="0"/>
      <w:marBottom w:val="0"/>
      <w:divBdr>
        <w:top w:val="none" w:sz="0" w:space="0" w:color="auto"/>
        <w:left w:val="none" w:sz="0" w:space="0" w:color="auto"/>
        <w:bottom w:val="none" w:sz="0" w:space="0" w:color="auto"/>
        <w:right w:val="none" w:sz="0" w:space="0" w:color="auto"/>
      </w:divBdr>
    </w:div>
    <w:div w:id="1144349153">
      <w:bodyDiv w:val="1"/>
      <w:marLeft w:val="0"/>
      <w:marRight w:val="0"/>
      <w:marTop w:val="0"/>
      <w:marBottom w:val="0"/>
      <w:divBdr>
        <w:top w:val="none" w:sz="0" w:space="0" w:color="auto"/>
        <w:left w:val="none" w:sz="0" w:space="0" w:color="auto"/>
        <w:bottom w:val="none" w:sz="0" w:space="0" w:color="auto"/>
        <w:right w:val="none" w:sz="0" w:space="0" w:color="auto"/>
      </w:divBdr>
    </w:div>
    <w:div w:id="1151991889">
      <w:bodyDiv w:val="1"/>
      <w:marLeft w:val="0"/>
      <w:marRight w:val="0"/>
      <w:marTop w:val="0"/>
      <w:marBottom w:val="0"/>
      <w:divBdr>
        <w:top w:val="none" w:sz="0" w:space="0" w:color="auto"/>
        <w:left w:val="none" w:sz="0" w:space="0" w:color="auto"/>
        <w:bottom w:val="none" w:sz="0" w:space="0" w:color="auto"/>
        <w:right w:val="none" w:sz="0" w:space="0" w:color="auto"/>
      </w:divBdr>
    </w:div>
    <w:div w:id="1157724279">
      <w:bodyDiv w:val="1"/>
      <w:marLeft w:val="0"/>
      <w:marRight w:val="0"/>
      <w:marTop w:val="0"/>
      <w:marBottom w:val="0"/>
      <w:divBdr>
        <w:top w:val="none" w:sz="0" w:space="0" w:color="auto"/>
        <w:left w:val="none" w:sz="0" w:space="0" w:color="auto"/>
        <w:bottom w:val="none" w:sz="0" w:space="0" w:color="auto"/>
        <w:right w:val="none" w:sz="0" w:space="0" w:color="auto"/>
      </w:divBdr>
    </w:div>
    <w:div w:id="1165437147">
      <w:bodyDiv w:val="1"/>
      <w:marLeft w:val="0"/>
      <w:marRight w:val="0"/>
      <w:marTop w:val="0"/>
      <w:marBottom w:val="0"/>
      <w:divBdr>
        <w:top w:val="none" w:sz="0" w:space="0" w:color="auto"/>
        <w:left w:val="none" w:sz="0" w:space="0" w:color="auto"/>
        <w:bottom w:val="none" w:sz="0" w:space="0" w:color="auto"/>
        <w:right w:val="none" w:sz="0" w:space="0" w:color="auto"/>
      </w:divBdr>
    </w:div>
    <w:div w:id="1252858230">
      <w:bodyDiv w:val="1"/>
      <w:marLeft w:val="0"/>
      <w:marRight w:val="0"/>
      <w:marTop w:val="0"/>
      <w:marBottom w:val="0"/>
      <w:divBdr>
        <w:top w:val="none" w:sz="0" w:space="0" w:color="auto"/>
        <w:left w:val="none" w:sz="0" w:space="0" w:color="auto"/>
        <w:bottom w:val="none" w:sz="0" w:space="0" w:color="auto"/>
        <w:right w:val="none" w:sz="0" w:space="0" w:color="auto"/>
      </w:divBdr>
    </w:div>
    <w:div w:id="1303385758">
      <w:bodyDiv w:val="1"/>
      <w:marLeft w:val="0"/>
      <w:marRight w:val="0"/>
      <w:marTop w:val="0"/>
      <w:marBottom w:val="0"/>
      <w:divBdr>
        <w:top w:val="none" w:sz="0" w:space="0" w:color="auto"/>
        <w:left w:val="none" w:sz="0" w:space="0" w:color="auto"/>
        <w:bottom w:val="none" w:sz="0" w:space="0" w:color="auto"/>
        <w:right w:val="none" w:sz="0" w:space="0" w:color="auto"/>
      </w:divBdr>
    </w:div>
    <w:div w:id="1324119525">
      <w:bodyDiv w:val="1"/>
      <w:marLeft w:val="0"/>
      <w:marRight w:val="0"/>
      <w:marTop w:val="0"/>
      <w:marBottom w:val="0"/>
      <w:divBdr>
        <w:top w:val="none" w:sz="0" w:space="0" w:color="auto"/>
        <w:left w:val="none" w:sz="0" w:space="0" w:color="auto"/>
        <w:bottom w:val="none" w:sz="0" w:space="0" w:color="auto"/>
        <w:right w:val="none" w:sz="0" w:space="0" w:color="auto"/>
      </w:divBdr>
    </w:div>
    <w:div w:id="1353997797">
      <w:bodyDiv w:val="1"/>
      <w:marLeft w:val="0"/>
      <w:marRight w:val="0"/>
      <w:marTop w:val="0"/>
      <w:marBottom w:val="0"/>
      <w:divBdr>
        <w:top w:val="none" w:sz="0" w:space="0" w:color="auto"/>
        <w:left w:val="none" w:sz="0" w:space="0" w:color="auto"/>
        <w:bottom w:val="none" w:sz="0" w:space="0" w:color="auto"/>
        <w:right w:val="none" w:sz="0" w:space="0" w:color="auto"/>
      </w:divBdr>
      <w:divsChild>
        <w:div w:id="52314138">
          <w:marLeft w:val="0"/>
          <w:marRight w:val="0"/>
          <w:marTop w:val="0"/>
          <w:marBottom w:val="0"/>
          <w:divBdr>
            <w:top w:val="none" w:sz="0" w:space="0" w:color="auto"/>
            <w:left w:val="none" w:sz="0" w:space="0" w:color="auto"/>
            <w:bottom w:val="none" w:sz="0" w:space="0" w:color="auto"/>
            <w:right w:val="none" w:sz="0" w:space="0" w:color="auto"/>
          </w:divBdr>
          <w:divsChild>
            <w:div w:id="382608016">
              <w:marLeft w:val="0"/>
              <w:marRight w:val="0"/>
              <w:marTop w:val="0"/>
              <w:marBottom w:val="0"/>
              <w:divBdr>
                <w:top w:val="none" w:sz="0" w:space="0" w:color="auto"/>
                <w:left w:val="none" w:sz="0" w:space="0" w:color="auto"/>
                <w:bottom w:val="none" w:sz="0" w:space="0" w:color="auto"/>
                <w:right w:val="none" w:sz="0" w:space="0" w:color="auto"/>
              </w:divBdr>
              <w:divsChild>
                <w:div w:id="1551726224">
                  <w:marLeft w:val="0"/>
                  <w:marRight w:val="0"/>
                  <w:marTop w:val="0"/>
                  <w:marBottom w:val="0"/>
                  <w:divBdr>
                    <w:top w:val="none" w:sz="0" w:space="0" w:color="auto"/>
                    <w:left w:val="none" w:sz="0" w:space="0" w:color="auto"/>
                    <w:bottom w:val="none" w:sz="0" w:space="0" w:color="auto"/>
                    <w:right w:val="none" w:sz="0" w:space="0" w:color="auto"/>
                  </w:divBdr>
                  <w:divsChild>
                    <w:div w:id="1136801538">
                      <w:marLeft w:val="0"/>
                      <w:marRight w:val="0"/>
                      <w:marTop w:val="0"/>
                      <w:marBottom w:val="0"/>
                      <w:divBdr>
                        <w:top w:val="none" w:sz="0" w:space="0" w:color="auto"/>
                        <w:left w:val="none" w:sz="0" w:space="0" w:color="auto"/>
                        <w:bottom w:val="none" w:sz="0" w:space="0" w:color="auto"/>
                        <w:right w:val="none" w:sz="0" w:space="0" w:color="auto"/>
                      </w:divBdr>
                      <w:divsChild>
                        <w:div w:id="1169834257">
                          <w:marLeft w:val="0"/>
                          <w:marRight w:val="0"/>
                          <w:marTop w:val="0"/>
                          <w:marBottom w:val="0"/>
                          <w:divBdr>
                            <w:top w:val="none" w:sz="0" w:space="0" w:color="auto"/>
                            <w:left w:val="none" w:sz="0" w:space="0" w:color="auto"/>
                            <w:bottom w:val="none" w:sz="0" w:space="0" w:color="auto"/>
                            <w:right w:val="none" w:sz="0" w:space="0" w:color="auto"/>
                          </w:divBdr>
                          <w:divsChild>
                            <w:div w:id="1643578620">
                              <w:marLeft w:val="0"/>
                              <w:marRight w:val="0"/>
                              <w:marTop w:val="0"/>
                              <w:marBottom w:val="0"/>
                              <w:divBdr>
                                <w:top w:val="none" w:sz="0" w:space="0" w:color="auto"/>
                                <w:left w:val="none" w:sz="0" w:space="0" w:color="auto"/>
                                <w:bottom w:val="none" w:sz="0" w:space="0" w:color="auto"/>
                                <w:right w:val="none" w:sz="0" w:space="0" w:color="auto"/>
                              </w:divBdr>
                              <w:divsChild>
                                <w:div w:id="1760444223">
                                  <w:marLeft w:val="0"/>
                                  <w:marRight w:val="0"/>
                                  <w:marTop w:val="0"/>
                                  <w:marBottom w:val="0"/>
                                  <w:divBdr>
                                    <w:top w:val="none" w:sz="0" w:space="0" w:color="auto"/>
                                    <w:left w:val="none" w:sz="0" w:space="0" w:color="auto"/>
                                    <w:bottom w:val="none" w:sz="0" w:space="0" w:color="auto"/>
                                    <w:right w:val="none" w:sz="0" w:space="0" w:color="auto"/>
                                  </w:divBdr>
                                  <w:divsChild>
                                    <w:div w:id="1932813851">
                                      <w:marLeft w:val="0"/>
                                      <w:marRight w:val="0"/>
                                      <w:marTop w:val="0"/>
                                      <w:marBottom w:val="0"/>
                                      <w:divBdr>
                                        <w:top w:val="none" w:sz="0" w:space="0" w:color="auto"/>
                                        <w:left w:val="none" w:sz="0" w:space="0" w:color="auto"/>
                                        <w:bottom w:val="none" w:sz="0" w:space="0" w:color="auto"/>
                                        <w:right w:val="none" w:sz="0" w:space="0" w:color="auto"/>
                                      </w:divBdr>
                                      <w:divsChild>
                                        <w:div w:id="780347063">
                                          <w:marLeft w:val="0"/>
                                          <w:marRight w:val="0"/>
                                          <w:marTop w:val="0"/>
                                          <w:marBottom w:val="0"/>
                                          <w:divBdr>
                                            <w:top w:val="none" w:sz="0" w:space="0" w:color="auto"/>
                                            <w:left w:val="none" w:sz="0" w:space="0" w:color="auto"/>
                                            <w:bottom w:val="none" w:sz="0" w:space="0" w:color="auto"/>
                                            <w:right w:val="none" w:sz="0" w:space="0" w:color="auto"/>
                                          </w:divBdr>
                                          <w:divsChild>
                                            <w:div w:id="1744142203">
                                              <w:marLeft w:val="0"/>
                                              <w:marRight w:val="0"/>
                                              <w:marTop w:val="0"/>
                                              <w:marBottom w:val="0"/>
                                              <w:divBdr>
                                                <w:top w:val="none" w:sz="0" w:space="0" w:color="auto"/>
                                                <w:left w:val="none" w:sz="0" w:space="0" w:color="auto"/>
                                                <w:bottom w:val="none" w:sz="0" w:space="0" w:color="auto"/>
                                                <w:right w:val="none" w:sz="0" w:space="0" w:color="auto"/>
                                              </w:divBdr>
                                              <w:divsChild>
                                                <w:div w:id="2138446652">
                                                  <w:marLeft w:val="0"/>
                                                  <w:marRight w:val="0"/>
                                                  <w:marTop w:val="0"/>
                                                  <w:marBottom w:val="0"/>
                                                  <w:divBdr>
                                                    <w:top w:val="none" w:sz="0" w:space="0" w:color="auto"/>
                                                    <w:left w:val="none" w:sz="0" w:space="0" w:color="auto"/>
                                                    <w:bottom w:val="none" w:sz="0" w:space="0" w:color="auto"/>
                                                    <w:right w:val="none" w:sz="0" w:space="0" w:color="auto"/>
                                                  </w:divBdr>
                                                  <w:divsChild>
                                                    <w:div w:id="856583589">
                                                      <w:marLeft w:val="0"/>
                                                      <w:marRight w:val="0"/>
                                                      <w:marTop w:val="0"/>
                                                      <w:marBottom w:val="0"/>
                                                      <w:divBdr>
                                                        <w:top w:val="none" w:sz="0" w:space="0" w:color="auto"/>
                                                        <w:left w:val="none" w:sz="0" w:space="0" w:color="auto"/>
                                                        <w:bottom w:val="none" w:sz="0" w:space="0" w:color="auto"/>
                                                        <w:right w:val="none" w:sz="0" w:space="0" w:color="auto"/>
                                                      </w:divBdr>
                                                      <w:divsChild>
                                                        <w:div w:id="1669559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411341744">
      <w:bodyDiv w:val="1"/>
      <w:marLeft w:val="0"/>
      <w:marRight w:val="0"/>
      <w:marTop w:val="0"/>
      <w:marBottom w:val="0"/>
      <w:divBdr>
        <w:top w:val="none" w:sz="0" w:space="0" w:color="auto"/>
        <w:left w:val="none" w:sz="0" w:space="0" w:color="auto"/>
        <w:bottom w:val="none" w:sz="0" w:space="0" w:color="auto"/>
        <w:right w:val="none" w:sz="0" w:space="0" w:color="auto"/>
      </w:divBdr>
    </w:div>
    <w:div w:id="1454790104">
      <w:bodyDiv w:val="1"/>
      <w:marLeft w:val="0"/>
      <w:marRight w:val="0"/>
      <w:marTop w:val="0"/>
      <w:marBottom w:val="0"/>
      <w:divBdr>
        <w:top w:val="none" w:sz="0" w:space="0" w:color="auto"/>
        <w:left w:val="none" w:sz="0" w:space="0" w:color="auto"/>
        <w:bottom w:val="none" w:sz="0" w:space="0" w:color="auto"/>
        <w:right w:val="none" w:sz="0" w:space="0" w:color="auto"/>
      </w:divBdr>
    </w:div>
    <w:div w:id="1457063563">
      <w:bodyDiv w:val="1"/>
      <w:marLeft w:val="0"/>
      <w:marRight w:val="0"/>
      <w:marTop w:val="0"/>
      <w:marBottom w:val="0"/>
      <w:divBdr>
        <w:top w:val="none" w:sz="0" w:space="0" w:color="auto"/>
        <w:left w:val="none" w:sz="0" w:space="0" w:color="auto"/>
        <w:bottom w:val="none" w:sz="0" w:space="0" w:color="auto"/>
        <w:right w:val="none" w:sz="0" w:space="0" w:color="auto"/>
      </w:divBdr>
      <w:divsChild>
        <w:div w:id="1872306908">
          <w:marLeft w:val="0"/>
          <w:marRight w:val="0"/>
          <w:marTop w:val="0"/>
          <w:marBottom w:val="0"/>
          <w:divBdr>
            <w:top w:val="none" w:sz="0" w:space="0" w:color="auto"/>
            <w:left w:val="none" w:sz="0" w:space="0" w:color="auto"/>
            <w:bottom w:val="none" w:sz="0" w:space="0" w:color="auto"/>
            <w:right w:val="none" w:sz="0" w:space="0" w:color="auto"/>
          </w:divBdr>
          <w:divsChild>
            <w:div w:id="1935046567">
              <w:marLeft w:val="0"/>
              <w:marRight w:val="0"/>
              <w:marTop w:val="0"/>
              <w:marBottom w:val="0"/>
              <w:divBdr>
                <w:top w:val="none" w:sz="0" w:space="0" w:color="auto"/>
                <w:left w:val="none" w:sz="0" w:space="0" w:color="auto"/>
                <w:bottom w:val="none" w:sz="0" w:space="0" w:color="auto"/>
                <w:right w:val="none" w:sz="0" w:space="0" w:color="auto"/>
              </w:divBdr>
              <w:divsChild>
                <w:div w:id="1587227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8908254">
      <w:bodyDiv w:val="1"/>
      <w:marLeft w:val="0"/>
      <w:marRight w:val="0"/>
      <w:marTop w:val="0"/>
      <w:marBottom w:val="0"/>
      <w:divBdr>
        <w:top w:val="none" w:sz="0" w:space="0" w:color="auto"/>
        <w:left w:val="none" w:sz="0" w:space="0" w:color="auto"/>
        <w:bottom w:val="none" w:sz="0" w:space="0" w:color="auto"/>
        <w:right w:val="none" w:sz="0" w:space="0" w:color="auto"/>
      </w:divBdr>
    </w:div>
    <w:div w:id="1491210602">
      <w:bodyDiv w:val="1"/>
      <w:marLeft w:val="0"/>
      <w:marRight w:val="0"/>
      <w:marTop w:val="0"/>
      <w:marBottom w:val="0"/>
      <w:divBdr>
        <w:top w:val="none" w:sz="0" w:space="0" w:color="auto"/>
        <w:left w:val="none" w:sz="0" w:space="0" w:color="auto"/>
        <w:bottom w:val="none" w:sz="0" w:space="0" w:color="auto"/>
        <w:right w:val="none" w:sz="0" w:space="0" w:color="auto"/>
      </w:divBdr>
    </w:div>
    <w:div w:id="1493059627">
      <w:bodyDiv w:val="1"/>
      <w:marLeft w:val="0"/>
      <w:marRight w:val="0"/>
      <w:marTop w:val="0"/>
      <w:marBottom w:val="0"/>
      <w:divBdr>
        <w:top w:val="none" w:sz="0" w:space="0" w:color="auto"/>
        <w:left w:val="none" w:sz="0" w:space="0" w:color="auto"/>
        <w:bottom w:val="none" w:sz="0" w:space="0" w:color="auto"/>
        <w:right w:val="none" w:sz="0" w:space="0" w:color="auto"/>
      </w:divBdr>
    </w:div>
    <w:div w:id="1509099747">
      <w:bodyDiv w:val="1"/>
      <w:marLeft w:val="0"/>
      <w:marRight w:val="0"/>
      <w:marTop w:val="0"/>
      <w:marBottom w:val="0"/>
      <w:divBdr>
        <w:top w:val="none" w:sz="0" w:space="0" w:color="auto"/>
        <w:left w:val="none" w:sz="0" w:space="0" w:color="auto"/>
        <w:bottom w:val="none" w:sz="0" w:space="0" w:color="auto"/>
        <w:right w:val="none" w:sz="0" w:space="0" w:color="auto"/>
      </w:divBdr>
    </w:div>
    <w:div w:id="1551844281">
      <w:bodyDiv w:val="1"/>
      <w:marLeft w:val="0"/>
      <w:marRight w:val="0"/>
      <w:marTop w:val="0"/>
      <w:marBottom w:val="0"/>
      <w:divBdr>
        <w:top w:val="none" w:sz="0" w:space="0" w:color="auto"/>
        <w:left w:val="none" w:sz="0" w:space="0" w:color="auto"/>
        <w:bottom w:val="none" w:sz="0" w:space="0" w:color="auto"/>
        <w:right w:val="none" w:sz="0" w:space="0" w:color="auto"/>
      </w:divBdr>
    </w:div>
    <w:div w:id="1587886734">
      <w:bodyDiv w:val="1"/>
      <w:marLeft w:val="0"/>
      <w:marRight w:val="0"/>
      <w:marTop w:val="0"/>
      <w:marBottom w:val="0"/>
      <w:divBdr>
        <w:top w:val="none" w:sz="0" w:space="0" w:color="auto"/>
        <w:left w:val="none" w:sz="0" w:space="0" w:color="auto"/>
        <w:bottom w:val="none" w:sz="0" w:space="0" w:color="auto"/>
        <w:right w:val="none" w:sz="0" w:space="0" w:color="auto"/>
      </w:divBdr>
    </w:div>
    <w:div w:id="1664819843">
      <w:bodyDiv w:val="1"/>
      <w:marLeft w:val="0"/>
      <w:marRight w:val="0"/>
      <w:marTop w:val="0"/>
      <w:marBottom w:val="0"/>
      <w:divBdr>
        <w:top w:val="none" w:sz="0" w:space="0" w:color="auto"/>
        <w:left w:val="none" w:sz="0" w:space="0" w:color="auto"/>
        <w:bottom w:val="none" w:sz="0" w:space="0" w:color="auto"/>
        <w:right w:val="none" w:sz="0" w:space="0" w:color="auto"/>
      </w:divBdr>
    </w:div>
    <w:div w:id="1724478231">
      <w:bodyDiv w:val="1"/>
      <w:marLeft w:val="0"/>
      <w:marRight w:val="0"/>
      <w:marTop w:val="0"/>
      <w:marBottom w:val="0"/>
      <w:divBdr>
        <w:top w:val="none" w:sz="0" w:space="0" w:color="auto"/>
        <w:left w:val="none" w:sz="0" w:space="0" w:color="auto"/>
        <w:bottom w:val="none" w:sz="0" w:space="0" w:color="auto"/>
        <w:right w:val="none" w:sz="0" w:space="0" w:color="auto"/>
      </w:divBdr>
    </w:div>
    <w:div w:id="1783038312">
      <w:bodyDiv w:val="1"/>
      <w:marLeft w:val="0"/>
      <w:marRight w:val="0"/>
      <w:marTop w:val="0"/>
      <w:marBottom w:val="0"/>
      <w:divBdr>
        <w:top w:val="none" w:sz="0" w:space="0" w:color="auto"/>
        <w:left w:val="none" w:sz="0" w:space="0" w:color="auto"/>
        <w:bottom w:val="none" w:sz="0" w:space="0" w:color="auto"/>
        <w:right w:val="none" w:sz="0" w:space="0" w:color="auto"/>
      </w:divBdr>
    </w:div>
    <w:div w:id="1809391799">
      <w:bodyDiv w:val="1"/>
      <w:marLeft w:val="0"/>
      <w:marRight w:val="0"/>
      <w:marTop w:val="0"/>
      <w:marBottom w:val="0"/>
      <w:divBdr>
        <w:top w:val="none" w:sz="0" w:space="0" w:color="auto"/>
        <w:left w:val="none" w:sz="0" w:space="0" w:color="auto"/>
        <w:bottom w:val="none" w:sz="0" w:space="0" w:color="auto"/>
        <w:right w:val="none" w:sz="0" w:space="0" w:color="auto"/>
      </w:divBdr>
    </w:div>
    <w:div w:id="1857185775">
      <w:bodyDiv w:val="1"/>
      <w:marLeft w:val="0"/>
      <w:marRight w:val="0"/>
      <w:marTop w:val="0"/>
      <w:marBottom w:val="0"/>
      <w:divBdr>
        <w:top w:val="none" w:sz="0" w:space="0" w:color="auto"/>
        <w:left w:val="none" w:sz="0" w:space="0" w:color="auto"/>
        <w:bottom w:val="none" w:sz="0" w:space="0" w:color="auto"/>
        <w:right w:val="none" w:sz="0" w:space="0" w:color="auto"/>
      </w:divBdr>
      <w:divsChild>
        <w:div w:id="2010135776">
          <w:marLeft w:val="0"/>
          <w:marRight w:val="0"/>
          <w:marTop w:val="0"/>
          <w:marBottom w:val="0"/>
          <w:divBdr>
            <w:top w:val="none" w:sz="0" w:space="0" w:color="auto"/>
            <w:left w:val="none" w:sz="0" w:space="0" w:color="auto"/>
            <w:bottom w:val="none" w:sz="0" w:space="0" w:color="auto"/>
            <w:right w:val="none" w:sz="0" w:space="0" w:color="auto"/>
          </w:divBdr>
          <w:divsChild>
            <w:div w:id="871767662">
              <w:marLeft w:val="0"/>
              <w:marRight w:val="0"/>
              <w:marTop w:val="0"/>
              <w:marBottom w:val="0"/>
              <w:divBdr>
                <w:top w:val="none" w:sz="0" w:space="0" w:color="auto"/>
                <w:left w:val="none" w:sz="0" w:space="0" w:color="auto"/>
                <w:bottom w:val="none" w:sz="0" w:space="0" w:color="auto"/>
                <w:right w:val="none" w:sz="0" w:space="0" w:color="auto"/>
              </w:divBdr>
              <w:divsChild>
                <w:div w:id="1807967514">
                  <w:marLeft w:val="0"/>
                  <w:marRight w:val="0"/>
                  <w:marTop w:val="0"/>
                  <w:marBottom w:val="0"/>
                  <w:divBdr>
                    <w:top w:val="none" w:sz="0" w:space="0" w:color="auto"/>
                    <w:left w:val="none" w:sz="0" w:space="0" w:color="auto"/>
                    <w:bottom w:val="none" w:sz="0" w:space="0" w:color="auto"/>
                    <w:right w:val="none" w:sz="0" w:space="0" w:color="auto"/>
                  </w:divBdr>
                  <w:divsChild>
                    <w:div w:id="490948079">
                      <w:marLeft w:val="0"/>
                      <w:marRight w:val="0"/>
                      <w:marTop w:val="0"/>
                      <w:marBottom w:val="0"/>
                      <w:divBdr>
                        <w:top w:val="none" w:sz="0" w:space="0" w:color="auto"/>
                        <w:left w:val="none" w:sz="0" w:space="0" w:color="auto"/>
                        <w:bottom w:val="none" w:sz="0" w:space="0" w:color="auto"/>
                        <w:right w:val="none" w:sz="0" w:space="0" w:color="auto"/>
                      </w:divBdr>
                      <w:divsChild>
                        <w:div w:id="1464537327">
                          <w:marLeft w:val="0"/>
                          <w:marRight w:val="0"/>
                          <w:marTop w:val="0"/>
                          <w:marBottom w:val="0"/>
                          <w:divBdr>
                            <w:top w:val="none" w:sz="0" w:space="0" w:color="auto"/>
                            <w:left w:val="none" w:sz="0" w:space="0" w:color="auto"/>
                            <w:bottom w:val="none" w:sz="0" w:space="0" w:color="auto"/>
                            <w:right w:val="none" w:sz="0" w:space="0" w:color="auto"/>
                          </w:divBdr>
                          <w:divsChild>
                            <w:div w:id="750810940">
                              <w:marLeft w:val="0"/>
                              <w:marRight w:val="0"/>
                              <w:marTop w:val="0"/>
                              <w:marBottom w:val="0"/>
                              <w:divBdr>
                                <w:top w:val="none" w:sz="0" w:space="0" w:color="auto"/>
                                <w:left w:val="none" w:sz="0" w:space="0" w:color="auto"/>
                                <w:bottom w:val="none" w:sz="0" w:space="0" w:color="auto"/>
                                <w:right w:val="none" w:sz="0" w:space="0" w:color="auto"/>
                              </w:divBdr>
                              <w:divsChild>
                                <w:div w:id="228731107">
                                  <w:marLeft w:val="0"/>
                                  <w:marRight w:val="0"/>
                                  <w:marTop w:val="0"/>
                                  <w:marBottom w:val="0"/>
                                  <w:divBdr>
                                    <w:top w:val="none" w:sz="0" w:space="0" w:color="auto"/>
                                    <w:left w:val="none" w:sz="0" w:space="0" w:color="auto"/>
                                    <w:bottom w:val="none" w:sz="0" w:space="0" w:color="auto"/>
                                    <w:right w:val="none" w:sz="0" w:space="0" w:color="auto"/>
                                  </w:divBdr>
                                  <w:divsChild>
                                    <w:div w:id="1687632955">
                                      <w:marLeft w:val="0"/>
                                      <w:marRight w:val="0"/>
                                      <w:marTop w:val="0"/>
                                      <w:marBottom w:val="0"/>
                                      <w:divBdr>
                                        <w:top w:val="none" w:sz="0" w:space="0" w:color="auto"/>
                                        <w:left w:val="none" w:sz="0" w:space="0" w:color="auto"/>
                                        <w:bottom w:val="none" w:sz="0" w:space="0" w:color="auto"/>
                                        <w:right w:val="none" w:sz="0" w:space="0" w:color="auto"/>
                                      </w:divBdr>
                                      <w:divsChild>
                                        <w:div w:id="2001347183">
                                          <w:marLeft w:val="0"/>
                                          <w:marRight w:val="0"/>
                                          <w:marTop w:val="0"/>
                                          <w:marBottom w:val="0"/>
                                          <w:divBdr>
                                            <w:top w:val="none" w:sz="0" w:space="0" w:color="auto"/>
                                            <w:left w:val="none" w:sz="0" w:space="0" w:color="auto"/>
                                            <w:bottom w:val="none" w:sz="0" w:space="0" w:color="auto"/>
                                            <w:right w:val="none" w:sz="0" w:space="0" w:color="auto"/>
                                          </w:divBdr>
                                          <w:divsChild>
                                            <w:div w:id="719982780">
                                              <w:marLeft w:val="0"/>
                                              <w:marRight w:val="0"/>
                                              <w:marTop w:val="0"/>
                                              <w:marBottom w:val="0"/>
                                              <w:divBdr>
                                                <w:top w:val="none" w:sz="0" w:space="0" w:color="auto"/>
                                                <w:left w:val="none" w:sz="0" w:space="0" w:color="auto"/>
                                                <w:bottom w:val="none" w:sz="0" w:space="0" w:color="auto"/>
                                                <w:right w:val="none" w:sz="0" w:space="0" w:color="auto"/>
                                              </w:divBdr>
                                              <w:divsChild>
                                                <w:div w:id="1421217717">
                                                  <w:marLeft w:val="0"/>
                                                  <w:marRight w:val="0"/>
                                                  <w:marTop w:val="0"/>
                                                  <w:marBottom w:val="0"/>
                                                  <w:divBdr>
                                                    <w:top w:val="none" w:sz="0" w:space="0" w:color="auto"/>
                                                    <w:left w:val="none" w:sz="0" w:space="0" w:color="auto"/>
                                                    <w:bottom w:val="none" w:sz="0" w:space="0" w:color="auto"/>
                                                    <w:right w:val="none" w:sz="0" w:space="0" w:color="auto"/>
                                                  </w:divBdr>
                                                  <w:divsChild>
                                                    <w:div w:id="78868006">
                                                      <w:marLeft w:val="0"/>
                                                      <w:marRight w:val="0"/>
                                                      <w:marTop w:val="0"/>
                                                      <w:marBottom w:val="0"/>
                                                      <w:divBdr>
                                                        <w:top w:val="none" w:sz="0" w:space="0" w:color="auto"/>
                                                        <w:left w:val="none" w:sz="0" w:space="0" w:color="auto"/>
                                                        <w:bottom w:val="none" w:sz="0" w:space="0" w:color="auto"/>
                                                        <w:right w:val="none" w:sz="0" w:space="0" w:color="auto"/>
                                                      </w:divBdr>
                                                      <w:divsChild>
                                                        <w:div w:id="2021807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864316417">
      <w:bodyDiv w:val="1"/>
      <w:marLeft w:val="0"/>
      <w:marRight w:val="0"/>
      <w:marTop w:val="0"/>
      <w:marBottom w:val="0"/>
      <w:divBdr>
        <w:top w:val="none" w:sz="0" w:space="0" w:color="auto"/>
        <w:left w:val="none" w:sz="0" w:space="0" w:color="auto"/>
        <w:bottom w:val="none" w:sz="0" w:space="0" w:color="auto"/>
        <w:right w:val="none" w:sz="0" w:space="0" w:color="auto"/>
      </w:divBdr>
    </w:div>
    <w:div w:id="1874882001">
      <w:bodyDiv w:val="1"/>
      <w:marLeft w:val="0"/>
      <w:marRight w:val="0"/>
      <w:marTop w:val="0"/>
      <w:marBottom w:val="0"/>
      <w:divBdr>
        <w:top w:val="none" w:sz="0" w:space="0" w:color="auto"/>
        <w:left w:val="none" w:sz="0" w:space="0" w:color="auto"/>
        <w:bottom w:val="none" w:sz="0" w:space="0" w:color="auto"/>
        <w:right w:val="none" w:sz="0" w:space="0" w:color="auto"/>
      </w:divBdr>
    </w:div>
    <w:div w:id="1883786410">
      <w:bodyDiv w:val="1"/>
      <w:marLeft w:val="0"/>
      <w:marRight w:val="0"/>
      <w:marTop w:val="0"/>
      <w:marBottom w:val="0"/>
      <w:divBdr>
        <w:top w:val="none" w:sz="0" w:space="0" w:color="auto"/>
        <w:left w:val="none" w:sz="0" w:space="0" w:color="auto"/>
        <w:bottom w:val="none" w:sz="0" w:space="0" w:color="auto"/>
        <w:right w:val="none" w:sz="0" w:space="0" w:color="auto"/>
      </w:divBdr>
    </w:div>
    <w:div w:id="1924728366">
      <w:bodyDiv w:val="1"/>
      <w:marLeft w:val="0"/>
      <w:marRight w:val="0"/>
      <w:marTop w:val="0"/>
      <w:marBottom w:val="0"/>
      <w:divBdr>
        <w:top w:val="none" w:sz="0" w:space="0" w:color="auto"/>
        <w:left w:val="none" w:sz="0" w:space="0" w:color="auto"/>
        <w:bottom w:val="none" w:sz="0" w:space="0" w:color="auto"/>
        <w:right w:val="none" w:sz="0" w:space="0" w:color="auto"/>
      </w:divBdr>
    </w:div>
    <w:div w:id="2009408278">
      <w:bodyDiv w:val="1"/>
      <w:marLeft w:val="0"/>
      <w:marRight w:val="0"/>
      <w:marTop w:val="0"/>
      <w:marBottom w:val="0"/>
      <w:divBdr>
        <w:top w:val="none" w:sz="0" w:space="0" w:color="auto"/>
        <w:left w:val="none" w:sz="0" w:space="0" w:color="auto"/>
        <w:bottom w:val="none" w:sz="0" w:space="0" w:color="auto"/>
        <w:right w:val="none" w:sz="0" w:space="0" w:color="auto"/>
      </w:divBdr>
    </w:div>
    <w:div w:id="2035961758">
      <w:bodyDiv w:val="1"/>
      <w:marLeft w:val="0"/>
      <w:marRight w:val="0"/>
      <w:marTop w:val="0"/>
      <w:marBottom w:val="0"/>
      <w:divBdr>
        <w:top w:val="none" w:sz="0" w:space="0" w:color="auto"/>
        <w:left w:val="none" w:sz="0" w:space="0" w:color="auto"/>
        <w:bottom w:val="none" w:sz="0" w:space="0" w:color="auto"/>
        <w:right w:val="none" w:sz="0" w:space="0" w:color="auto"/>
      </w:divBdr>
    </w:div>
    <w:div w:id="2135056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czso.cz/csu/redakce.nsf/i/mira_inflace"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www.eon-distribuce.cz/partneri"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cs.wikipedia.org/wiki/Stavba"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s" ma:contentTypeID="0x010100ED1503153C2C3544ABECD9F4CE08C94300657F1AE1F5159648843573FE480FDC8D" ma:contentTypeVersion="" ma:contentTypeDescription="" ma:contentTypeScope="" ma:versionID="26ddd3c7d800c1a2aba739b66f5d85ea">
  <xsd:schema xmlns:xsd="http://www.w3.org/2001/XMLSchema" xmlns:xs="http://www.w3.org/2001/XMLSchema" xmlns:p="http://schemas.microsoft.com/office/2006/metadata/properties" xmlns:ns2="a9359a40-f311-4999-9c73-bd7ebaba2dd8" targetNamespace="http://schemas.microsoft.com/office/2006/metadata/properties" ma:root="true" ma:fieldsID="ff8f31c617ecdacf0ec0264a8dc6f108" ns2:_="">
    <xsd:import namespace="a9359a40-f311-4999-9c73-bd7ebaba2dd8"/>
    <xsd:element name="properties">
      <xsd:complexType>
        <xsd:sequence>
          <xsd:element name="documentManagement">
            <xsd:complexType>
              <xsd:all>
                <xsd:element ref="ns2:TM_Documents_AcquiredOn" minOccurs="0"/>
                <xsd:element ref="ns2:TM_Documents_Category" minOccurs="0"/>
                <xsd:element ref="ns2:TM_Documents_DateOfDelivery" minOccurs="0"/>
                <xsd:element ref="ns2:TM_Documents_DocumentState" minOccurs="0"/>
                <xsd:element ref="ns2:TM_Documents_EnglishTitle" minOccurs="0"/>
                <xsd:element ref="ns2:TM_Documents_InFactCreatedOn" minOccurs="0"/>
                <xsd:element ref="ns2:TM_Documents_Notes" minOccurs="0"/>
                <xsd:element ref="ns2:TM_Documents_ProceduralState" minOccurs="0"/>
                <xsd:element ref="ns2:TM_Documents_RealAuthor" minOccurs="0"/>
                <xsd:element ref="ns2:TM_Documents_RelatedDocuments" minOccurs="0"/>
                <xsd:element ref="ns2:TM_Documents_Sour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9359a40-f311-4999-9c73-bd7ebaba2dd8" elementFormDefault="qualified">
    <xsd:import namespace="http://schemas.microsoft.com/office/2006/documentManagement/types"/>
    <xsd:import namespace="http://schemas.microsoft.com/office/infopath/2007/PartnerControls"/>
    <xsd:element name="TM_Documents_AcquiredOn" ma:index="8" nillable="true" ma:displayName="Acquired on" ma:format="DateOnly" ma:internalName="TM_Documents_AcquiredOn">
      <xsd:simpleType>
        <xsd:restriction base="dms:DateTime"/>
      </xsd:simpleType>
    </xsd:element>
    <xsd:element name="TM_Documents_Category" ma:index="9" nillable="true" ma:displayName="Category" ma:format="Dropdown" ma:internalName="TM_Documents_Category">
      <xsd:simpleType>
        <xsd:restriction base="dms:Choice">
          <xsd:enumeration value="Decision/Award"/>
          <xsd:enumeration value="Order/Terms/Communication"/>
          <xsd:enumeration value="Administrative Decision"/>
          <xsd:enumeration value="Contract/Agreement"/>
          <xsd:enumeration value="Amendment"/>
          <xsd:enumeration value="Annex"/>
          <xsd:enumeration value="Minutes"/>
          <xsd:enumeration value="Other"/>
          <xsd:enumeration value="Claimant's submission"/>
          <xsd:enumeration value="Respondent's submission"/>
          <xsd:enumeration value="Power of Attorney"/>
          <xsd:enumeration value="Remedy"/>
          <xsd:enumeration value="Extract from the Company Register"/>
          <xsd:enumeration value="Criminal Record Check"/>
          <xsd:enumeration value="Legal Analysis"/>
          <xsd:enumeration value="Letter"/>
          <xsd:enumeration value="Invoice"/>
          <xsd:enumeration value="Notarial Deed"/>
          <xsd:enumeration value="Stocks and Shares (Securities)"/>
          <xsd:enumeration value="Envelope (Acknowledgement of Receipt)"/>
          <xsd:enumeration value="Transcript"/>
          <xsd:enumeration value="Email"/>
          <xsd:enumeration value="Affidavit"/>
          <xsd:enumeration value="Extract from the Land Registry"/>
          <xsd:enumeration value="Certificate of Registration"/>
          <xsd:enumeration value="Rule of Law"/>
          <xsd:enumeration value="Accompanying Document"/>
        </xsd:restriction>
      </xsd:simpleType>
    </xsd:element>
    <xsd:element name="TM_Documents_DateOfDelivery" ma:index="10" nillable="true" ma:displayName="Datum doručení" ma:format="DateOnly" ma:internalName="TM_Documents_DateOfDelivery">
      <xsd:simpleType>
        <xsd:restriction base="dms:DateTime"/>
      </xsd:simpleType>
    </xsd:element>
    <xsd:element name="TM_Documents_DocumentState" ma:index="11" nillable="true" ma:displayName="Document state" ma:format="Dropdown" ma:internalName="TM_Documents_DocumentState">
      <xsd:simpleType>
        <xsd:restriction base="dms:Choice">
          <xsd:enumeration value="Draft"/>
          <xsd:enumeration value="Proposal"/>
          <xsd:enumeration value="Returned to be Completed"/>
          <xsd:enumeration value="Approved"/>
          <xsd:enumeration value="Sent"/>
          <xsd:enumeration value="Received"/>
          <xsd:enumeration value="Approved by Client"/>
          <xsd:enumeration value="Signed"/>
        </xsd:restriction>
      </xsd:simpleType>
    </xsd:element>
    <xsd:element name="TM_Documents_EnglishTitle" ma:index="12" nillable="true" ma:displayName="English title" ma:internalName="TM_Documents_EnglishTitle">
      <xsd:simpleType>
        <xsd:restriction base="dms:Text">
          <xsd:maxLength value="255"/>
        </xsd:restriction>
      </xsd:simpleType>
    </xsd:element>
    <xsd:element name="TM_Documents_InFactCreatedOn" ma:index="13" nillable="true" ma:displayName="In fact created on" ma:format="DateOnly" ma:internalName="TM_Documents_InFactCreatedOn">
      <xsd:simpleType>
        <xsd:restriction base="dms:DateTime"/>
      </xsd:simpleType>
    </xsd:element>
    <xsd:element name="TM_Documents_Notes" ma:index="14" nillable="true" ma:displayName="Notes" ma:internalName="TM_Documents_Notes">
      <xsd:simpleType>
        <xsd:restriction base="dms:Note">
          <xsd:maxLength value="255"/>
        </xsd:restriction>
      </xsd:simpleType>
    </xsd:element>
    <xsd:element name="TM_Documents_ProceduralState" ma:index="15" nillable="true" ma:displayName="Procedural state" ma:format="Dropdown" ma:internalName="TM_Documents_ProceduralState">
      <xsd:simpleType>
        <xsd:restriction base="dms:Choice">
          <xsd:enumeration value="N/A"/>
          <xsd:enumeration value="Submitted by RL"/>
          <xsd:enumeration value="Submitted by Counterparty"/>
          <xsd:enumeration value="To Be Submitted"/>
          <xsd:enumeration value="To Be Assessed"/>
          <xsd:enumeration value="No Submission"/>
          <xsd:enumeration value="Evidence"/>
        </xsd:restriction>
      </xsd:simpleType>
    </xsd:element>
    <xsd:element name="TM_Documents_RealAuthor" ma:index="16" nillable="true" ma:displayName="Real author" ma:internalName="TM_Documents_RealAuthor">
      <xsd:simpleType>
        <xsd:restriction base="dms:Text">
          <xsd:maxLength value="255"/>
        </xsd:restriction>
      </xsd:simpleType>
    </xsd:element>
    <xsd:element name="TM_Documents_RelatedDocuments" ma:index="17" nillable="true" ma:displayName="Related documents" ma:internalName="TM_Documents_RelatedDocuments">
      <xsd:simpleType>
        <xsd:restriction base="dms:Note">
          <xsd:maxLength value="255"/>
        </xsd:restriction>
      </xsd:simpleType>
    </xsd:element>
    <xsd:element name="TM_Documents_Source" ma:index="18" nillable="true" ma:displayName="Source" ma:format="Dropdown" ma:internalName="TM_Documents_Source">
      <xsd:simpleType>
        <xsd:restriction base="dms:Choice">
          <xsd:enumeration value="ROWAN LEGAL"/>
          <xsd:enumeration value="Client"/>
          <xsd:enumeration value="Counterparty"/>
          <xsd:enumeration value="Counterparty Counsel"/>
          <xsd:enumeration value="Contractor"/>
          <xsd:enumeration value="Court/Tribunal"/>
          <xsd:enumeration value="Authority"/>
          <xsd:enumeration value="Other"/>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M_Documents_RealAuthor xmlns="a9359a40-f311-4999-9c73-bd7ebaba2dd8" xsi:nil="true"/>
    <TM_Documents_AcquiredOn xmlns="a9359a40-f311-4999-9c73-bd7ebaba2dd8" xsi:nil="true"/>
    <TM_Documents_RelatedDocuments xmlns="a9359a40-f311-4999-9c73-bd7ebaba2dd8" xsi:nil="true"/>
    <TM_Documents_DateOfDelivery xmlns="a9359a40-f311-4999-9c73-bd7ebaba2dd8" xsi:nil="true"/>
    <TM_Documents_Notes xmlns="a9359a40-f311-4999-9c73-bd7ebaba2dd8" xsi:nil="true"/>
    <TM_Documents_EnglishTitle xmlns="a9359a40-f311-4999-9c73-bd7ebaba2dd8" xsi:nil="true"/>
    <TM_Documents_DocumentState xmlns="a9359a40-f311-4999-9c73-bd7ebaba2dd8" xsi:nil="true"/>
    <TM_Documents_Category xmlns="a9359a40-f311-4999-9c73-bd7ebaba2dd8" xsi:nil="true"/>
    <TM_Documents_InFactCreatedOn xmlns="a9359a40-f311-4999-9c73-bd7ebaba2dd8" xsi:nil="true"/>
    <TM_Documents_ProceduralState xmlns="a9359a40-f311-4999-9c73-bd7ebaba2dd8" xsi:nil="true"/>
    <TM_Documents_Source xmlns="a9359a40-f311-4999-9c73-bd7ebaba2dd8"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C574C8-767E-43FF-9E4C-2E25C3A154E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9359a40-f311-4999-9c73-bd7ebaba2dd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5950384-FBB0-4462-90EE-3B19AC155562}">
  <ds:schemaRefs>
    <ds:schemaRef ds:uri="http://schemas.microsoft.com/sharepoint/v3/contenttype/forms"/>
  </ds:schemaRefs>
</ds:datastoreItem>
</file>

<file path=customXml/itemProps3.xml><?xml version="1.0" encoding="utf-8"?>
<ds:datastoreItem xmlns:ds="http://schemas.openxmlformats.org/officeDocument/2006/customXml" ds:itemID="{548C05AF-66F8-488E-A9ED-155F958E45AD}">
  <ds:schemaRefs>
    <ds:schemaRef ds:uri="http://schemas.microsoft.com/office/2006/metadata/properties"/>
    <ds:schemaRef ds:uri="http://schemas.microsoft.com/office/infopath/2007/PartnerControls"/>
    <ds:schemaRef ds:uri="a9359a40-f311-4999-9c73-bd7ebaba2dd8"/>
  </ds:schemaRefs>
</ds:datastoreItem>
</file>

<file path=customXml/itemProps4.xml><?xml version="1.0" encoding="utf-8"?>
<ds:datastoreItem xmlns:ds="http://schemas.openxmlformats.org/officeDocument/2006/customXml" ds:itemID="{EC9EBDC2-80FF-4AC5-B660-964EA2C85C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40</Pages>
  <Words>16341</Words>
  <Characters>96417</Characters>
  <Application>Microsoft Office Word</Application>
  <DocSecurity>0</DocSecurity>
  <Lines>803</Lines>
  <Paragraphs>225</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112533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2019-03-13T12:49:00Z</dcterms:created>
  <dcterms:modified xsi:type="dcterms:W3CDTF">2019-03-13T14:24:00Z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0x010100ED1503153C2C3544ABECD9F4CE08C94300657F1AE1F5159648843573FE480FDC8D</vt:lpwstr>
  </property>
  <property fmtid="{D5CDD505-2E9C-101B-9397-08002B2CF9AE}" pid="3" name="_dlc_DocIdItemGuid">
    <vt:lpwstr>2306097d-113c-4b02-86a9-0a8547f00dd7</vt:lpwstr>
  </property>
</Properties>
</file>